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054832" w14:textId="77777777" w:rsidR="00CE0E70" w:rsidRPr="00E86E69" w:rsidRDefault="00CE0E70" w:rsidP="00E86E69">
      <w:pPr>
        <w:widowControl w:val="0"/>
        <w:autoSpaceDE w:val="0"/>
        <w:autoSpaceDN w:val="0"/>
        <w:adjustRightInd w:val="0"/>
        <w:spacing w:after="240" w:line="360" w:lineRule="auto"/>
        <w:rPr>
          <w:rFonts w:ascii="Times New Roman" w:hAnsi="Times New Roman" w:cs="Times New Roman"/>
          <w:lang w:val="en-GB"/>
        </w:rPr>
      </w:pPr>
      <w:bookmarkStart w:id="0" w:name="_GoBack"/>
      <w:bookmarkEnd w:id="0"/>
    </w:p>
    <w:p w14:paraId="4CAF4FE6" w14:textId="77777777" w:rsidR="00064C52" w:rsidRPr="002A1075" w:rsidRDefault="002F027B" w:rsidP="002A1075">
      <w:pPr>
        <w:widowControl w:val="0"/>
        <w:autoSpaceDE w:val="0"/>
        <w:autoSpaceDN w:val="0"/>
        <w:adjustRightInd w:val="0"/>
        <w:spacing w:after="240" w:line="360" w:lineRule="auto"/>
        <w:rPr>
          <w:rFonts w:ascii="Times New Roman" w:hAnsi="Times New Roman" w:cs="Times New Roman"/>
          <w:b/>
          <w:sz w:val="34"/>
          <w:szCs w:val="34"/>
          <w:lang w:val="en-GB"/>
        </w:rPr>
      </w:pPr>
      <w:r>
        <w:rPr>
          <w:rFonts w:ascii="Times New Roman" w:hAnsi="Times New Roman" w:cs="Times New Roman"/>
          <w:b/>
          <w:sz w:val="34"/>
          <w:szCs w:val="34"/>
          <w:lang w:val="en-GB"/>
        </w:rPr>
        <w:t>F</w:t>
      </w:r>
      <w:r w:rsidR="00CE74AA" w:rsidRPr="00E86E69">
        <w:rPr>
          <w:rFonts w:ascii="Times New Roman" w:hAnsi="Times New Roman" w:cs="Times New Roman"/>
          <w:b/>
          <w:sz w:val="34"/>
          <w:szCs w:val="34"/>
          <w:lang w:val="en-GB"/>
        </w:rPr>
        <w:t xml:space="preserve">irst year </w:t>
      </w:r>
      <w:ins w:id="1" w:author="P. Fischer" w:date="2017-01-09T20:11:00Z">
        <w:r w:rsidR="00F05AF8">
          <w:rPr>
            <w:rFonts w:ascii="Times New Roman" w:hAnsi="Times New Roman" w:cs="Times New Roman"/>
            <w:b/>
            <w:sz w:val="34"/>
            <w:szCs w:val="34"/>
            <w:lang w:val="en-GB"/>
          </w:rPr>
          <w:t xml:space="preserve">of </w:t>
        </w:r>
      </w:ins>
      <w:ins w:id="2" w:author="P. Fischer" w:date="2017-01-09T16:37:00Z">
        <w:r w:rsidR="00FE55A3">
          <w:rPr>
            <w:rFonts w:ascii="Times New Roman" w:hAnsi="Times New Roman" w:cs="Times New Roman"/>
            <w:b/>
            <w:sz w:val="34"/>
            <w:szCs w:val="34"/>
            <w:lang w:val="en-GB"/>
          </w:rPr>
          <w:t xml:space="preserve">practical experiences </w:t>
        </w:r>
      </w:ins>
      <w:r w:rsidR="00CE74AA" w:rsidRPr="00E86E69">
        <w:rPr>
          <w:rFonts w:ascii="Times New Roman" w:hAnsi="Times New Roman" w:cs="Times New Roman"/>
          <w:b/>
          <w:sz w:val="34"/>
          <w:szCs w:val="34"/>
          <w:lang w:val="en-GB"/>
        </w:rPr>
        <w:t xml:space="preserve">of the </w:t>
      </w:r>
      <w:r>
        <w:rPr>
          <w:rFonts w:ascii="Times New Roman" w:hAnsi="Times New Roman" w:cs="Times New Roman"/>
          <w:b/>
          <w:sz w:val="34"/>
          <w:szCs w:val="34"/>
          <w:lang w:val="en-GB"/>
        </w:rPr>
        <w:t xml:space="preserve">new </w:t>
      </w:r>
      <w:r w:rsidR="00CE74AA" w:rsidRPr="00E86E69">
        <w:rPr>
          <w:rFonts w:ascii="Times New Roman" w:hAnsi="Times New Roman" w:cs="Times New Roman"/>
          <w:b/>
          <w:sz w:val="34"/>
          <w:szCs w:val="34"/>
          <w:lang w:val="en-GB"/>
        </w:rPr>
        <w:t>Arctic</w:t>
      </w:r>
      <w:r w:rsidR="00D251EB" w:rsidRPr="00E86E69">
        <w:rPr>
          <w:rFonts w:ascii="Times New Roman" w:hAnsi="Times New Roman" w:cs="Times New Roman"/>
          <w:b/>
          <w:sz w:val="34"/>
          <w:szCs w:val="34"/>
          <w:lang w:val="en-GB"/>
        </w:rPr>
        <w:t xml:space="preserve"> AWIPEV-COSYNA </w:t>
      </w:r>
      <w:r>
        <w:rPr>
          <w:rFonts w:ascii="Times New Roman" w:hAnsi="Times New Roman" w:cs="Times New Roman"/>
          <w:b/>
          <w:sz w:val="34"/>
          <w:szCs w:val="34"/>
          <w:lang w:val="en-GB"/>
        </w:rPr>
        <w:t xml:space="preserve">cabled </w:t>
      </w:r>
      <w:r w:rsidR="00CE74AA" w:rsidRPr="00E86E69">
        <w:rPr>
          <w:rFonts w:ascii="Times New Roman" w:hAnsi="Times New Roman" w:cs="Times New Roman"/>
          <w:b/>
          <w:sz w:val="34"/>
          <w:szCs w:val="34"/>
          <w:lang w:val="en-GB"/>
        </w:rPr>
        <w:t xml:space="preserve">Underwater </w:t>
      </w:r>
      <w:r w:rsidR="00D251EB" w:rsidRPr="00E86E69">
        <w:rPr>
          <w:rFonts w:ascii="Times New Roman" w:hAnsi="Times New Roman" w:cs="Times New Roman"/>
          <w:b/>
          <w:sz w:val="34"/>
          <w:szCs w:val="34"/>
          <w:lang w:val="en-GB"/>
        </w:rPr>
        <w:t xml:space="preserve">Observatory </w:t>
      </w:r>
      <w:r w:rsidR="00CE74AA" w:rsidRPr="00E86E69">
        <w:rPr>
          <w:rFonts w:ascii="Times New Roman" w:hAnsi="Times New Roman" w:cs="Times New Roman"/>
          <w:b/>
          <w:sz w:val="34"/>
          <w:szCs w:val="34"/>
          <w:lang w:val="en-GB"/>
        </w:rPr>
        <w:t>in Kongsfjord</w:t>
      </w:r>
      <w:ins w:id="3" w:author="P. Fischer" w:date="2017-01-09T17:00:00Z">
        <w:r w:rsidR="00583FCE">
          <w:rPr>
            <w:rFonts w:ascii="Times New Roman" w:hAnsi="Times New Roman" w:cs="Times New Roman"/>
            <w:b/>
            <w:sz w:val="34"/>
            <w:szCs w:val="34"/>
            <w:lang w:val="en-GB"/>
          </w:rPr>
          <w:t>en</w:t>
        </w:r>
      </w:ins>
      <w:del w:id="4" w:author="P. Fischer" w:date="2017-01-09T16:59:00Z">
        <w:r w:rsidR="00CE74AA" w:rsidRPr="00E86E69" w:rsidDel="00583FCE">
          <w:rPr>
            <w:rFonts w:ascii="Times New Roman" w:hAnsi="Times New Roman" w:cs="Times New Roman"/>
            <w:b/>
            <w:sz w:val="34"/>
            <w:szCs w:val="34"/>
            <w:lang w:val="en-GB"/>
          </w:rPr>
          <w:delText>en</w:delText>
        </w:r>
      </w:del>
      <w:r w:rsidR="00CE74AA" w:rsidRPr="00E86E69">
        <w:rPr>
          <w:rFonts w:ascii="Times New Roman" w:hAnsi="Times New Roman" w:cs="Times New Roman"/>
          <w:b/>
          <w:sz w:val="34"/>
          <w:szCs w:val="34"/>
          <w:lang w:val="en-GB"/>
        </w:rPr>
        <w:t>, Spitsbergen</w:t>
      </w:r>
      <w:r w:rsidR="00F84DF1" w:rsidRPr="00E86E69">
        <w:rPr>
          <w:rFonts w:ascii="Times New Roman" w:hAnsi="Times New Roman" w:cs="Times New Roman"/>
          <w:b/>
          <w:sz w:val="34"/>
          <w:szCs w:val="34"/>
          <w:lang w:val="en-GB"/>
        </w:rPr>
        <w:t>.</w:t>
      </w:r>
      <w:r w:rsidR="00CE74AA" w:rsidRPr="00E86E69">
        <w:rPr>
          <w:rFonts w:ascii="Times New Roman" w:hAnsi="Times New Roman" w:cs="Times New Roman"/>
          <w:b/>
          <w:sz w:val="34"/>
          <w:szCs w:val="34"/>
          <w:lang w:val="en-GB"/>
        </w:rPr>
        <w:t xml:space="preserve"> </w:t>
      </w:r>
    </w:p>
    <w:p w14:paraId="7C990B0F" w14:textId="77777777" w:rsidR="005762A1" w:rsidRPr="00FE55A3" w:rsidRDefault="004E487C" w:rsidP="00E86E69">
      <w:pPr>
        <w:spacing w:line="360" w:lineRule="auto"/>
        <w:rPr>
          <w:rFonts w:ascii="Times New Roman" w:hAnsi="Times New Roman" w:cs="Times New Roman"/>
          <w:rPrChange w:id="5" w:author="P. Fischer" w:date="2017-01-09T16:38:00Z">
            <w:rPr>
              <w:rFonts w:ascii="Times New Roman" w:hAnsi="Times New Roman" w:cs="Times New Roman"/>
              <w:lang w:val="en-GB"/>
            </w:rPr>
          </w:rPrChange>
        </w:rPr>
      </w:pPr>
      <w:r w:rsidRPr="00FE55A3">
        <w:rPr>
          <w:rFonts w:ascii="Times New Roman" w:hAnsi="Times New Roman" w:cs="Times New Roman"/>
          <w:rPrChange w:id="6" w:author="P. Fischer" w:date="2017-01-09T16:38:00Z">
            <w:rPr>
              <w:rFonts w:ascii="Times New Roman" w:hAnsi="Times New Roman" w:cs="Times New Roman"/>
              <w:lang w:val="en-GB"/>
            </w:rPr>
          </w:rPrChange>
        </w:rPr>
        <w:t>Philipp Fischer</w:t>
      </w:r>
      <w:r w:rsidRPr="00FE55A3">
        <w:rPr>
          <w:rFonts w:ascii="Times New Roman" w:hAnsi="Times New Roman" w:cs="Times New Roman"/>
          <w:vertAlign w:val="superscript"/>
          <w:rPrChange w:id="7" w:author="P. Fischer" w:date="2017-01-09T16:38:00Z">
            <w:rPr>
              <w:rFonts w:ascii="Times New Roman" w:hAnsi="Times New Roman" w:cs="Times New Roman"/>
              <w:vertAlign w:val="superscript"/>
              <w:lang w:val="en-GB"/>
            </w:rPr>
          </w:rPrChange>
        </w:rPr>
        <w:t>1</w:t>
      </w:r>
      <w:r w:rsidR="0082538D" w:rsidRPr="00FE55A3">
        <w:rPr>
          <w:rFonts w:ascii="Times New Roman" w:hAnsi="Times New Roman" w:cs="Times New Roman"/>
          <w:rPrChange w:id="8" w:author="P. Fischer" w:date="2017-01-09T16:38:00Z">
            <w:rPr>
              <w:rFonts w:ascii="Times New Roman" w:hAnsi="Times New Roman" w:cs="Times New Roman"/>
              <w:lang w:val="en-GB"/>
            </w:rPr>
          </w:rPrChange>
        </w:rPr>
        <w:t xml:space="preserve">, </w:t>
      </w:r>
      <w:r w:rsidR="00B97AF3" w:rsidRPr="00FE55A3">
        <w:rPr>
          <w:rFonts w:ascii="Times New Roman" w:hAnsi="Times New Roman" w:cs="Times New Roman"/>
          <w:rPrChange w:id="9" w:author="P. Fischer" w:date="2017-01-09T16:38:00Z">
            <w:rPr>
              <w:rFonts w:ascii="Times New Roman" w:hAnsi="Times New Roman" w:cs="Times New Roman"/>
              <w:lang w:val="en-GB"/>
            </w:rPr>
          </w:rPrChange>
        </w:rPr>
        <w:t>Max Schwanitz</w:t>
      </w:r>
      <w:r w:rsidR="00B97AF3" w:rsidRPr="00FE55A3">
        <w:rPr>
          <w:rFonts w:ascii="Times New Roman" w:hAnsi="Times New Roman" w:cs="Times New Roman"/>
          <w:vertAlign w:val="superscript"/>
          <w:rPrChange w:id="10" w:author="P. Fischer" w:date="2017-01-09T16:38:00Z">
            <w:rPr>
              <w:rFonts w:ascii="Times New Roman" w:hAnsi="Times New Roman" w:cs="Times New Roman"/>
              <w:vertAlign w:val="superscript"/>
              <w:lang w:val="en-GB"/>
            </w:rPr>
          </w:rPrChange>
        </w:rPr>
        <w:t>1</w:t>
      </w:r>
      <w:r w:rsidR="00B97AF3" w:rsidRPr="00FE55A3">
        <w:rPr>
          <w:rFonts w:ascii="Times New Roman" w:hAnsi="Times New Roman" w:cs="Times New Roman"/>
          <w:rPrChange w:id="11" w:author="P. Fischer" w:date="2017-01-09T16:38:00Z">
            <w:rPr>
              <w:rFonts w:ascii="Times New Roman" w:hAnsi="Times New Roman" w:cs="Times New Roman"/>
              <w:lang w:val="en-GB"/>
            </w:rPr>
          </w:rPrChange>
        </w:rPr>
        <w:t xml:space="preserve">, </w:t>
      </w:r>
      <w:r w:rsidR="00A06E13" w:rsidRPr="00FE55A3">
        <w:rPr>
          <w:rFonts w:ascii="Times New Roman" w:hAnsi="Times New Roman" w:cs="Times New Roman"/>
          <w:rPrChange w:id="12" w:author="P. Fischer" w:date="2017-01-09T16:38:00Z">
            <w:rPr>
              <w:rFonts w:ascii="Times New Roman" w:hAnsi="Times New Roman" w:cs="Times New Roman"/>
              <w:lang w:val="en-GB"/>
            </w:rPr>
          </w:rPrChange>
        </w:rPr>
        <w:t>Reiner Loth</w:t>
      </w:r>
      <w:r w:rsidR="00A06E13" w:rsidRPr="00FE55A3">
        <w:rPr>
          <w:rFonts w:ascii="Times New Roman" w:hAnsi="Times New Roman" w:cs="Times New Roman"/>
          <w:vertAlign w:val="superscript"/>
          <w:rPrChange w:id="13" w:author="P. Fischer" w:date="2017-01-09T16:38:00Z">
            <w:rPr>
              <w:rFonts w:ascii="Times New Roman" w:hAnsi="Times New Roman" w:cs="Times New Roman"/>
              <w:vertAlign w:val="superscript"/>
              <w:lang w:val="en-GB"/>
            </w:rPr>
          </w:rPrChange>
        </w:rPr>
        <w:t>2</w:t>
      </w:r>
      <w:r w:rsidR="00A06E13" w:rsidRPr="00FE55A3">
        <w:rPr>
          <w:rFonts w:ascii="Times New Roman" w:hAnsi="Times New Roman" w:cs="Times New Roman"/>
          <w:rPrChange w:id="14" w:author="P. Fischer" w:date="2017-01-09T16:38:00Z">
            <w:rPr>
              <w:rFonts w:ascii="Times New Roman" w:hAnsi="Times New Roman" w:cs="Times New Roman"/>
              <w:lang w:val="en-GB"/>
            </w:rPr>
          </w:rPrChange>
        </w:rPr>
        <w:t xml:space="preserve">, </w:t>
      </w:r>
      <w:r w:rsidR="006F18FC" w:rsidRPr="00FE55A3">
        <w:rPr>
          <w:rFonts w:ascii="Times New Roman" w:hAnsi="Times New Roman" w:cs="Times New Roman"/>
          <w:rPrChange w:id="15" w:author="P. Fischer" w:date="2017-01-09T16:38:00Z">
            <w:rPr>
              <w:rFonts w:ascii="Times New Roman" w:hAnsi="Times New Roman" w:cs="Times New Roman"/>
              <w:lang w:val="en-GB"/>
            </w:rPr>
          </w:rPrChange>
        </w:rPr>
        <w:t>Uwe Posner</w:t>
      </w:r>
      <w:r w:rsidR="00A06E13" w:rsidRPr="00FE55A3">
        <w:rPr>
          <w:rFonts w:ascii="Times New Roman" w:hAnsi="Times New Roman" w:cs="Times New Roman"/>
          <w:vertAlign w:val="superscript"/>
          <w:rPrChange w:id="16" w:author="P. Fischer" w:date="2017-01-09T16:38:00Z">
            <w:rPr>
              <w:rFonts w:ascii="Times New Roman" w:hAnsi="Times New Roman" w:cs="Times New Roman"/>
              <w:vertAlign w:val="superscript"/>
              <w:lang w:val="en-GB"/>
            </w:rPr>
          </w:rPrChange>
        </w:rPr>
        <w:t>3</w:t>
      </w:r>
      <w:r w:rsidR="006F18FC" w:rsidRPr="00FE55A3">
        <w:rPr>
          <w:rFonts w:ascii="Times New Roman" w:hAnsi="Times New Roman" w:cs="Times New Roman"/>
          <w:rPrChange w:id="17" w:author="P. Fischer" w:date="2017-01-09T16:38:00Z">
            <w:rPr>
              <w:rFonts w:ascii="Times New Roman" w:hAnsi="Times New Roman" w:cs="Times New Roman"/>
              <w:lang w:val="en-GB"/>
            </w:rPr>
          </w:rPrChange>
        </w:rPr>
        <w:t xml:space="preserve">, </w:t>
      </w:r>
      <w:r w:rsidR="005762A1" w:rsidRPr="00FE55A3">
        <w:rPr>
          <w:rFonts w:ascii="Times New Roman" w:hAnsi="Times New Roman" w:cs="Times New Roman"/>
          <w:rPrChange w:id="18" w:author="P. Fischer" w:date="2017-01-09T16:38:00Z">
            <w:rPr>
              <w:rFonts w:ascii="Times New Roman" w:hAnsi="Times New Roman" w:cs="Times New Roman"/>
              <w:lang w:val="en-GB"/>
            </w:rPr>
          </w:rPrChange>
        </w:rPr>
        <w:t>Markus Brand</w:t>
      </w:r>
      <w:r w:rsidR="005762A1" w:rsidRPr="00FE55A3">
        <w:rPr>
          <w:rFonts w:ascii="Times New Roman" w:hAnsi="Times New Roman" w:cs="Times New Roman"/>
          <w:vertAlign w:val="superscript"/>
          <w:rPrChange w:id="19" w:author="P. Fischer" w:date="2017-01-09T16:38:00Z">
            <w:rPr>
              <w:rFonts w:ascii="Times New Roman" w:hAnsi="Times New Roman" w:cs="Times New Roman"/>
              <w:vertAlign w:val="superscript"/>
              <w:lang w:val="en-GB"/>
            </w:rPr>
          </w:rPrChange>
        </w:rPr>
        <w:t>1</w:t>
      </w:r>
      <w:r w:rsidR="005762A1" w:rsidRPr="00FE55A3">
        <w:rPr>
          <w:rFonts w:ascii="Times New Roman" w:hAnsi="Times New Roman" w:cs="Times New Roman"/>
          <w:rPrChange w:id="20" w:author="P. Fischer" w:date="2017-01-09T16:38:00Z">
            <w:rPr>
              <w:rFonts w:ascii="Times New Roman" w:hAnsi="Times New Roman" w:cs="Times New Roman"/>
              <w:lang w:val="en-GB"/>
            </w:rPr>
          </w:rPrChange>
        </w:rPr>
        <w:t>,</w:t>
      </w:r>
    </w:p>
    <w:p w14:paraId="164A3CDB" w14:textId="77777777" w:rsidR="00CE74AA" w:rsidRPr="00E86E69" w:rsidRDefault="00731DED" w:rsidP="00E86E69">
      <w:pPr>
        <w:spacing w:line="360" w:lineRule="auto"/>
        <w:rPr>
          <w:rFonts w:ascii="Times New Roman" w:hAnsi="Times New Roman" w:cs="Times New Roman"/>
          <w:lang w:val="en-GB"/>
        </w:rPr>
      </w:pPr>
      <w:proofErr w:type="spellStart"/>
      <w:r w:rsidRPr="00E86E69">
        <w:rPr>
          <w:rFonts w:ascii="Times New Roman" w:hAnsi="Times New Roman" w:cs="Times New Roman"/>
          <w:lang w:val="en-GB"/>
        </w:rPr>
        <w:t>Friedhelm</w:t>
      </w:r>
      <w:proofErr w:type="spellEnd"/>
      <w:r w:rsidRPr="00E86E69">
        <w:rPr>
          <w:rFonts w:ascii="Times New Roman" w:hAnsi="Times New Roman" w:cs="Times New Roman"/>
          <w:lang w:val="en-GB"/>
        </w:rPr>
        <w:t xml:space="preserve"> Schröder</w:t>
      </w:r>
      <w:r w:rsidR="00444515" w:rsidRPr="00E86E69">
        <w:rPr>
          <w:rFonts w:ascii="Times New Roman" w:hAnsi="Times New Roman" w:cs="Times New Roman"/>
          <w:vertAlign w:val="superscript"/>
          <w:lang w:val="en-GB"/>
        </w:rPr>
        <w:t>4</w:t>
      </w:r>
      <w:r w:rsidR="0043019B" w:rsidRPr="00E86E69">
        <w:rPr>
          <w:rFonts w:ascii="Times New Roman" w:hAnsi="Times New Roman" w:cs="Times New Roman"/>
          <w:lang w:val="en-GB"/>
        </w:rPr>
        <w:t xml:space="preserve"> </w:t>
      </w:r>
    </w:p>
    <w:p w14:paraId="390D6185" w14:textId="77777777" w:rsidR="004E487C" w:rsidRPr="00E86E69" w:rsidRDefault="004E487C" w:rsidP="00E86E69">
      <w:pPr>
        <w:spacing w:line="360" w:lineRule="auto"/>
        <w:rPr>
          <w:rFonts w:ascii="Times New Roman" w:hAnsi="Times New Roman" w:cs="Times New Roman"/>
          <w:lang w:val="en-GB"/>
        </w:rPr>
      </w:pPr>
    </w:p>
    <w:p w14:paraId="5162FB7D" w14:textId="77777777" w:rsidR="004E487C" w:rsidRPr="00E86E69" w:rsidRDefault="00B50CA7" w:rsidP="00E86E69">
      <w:pPr>
        <w:ind w:left="142" w:hanging="142"/>
        <w:rPr>
          <w:rFonts w:ascii="Times New Roman" w:hAnsi="Times New Roman" w:cs="Times New Roman"/>
          <w:lang w:val="en-GB"/>
        </w:rPr>
      </w:pPr>
      <w:r w:rsidRPr="00E86E69">
        <w:rPr>
          <w:rFonts w:ascii="Times New Roman" w:hAnsi="Times New Roman" w:cs="Times New Roman"/>
          <w:vertAlign w:val="superscript"/>
          <w:lang w:val="en-GB"/>
        </w:rPr>
        <w:t>1</w:t>
      </w:r>
      <w:r w:rsidR="00E86E69">
        <w:rPr>
          <w:rFonts w:ascii="Times New Roman" w:hAnsi="Times New Roman" w:cs="Times New Roman"/>
          <w:vertAlign w:val="superscript"/>
          <w:lang w:val="en-GB"/>
        </w:rPr>
        <w:tab/>
      </w:r>
      <w:r w:rsidR="004E487C" w:rsidRPr="00E86E69">
        <w:rPr>
          <w:rFonts w:ascii="Times New Roman" w:hAnsi="Times New Roman" w:cs="Times New Roman"/>
          <w:lang w:val="en-GB"/>
        </w:rPr>
        <w:t>Alfred-Wegener-</w:t>
      </w:r>
      <w:proofErr w:type="spellStart"/>
      <w:r w:rsidR="004E487C" w:rsidRPr="00E86E69">
        <w:rPr>
          <w:rFonts w:ascii="Times New Roman" w:hAnsi="Times New Roman" w:cs="Times New Roman"/>
          <w:lang w:val="en-GB"/>
        </w:rPr>
        <w:t>Institut</w:t>
      </w:r>
      <w:proofErr w:type="spellEnd"/>
      <w:r w:rsidR="004E487C" w:rsidRPr="00E86E69">
        <w:rPr>
          <w:rFonts w:ascii="Times New Roman" w:hAnsi="Times New Roman" w:cs="Times New Roman"/>
          <w:lang w:val="en-GB"/>
        </w:rPr>
        <w:t xml:space="preserve"> Helmholtz Cent</w:t>
      </w:r>
      <w:r w:rsidR="00B035CB" w:rsidRPr="00E86E69">
        <w:rPr>
          <w:rFonts w:ascii="Times New Roman" w:hAnsi="Times New Roman" w:cs="Times New Roman"/>
          <w:lang w:val="en-GB"/>
        </w:rPr>
        <w:t>re</w:t>
      </w:r>
      <w:r w:rsidR="004E487C" w:rsidRPr="00E86E69">
        <w:rPr>
          <w:rFonts w:ascii="Times New Roman" w:hAnsi="Times New Roman" w:cs="Times New Roman"/>
          <w:lang w:val="en-GB"/>
        </w:rPr>
        <w:t xml:space="preserve"> for Polar- and Marine Research, </w:t>
      </w:r>
      <w:r w:rsidRPr="00E86E69">
        <w:rPr>
          <w:rFonts w:ascii="Times New Roman" w:hAnsi="Times New Roman" w:cs="Times New Roman"/>
          <w:lang w:val="en-GB"/>
        </w:rPr>
        <w:t>Cent</w:t>
      </w:r>
      <w:r w:rsidR="00B035CB" w:rsidRPr="00E86E69">
        <w:rPr>
          <w:rFonts w:ascii="Times New Roman" w:hAnsi="Times New Roman" w:cs="Times New Roman"/>
          <w:lang w:val="en-GB"/>
        </w:rPr>
        <w:t>re</w:t>
      </w:r>
      <w:r w:rsidRPr="00E86E69">
        <w:rPr>
          <w:rFonts w:ascii="Times New Roman" w:hAnsi="Times New Roman" w:cs="Times New Roman"/>
          <w:lang w:val="en-GB"/>
        </w:rPr>
        <w:t xml:space="preserve"> for Scientific Diving at the </w:t>
      </w:r>
      <w:r w:rsidR="004E487C" w:rsidRPr="00E86E69">
        <w:rPr>
          <w:rFonts w:ascii="Times New Roman" w:hAnsi="Times New Roman" w:cs="Times New Roman"/>
          <w:lang w:val="en-GB"/>
        </w:rPr>
        <w:t>Biological St</w:t>
      </w:r>
      <w:r w:rsidR="005910C2" w:rsidRPr="00E86E69">
        <w:rPr>
          <w:rFonts w:ascii="Times New Roman" w:hAnsi="Times New Roman" w:cs="Times New Roman"/>
          <w:lang w:val="en-GB"/>
        </w:rPr>
        <w:t xml:space="preserve">ation Helgoland, </w:t>
      </w:r>
      <w:proofErr w:type="spellStart"/>
      <w:r w:rsidR="005910C2" w:rsidRPr="00E86E69">
        <w:rPr>
          <w:rFonts w:ascii="Times New Roman" w:hAnsi="Times New Roman" w:cs="Times New Roman"/>
          <w:lang w:val="en-GB"/>
        </w:rPr>
        <w:t>Kurpromenade</w:t>
      </w:r>
      <w:proofErr w:type="spellEnd"/>
      <w:r w:rsidR="005910C2" w:rsidRPr="00E86E69">
        <w:rPr>
          <w:rFonts w:ascii="Times New Roman" w:hAnsi="Times New Roman" w:cs="Times New Roman"/>
          <w:lang w:val="en-GB"/>
        </w:rPr>
        <w:t xml:space="preserve"> 2</w:t>
      </w:r>
      <w:r w:rsidR="004E487C" w:rsidRPr="00E86E69">
        <w:rPr>
          <w:rFonts w:ascii="Times New Roman" w:hAnsi="Times New Roman" w:cs="Times New Roman"/>
          <w:lang w:val="en-GB"/>
        </w:rPr>
        <w:t>11</w:t>
      </w:r>
      <w:r w:rsidRPr="00E86E69">
        <w:rPr>
          <w:rFonts w:ascii="Times New Roman" w:hAnsi="Times New Roman" w:cs="Times New Roman"/>
          <w:lang w:val="en-GB"/>
        </w:rPr>
        <w:t>, 27498 Helgoland.</w:t>
      </w:r>
    </w:p>
    <w:p w14:paraId="5D56D1E2" w14:textId="77777777" w:rsidR="00267149" w:rsidRPr="00FE55A3" w:rsidRDefault="00444515" w:rsidP="00E86E69">
      <w:pPr>
        <w:ind w:left="142" w:hanging="142"/>
        <w:rPr>
          <w:rFonts w:ascii="Times New Roman" w:hAnsi="Times New Roman" w:cs="Times New Roman"/>
          <w:rPrChange w:id="21" w:author="P. Fischer" w:date="2017-01-09T16:38:00Z">
            <w:rPr>
              <w:rFonts w:ascii="Times New Roman" w:hAnsi="Times New Roman" w:cs="Times New Roman"/>
              <w:lang w:val="en-GB"/>
            </w:rPr>
          </w:rPrChange>
        </w:rPr>
      </w:pPr>
      <w:r w:rsidRPr="00FE55A3">
        <w:rPr>
          <w:rFonts w:ascii="Times New Roman" w:hAnsi="Times New Roman" w:cs="Times New Roman"/>
          <w:vertAlign w:val="superscript"/>
          <w:rPrChange w:id="22" w:author="P. Fischer" w:date="2017-01-09T16:38:00Z">
            <w:rPr>
              <w:rFonts w:ascii="Times New Roman" w:hAnsi="Times New Roman" w:cs="Times New Roman"/>
              <w:vertAlign w:val="superscript"/>
              <w:lang w:val="en-GB"/>
            </w:rPr>
          </w:rPrChange>
        </w:rPr>
        <w:t>2</w:t>
      </w:r>
      <w:r w:rsidR="00E86E69" w:rsidRPr="00FE55A3">
        <w:rPr>
          <w:rFonts w:ascii="Times New Roman" w:hAnsi="Times New Roman" w:cs="Times New Roman"/>
          <w:vertAlign w:val="superscript"/>
          <w:rPrChange w:id="23" w:author="P. Fischer" w:date="2017-01-09T16:38:00Z">
            <w:rPr>
              <w:rFonts w:ascii="Times New Roman" w:hAnsi="Times New Roman" w:cs="Times New Roman"/>
              <w:vertAlign w:val="superscript"/>
              <w:lang w:val="en-GB"/>
            </w:rPr>
          </w:rPrChange>
        </w:rPr>
        <w:tab/>
      </w:r>
      <w:proofErr w:type="spellStart"/>
      <w:r w:rsidR="00A06E13" w:rsidRPr="00FE55A3">
        <w:rPr>
          <w:rFonts w:ascii="Times New Roman" w:hAnsi="Times New Roman" w:cs="Times New Roman"/>
          <w:rPrChange w:id="24" w:author="P. Fischer" w:date="2017-01-09T16:38:00Z">
            <w:rPr>
              <w:rFonts w:ascii="Times New Roman" w:hAnsi="Times New Roman" w:cs="Times New Roman"/>
              <w:lang w:val="en-GB"/>
            </w:rPr>
          </w:rPrChange>
        </w:rPr>
        <w:t>loth</w:t>
      </w:r>
      <w:proofErr w:type="spellEnd"/>
      <w:r w:rsidR="00A06E13" w:rsidRPr="00FE55A3">
        <w:rPr>
          <w:rFonts w:ascii="Times New Roman" w:hAnsi="Times New Roman" w:cs="Times New Roman"/>
          <w:rPrChange w:id="25" w:author="P. Fischer" w:date="2017-01-09T16:38:00Z">
            <w:rPr>
              <w:rFonts w:ascii="Times New Roman" w:hAnsi="Times New Roman" w:cs="Times New Roman"/>
              <w:lang w:val="en-GB"/>
            </w:rPr>
          </w:rPrChange>
        </w:rPr>
        <w:t xml:space="preserve">-engineering GmbH, Lochmühle 1, 65527 </w:t>
      </w:r>
      <w:proofErr w:type="spellStart"/>
      <w:r w:rsidR="00A06E13" w:rsidRPr="00FE55A3">
        <w:rPr>
          <w:rFonts w:ascii="Times New Roman" w:hAnsi="Times New Roman" w:cs="Times New Roman"/>
          <w:rPrChange w:id="26" w:author="P. Fischer" w:date="2017-01-09T16:38:00Z">
            <w:rPr>
              <w:rFonts w:ascii="Times New Roman" w:hAnsi="Times New Roman" w:cs="Times New Roman"/>
              <w:lang w:val="en-GB"/>
            </w:rPr>
          </w:rPrChange>
        </w:rPr>
        <w:t>Niedernhausen</w:t>
      </w:r>
      <w:proofErr w:type="spellEnd"/>
      <w:r w:rsidR="00A06E13" w:rsidRPr="00FE55A3">
        <w:rPr>
          <w:rFonts w:ascii="Times New Roman" w:hAnsi="Times New Roman" w:cs="Times New Roman"/>
          <w:rPrChange w:id="27" w:author="P. Fischer" w:date="2017-01-09T16:38:00Z">
            <w:rPr>
              <w:rFonts w:ascii="Times New Roman" w:hAnsi="Times New Roman" w:cs="Times New Roman"/>
              <w:lang w:val="en-GB"/>
            </w:rPr>
          </w:rPrChange>
        </w:rPr>
        <w:t>, Germany</w:t>
      </w:r>
    </w:p>
    <w:p w14:paraId="66BEC562" w14:textId="77777777" w:rsidR="00444515" w:rsidRPr="00FE55A3" w:rsidRDefault="00444515" w:rsidP="00E86E69">
      <w:pPr>
        <w:ind w:left="142" w:hanging="142"/>
        <w:rPr>
          <w:rFonts w:ascii="Times New Roman" w:hAnsi="Times New Roman" w:cs="Times New Roman"/>
          <w:rPrChange w:id="28" w:author="P. Fischer" w:date="2017-01-09T16:38:00Z">
            <w:rPr>
              <w:rFonts w:ascii="Times New Roman" w:hAnsi="Times New Roman" w:cs="Times New Roman"/>
              <w:lang w:val="en-GB"/>
            </w:rPr>
          </w:rPrChange>
        </w:rPr>
      </w:pPr>
      <w:r w:rsidRPr="00FE55A3">
        <w:rPr>
          <w:rFonts w:ascii="Times New Roman" w:hAnsi="Times New Roman" w:cs="Times New Roman"/>
          <w:vertAlign w:val="superscript"/>
          <w:rPrChange w:id="29" w:author="P. Fischer" w:date="2017-01-09T16:38:00Z">
            <w:rPr>
              <w:rFonts w:ascii="Times New Roman" w:hAnsi="Times New Roman" w:cs="Times New Roman"/>
              <w:vertAlign w:val="superscript"/>
              <w:lang w:val="en-GB"/>
            </w:rPr>
          </w:rPrChange>
        </w:rPr>
        <w:t>3</w:t>
      </w:r>
      <w:r w:rsidR="00E86E69" w:rsidRPr="00FE55A3">
        <w:rPr>
          <w:rFonts w:ascii="Times New Roman" w:hAnsi="Times New Roman" w:cs="Times New Roman"/>
          <w:vertAlign w:val="superscript"/>
          <w:rPrChange w:id="30" w:author="P. Fischer" w:date="2017-01-09T16:38:00Z">
            <w:rPr>
              <w:rFonts w:ascii="Times New Roman" w:hAnsi="Times New Roman" w:cs="Times New Roman"/>
              <w:vertAlign w:val="superscript"/>
              <w:lang w:val="en-GB"/>
            </w:rPr>
          </w:rPrChange>
        </w:rPr>
        <w:tab/>
      </w:r>
      <w:r w:rsidR="00A06E13" w:rsidRPr="00FE55A3">
        <w:rPr>
          <w:rFonts w:ascii="Times New Roman" w:hAnsi="Times New Roman" w:cs="Times New Roman"/>
          <w:rPrChange w:id="31" w:author="P. Fischer" w:date="2017-01-09T16:38:00Z">
            <w:rPr>
              <w:rFonts w:ascii="Times New Roman" w:hAnsi="Times New Roman" w:cs="Times New Roman"/>
              <w:lang w:val="en-GB"/>
            </w:rPr>
          </w:rPrChange>
        </w:rPr>
        <w:t xml:space="preserve">4H- JENA </w:t>
      </w:r>
      <w:proofErr w:type="spellStart"/>
      <w:r w:rsidR="00A06E13" w:rsidRPr="00FE55A3">
        <w:rPr>
          <w:rFonts w:ascii="Times New Roman" w:hAnsi="Times New Roman" w:cs="Times New Roman"/>
          <w:rPrChange w:id="32" w:author="P. Fischer" w:date="2017-01-09T16:38:00Z">
            <w:rPr>
              <w:rFonts w:ascii="Times New Roman" w:hAnsi="Times New Roman" w:cs="Times New Roman"/>
              <w:lang w:val="en-GB"/>
            </w:rPr>
          </w:rPrChange>
        </w:rPr>
        <w:t>engineering</w:t>
      </w:r>
      <w:proofErr w:type="spellEnd"/>
      <w:r w:rsidR="00A06E13" w:rsidRPr="00FE55A3">
        <w:rPr>
          <w:rFonts w:ascii="Times New Roman" w:hAnsi="Times New Roman" w:cs="Times New Roman"/>
          <w:rPrChange w:id="33" w:author="P. Fischer" w:date="2017-01-09T16:38:00Z">
            <w:rPr>
              <w:rFonts w:ascii="Times New Roman" w:hAnsi="Times New Roman" w:cs="Times New Roman"/>
              <w:lang w:val="en-GB"/>
            </w:rPr>
          </w:rPrChange>
        </w:rPr>
        <w:t xml:space="preserve"> GmbH, Mühlenstr. 126, 07745 Jena, Germany</w:t>
      </w:r>
    </w:p>
    <w:p w14:paraId="3FA72B3A" w14:textId="77777777" w:rsidR="00E86E69" w:rsidRPr="00FE55A3" w:rsidRDefault="00A06E13" w:rsidP="002A1075">
      <w:pPr>
        <w:ind w:left="142" w:hanging="142"/>
        <w:rPr>
          <w:rFonts w:ascii="Times New Roman" w:eastAsia="Times New Roman" w:hAnsi="Times New Roman" w:cs="Times New Roman"/>
          <w:lang w:eastAsia="de-DE"/>
          <w:rPrChange w:id="34" w:author="P. Fischer" w:date="2017-01-09T16:38:00Z">
            <w:rPr>
              <w:rFonts w:ascii="Times New Roman" w:eastAsia="Times New Roman" w:hAnsi="Times New Roman" w:cs="Times New Roman"/>
              <w:lang w:val="en-GB" w:eastAsia="de-DE"/>
            </w:rPr>
          </w:rPrChange>
        </w:rPr>
      </w:pPr>
      <w:r w:rsidRPr="00FE55A3">
        <w:rPr>
          <w:rFonts w:ascii="Times New Roman" w:hAnsi="Times New Roman" w:cs="Times New Roman"/>
          <w:vertAlign w:val="superscript"/>
          <w:rPrChange w:id="35" w:author="P. Fischer" w:date="2017-01-09T16:38:00Z">
            <w:rPr>
              <w:rFonts w:ascii="Times New Roman" w:hAnsi="Times New Roman" w:cs="Times New Roman"/>
              <w:vertAlign w:val="superscript"/>
              <w:lang w:val="en-GB"/>
            </w:rPr>
          </w:rPrChange>
        </w:rPr>
        <w:t>4</w:t>
      </w:r>
      <w:r w:rsidR="00E86E69" w:rsidRPr="00FE55A3">
        <w:rPr>
          <w:rFonts w:ascii="Times New Roman" w:hAnsi="Times New Roman" w:cs="Times New Roman"/>
          <w:vertAlign w:val="superscript"/>
          <w:rPrChange w:id="36" w:author="P. Fischer" w:date="2017-01-09T16:38:00Z">
            <w:rPr>
              <w:rFonts w:ascii="Times New Roman" w:hAnsi="Times New Roman" w:cs="Times New Roman"/>
              <w:vertAlign w:val="superscript"/>
              <w:lang w:val="en-GB"/>
            </w:rPr>
          </w:rPrChange>
        </w:rPr>
        <w:tab/>
      </w:r>
      <w:r w:rsidR="005E1C9D" w:rsidRPr="00FE55A3">
        <w:rPr>
          <w:rFonts w:ascii="Times New Roman" w:hAnsi="Times New Roman" w:cs="Times New Roman"/>
          <w:rPrChange w:id="37" w:author="P. Fischer" w:date="2017-01-09T16:38:00Z">
            <w:rPr>
              <w:rFonts w:ascii="Times New Roman" w:hAnsi="Times New Roman" w:cs="Times New Roman"/>
              <w:lang w:val="en-GB"/>
            </w:rPr>
          </w:rPrChange>
        </w:rPr>
        <w:t xml:space="preserve">Helmholtz-Zentrum </w:t>
      </w:r>
      <w:r w:rsidR="005910C2" w:rsidRPr="00FE55A3">
        <w:rPr>
          <w:rFonts w:ascii="Times New Roman" w:hAnsi="Times New Roman" w:cs="Times New Roman"/>
          <w:rPrChange w:id="38" w:author="P. Fischer" w:date="2017-01-09T16:38:00Z">
            <w:rPr>
              <w:rFonts w:ascii="Times New Roman" w:hAnsi="Times New Roman" w:cs="Times New Roman"/>
              <w:lang w:val="en-GB"/>
            </w:rPr>
          </w:rPrChange>
        </w:rPr>
        <w:t>Gee</w:t>
      </w:r>
      <w:r w:rsidR="005F0596" w:rsidRPr="00FE55A3">
        <w:rPr>
          <w:rFonts w:ascii="Times New Roman" w:hAnsi="Times New Roman" w:cs="Times New Roman"/>
          <w:rPrChange w:id="39" w:author="P. Fischer" w:date="2017-01-09T16:38:00Z">
            <w:rPr>
              <w:rFonts w:ascii="Times New Roman" w:hAnsi="Times New Roman" w:cs="Times New Roman"/>
              <w:lang w:val="en-GB"/>
            </w:rPr>
          </w:rPrChange>
        </w:rPr>
        <w:t xml:space="preserve">sthacht, Institut für </w:t>
      </w:r>
      <w:r w:rsidR="00541707" w:rsidRPr="00FE55A3">
        <w:rPr>
          <w:rFonts w:ascii="Times New Roman" w:hAnsi="Times New Roman" w:cs="Times New Roman"/>
          <w:rPrChange w:id="40" w:author="P. Fischer" w:date="2017-01-09T16:38:00Z">
            <w:rPr>
              <w:rFonts w:ascii="Times New Roman" w:hAnsi="Times New Roman" w:cs="Times New Roman"/>
              <w:lang w:val="en-GB"/>
            </w:rPr>
          </w:rPrChange>
        </w:rPr>
        <w:t xml:space="preserve">Material- und </w:t>
      </w:r>
      <w:r w:rsidR="005F0596" w:rsidRPr="00FE55A3">
        <w:rPr>
          <w:rFonts w:ascii="Times New Roman" w:hAnsi="Times New Roman" w:cs="Times New Roman"/>
          <w:rPrChange w:id="41" w:author="P. Fischer" w:date="2017-01-09T16:38:00Z">
            <w:rPr>
              <w:rFonts w:ascii="Times New Roman" w:hAnsi="Times New Roman" w:cs="Times New Roman"/>
              <w:lang w:val="en-GB"/>
            </w:rPr>
          </w:rPrChange>
        </w:rPr>
        <w:t xml:space="preserve">Küstenforschung, </w:t>
      </w:r>
      <w:r w:rsidR="00845647" w:rsidRPr="00FE55A3">
        <w:rPr>
          <w:rFonts w:ascii="Times New Roman" w:eastAsia="Times New Roman" w:hAnsi="Times New Roman" w:cs="Times New Roman"/>
          <w:lang w:eastAsia="de-DE"/>
          <w:rPrChange w:id="42" w:author="P. Fischer" w:date="2017-01-09T16:38:00Z">
            <w:rPr>
              <w:rFonts w:ascii="Times New Roman" w:eastAsia="Times New Roman" w:hAnsi="Times New Roman" w:cs="Times New Roman"/>
              <w:lang w:val="en-GB" w:eastAsia="de-DE"/>
            </w:rPr>
          </w:rPrChange>
        </w:rPr>
        <w:t>Max-Planck-Straße 1, 21502 Geesthacht</w:t>
      </w:r>
    </w:p>
    <w:p w14:paraId="0B3215C2" w14:textId="77777777" w:rsidR="002A1075" w:rsidRPr="00FE55A3" w:rsidRDefault="002A1075" w:rsidP="002A1075">
      <w:pPr>
        <w:ind w:left="142" w:hanging="142"/>
        <w:rPr>
          <w:rFonts w:ascii="Times New Roman" w:eastAsia="Times New Roman" w:hAnsi="Times New Roman" w:cs="Times New Roman"/>
          <w:lang w:eastAsia="de-DE"/>
          <w:rPrChange w:id="43" w:author="P. Fischer" w:date="2017-01-09T16:38:00Z">
            <w:rPr>
              <w:rFonts w:ascii="Times New Roman" w:eastAsia="Times New Roman" w:hAnsi="Times New Roman" w:cs="Times New Roman"/>
              <w:lang w:val="en-GB" w:eastAsia="de-DE"/>
            </w:rPr>
          </w:rPrChange>
        </w:rPr>
      </w:pPr>
    </w:p>
    <w:p w14:paraId="1B79641C" w14:textId="77777777" w:rsidR="00E86E69" w:rsidRDefault="00E86E69" w:rsidP="00E86E69">
      <w:pPr>
        <w:pStyle w:val="Correspondence"/>
        <w:spacing w:line="360" w:lineRule="auto"/>
      </w:pPr>
      <w:r w:rsidRPr="000A1B66">
        <w:rPr>
          <w:i/>
        </w:rPr>
        <w:t>Correspondence to</w:t>
      </w:r>
      <w:r>
        <w:t>: Philipp Fischer (philipp.fischer@awi.de)</w:t>
      </w:r>
    </w:p>
    <w:p w14:paraId="1B02353B" w14:textId="77777777" w:rsidR="00B50CA7" w:rsidRPr="00E86E69" w:rsidRDefault="00B50CA7" w:rsidP="00E86E69">
      <w:pPr>
        <w:spacing w:line="360" w:lineRule="auto"/>
        <w:rPr>
          <w:rFonts w:ascii="Times New Roman" w:hAnsi="Times New Roman" w:cs="Times New Roman"/>
          <w:lang w:val="en-GB"/>
        </w:rPr>
      </w:pPr>
    </w:p>
    <w:p w14:paraId="3EC0CE9B" w14:textId="77777777" w:rsidR="00A8435F" w:rsidRPr="002A1075" w:rsidRDefault="00541707" w:rsidP="00E86E69">
      <w:pPr>
        <w:widowControl w:val="0"/>
        <w:autoSpaceDE w:val="0"/>
        <w:autoSpaceDN w:val="0"/>
        <w:adjustRightInd w:val="0"/>
        <w:spacing w:after="240" w:line="360" w:lineRule="auto"/>
        <w:rPr>
          <w:rFonts w:ascii="Times New Roman" w:hAnsi="Times New Roman" w:cs="Times New Roman"/>
          <w:b/>
          <w:lang w:val="en-GB"/>
        </w:rPr>
      </w:pPr>
      <w:r w:rsidRPr="00E86E69">
        <w:rPr>
          <w:rFonts w:ascii="Times New Roman" w:hAnsi="Times New Roman" w:cs="Times New Roman"/>
          <w:b/>
          <w:lang w:val="en-GB"/>
        </w:rPr>
        <w:t>Abstract</w:t>
      </w:r>
      <w:r w:rsidR="002A1075">
        <w:rPr>
          <w:rFonts w:ascii="Times New Roman" w:hAnsi="Times New Roman" w:cs="Times New Roman"/>
          <w:b/>
          <w:lang w:val="en-GB"/>
        </w:rPr>
        <w:t xml:space="preserve">. </w:t>
      </w:r>
      <w:r w:rsidR="00A8435F" w:rsidRPr="00E86E69">
        <w:rPr>
          <w:rFonts w:ascii="Times New Roman" w:hAnsi="Times New Roman" w:cs="Times New Roman"/>
          <w:lang w:val="en-GB"/>
        </w:rPr>
        <w:t xml:space="preserve">A combined year </w:t>
      </w:r>
      <w:proofErr w:type="gramStart"/>
      <w:r w:rsidR="00A8435F" w:rsidRPr="00E86E69">
        <w:rPr>
          <w:rFonts w:ascii="Times New Roman" w:hAnsi="Times New Roman" w:cs="Times New Roman"/>
          <w:lang w:val="en-GB"/>
        </w:rPr>
        <w:t>round</w:t>
      </w:r>
      <w:proofErr w:type="gramEnd"/>
      <w:r w:rsidR="00A8435F" w:rsidRPr="00E86E69">
        <w:rPr>
          <w:rFonts w:ascii="Times New Roman" w:hAnsi="Times New Roman" w:cs="Times New Roman"/>
          <w:lang w:val="en-GB"/>
        </w:rPr>
        <w:t xml:space="preserve"> assessment of selected oceanographic data and </w:t>
      </w:r>
      <w:r w:rsidR="00B035CB" w:rsidRPr="00E86E69">
        <w:rPr>
          <w:rFonts w:ascii="Times New Roman" w:hAnsi="Times New Roman" w:cs="Times New Roman"/>
          <w:lang w:val="en-GB"/>
        </w:rPr>
        <w:t xml:space="preserve">a </w:t>
      </w:r>
      <w:r w:rsidR="00A8435F" w:rsidRPr="00E86E69">
        <w:rPr>
          <w:rFonts w:ascii="Times New Roman" w:hAnsi="Times New Roman" w:cs="Times New Roman"/>
          <w:lang w:val="en-GB"/>
        </w:rPr>
        <w:t xml:space="preserve">macrobiotic community </w:t>
      </w:r>
      <w:r w:rsidR="00B035CB" w:rsidRPr="00E86E69">
        <w:rPr>
          <w:rFonts w:ascii="Times New Roman" w:hAnsi="Times New Roman" w:cs="Times New Roman"/>
          <w:lang w:val="en-GB"/>
        </w:rPr>
        <w:t xml:space="preserve">assessment </w:t>
      </w:r>
      <w:r w:rsidR="00A8435F" w:rsidRPr="00E86E69">
        <w:rPr>
          <w:rFonts w:ascii="Times New Roman" w:hAnsi="Times New Roman" w:cs="Times New Roman"/>
          <w:lang w:val="en-GB"/>
        </w:rPr>
        <w:t xml:space="preserve">was </w:t>
      </w:r>
      <w:r w:rsidR="00B035CB" w:rsidRPr="00E86E69">
        <w:rPr>
          <w:rFonts w:ascii="Times New Roman" w:hAnsi="Times New Roman" w:cs="Times New Roman"/>
          <w:lang w:val="en-GB"/>
        </w:rPr>
        <w:t>performed</w:t>
      </w:r>
      <w:r w:rsidR="00A8435F" w:rsidRPr="00E86E69">
        <w:rPr>
          <w:rFonts w:ascii="Times New Roman" w:hAnsi="Times New Roman" w:cs="Times New Roman"/>
          <w:lang w:val="en-GB"/>
        </w:rPr>
        <w:t xml:space="preserve"> </w:t>
      </w:r>
      <w:r w:rsidR="002341A2" w:rsidRPr="00E86E69">
        <w:rPr>
          <w:rFonts w:ascii="Times New Roman" w:hAnsi="Times New Roman" w:cs="Times New Roman"/>
          <w:lang w:val="en-GB"/>
        </w:rPr>
        <w:t xml:space="preserve">from October 2013 to November 2014 </w:t>
      </w:r>
      <w:r w:rsidR="00A8435F" w:rsidRPr="00E86E69">
        <w:rPr>
          <w:rFonts w:ascii="Times New Roman" w:hAnsi="Times New Roman" w:cs="Times New Roman"/>
          <w:lang w:val="en-GB"/>
        </w:rPr>
        <w:t>in the littoral zone of the polar fjord system</w:t>
      </w:r>
      <w:del w:id="44" w:author="P. Fischer" w:date="2017-01-09T17:05:00Z">
        <w:r w:rsidR="00A8435F" w:rsidRPr="00E86E69" w:rsidDel="00B5592A">
          <w:rPr>
            <w:rFonts w:ascii="Times New Roman" w:hAnsi="Times New Roman" w:cs="Times New Roman"/>
            <w:lang w:val="en-GB"/>
          </w:rPr>
          <w:delText>s</w:delText>
        </w:r>
      </w:del>
      <w:r w:rsidR="00A8435F" w:rsidRPr="00E86E69">
        <w:rPr>
          <w:rFonts w:ascii="Times New Roman" w:hAnsi="Times New Roman" w:cs="Times New Roman"/>
          <w:lang w:val="en-GB"/>
        </w:rPr>
        <w:t xml:space="preserve"> Kongsfjorden on the west coast of Svalbard</w:t>
      </w:r>
      <w:r w:rsidR="005762A1" w:rsidRPr="00E86E69">
        <w:rPr>
          <w:rFonts w:ascii="Times New Roman" w:hAnsi="Times New Roman" w:cs="Times New Roman"/>
          <w:lang w:val="en-GB"/>
        </w:rPr>
        <w:t xml:space="preserve"> (Norway)</w:t>
      </w:r>
      <w:r w:rsidR="00A8435F" w:rsidRPr="00E86E69">
        <w:rPr>
          <w:rFonts w:ascii="Times New Roman" w:hAnsi="Times New Roman" w:cs="Times New Roman"/>
          <w:lang w:val="en-GB"/>
        </w:rPr>
        <w:t xml:space="preserve">. </w:t>
      </w:r>
      <w:r w:rsidR="00B035CB" w:rsidRPr="00E86E69">
        <w:rPr>
          <w:rFonts w:ascii="Times New Roman" w:hAnsi="Times New Roman" w:cs="Times New Roman"/>
          <w:lang w:val="en-GB"/>
        </w:rPr>
        <w:t>A s</w:t>
      </w:r>
      <w:r w:rsidR="00A8435F" w:rsidRPr="00E86E69">
        <w:rPr>
          <w:rFonts w:ascii="Times New Roman" w:hAnsi="Times New Roman" w:cs="Times New Roman"/>
          <w:lang w:val="en-GB"/>
        </w:rPr>
        <w:t>tate of the art remote controlled cabled underwater observatory technology was used for daily vertical profiles of temperature, salinity and turbidity together with a stereo-optical assessment of the macrobiot</w:t>
      </w:r>
      <w:r w:rsidR="00B035CB" w:rsidRPr="00E86E69">
        <w:rPr>
          <w:rFonts w:ascii="Times New Roman" w:hAnsi="Times New Roman" w:cs="Times New Roman"/>
          <w:lang w:val="en-GB"/>
        </w:rPr>
        <w:t>ic</w:t>
      </w:r>
      <w:r w:rsidR="00A8435F" w:rsidRPr="00E86E69">
        <w:rPr>
          <w:rFonts w:ascii="Times New Roman" w:hAnsi="Times New Roman" w:cs="Times New Roman"/>
          <w:lang w:val="en-GB"/>
        </w:rPr>
        <w:t xml:space="preserve"> community</w:t>
      </w:r>
      <w:r w:rsidR="00B035CB" w:rsidRPr="00E86E69">
        <w:rPr>
          <w:rFonts w:ascii="Times New Roman" w:hAnsi="Times New Roman" w:cs="Times New Roman"/>
          <w:lang w:val="en-GB"/>
        </w:rPr>
        <w:t>,</w:t>
      </w:r>
      <w:r w:rsidR="00A8435F" w:rsidRPr="00E86E69">
        <w:rPr>
          <w:rFonts w:ascii="Times New Roman" w:hAnsi="Times New Roman" w:cs="Times New Roman"/>
          <w:lang w:val="en-GB"/>
        </w:rPr>
        <w:t xml:space="preserve"> including fish. The results </w:t>
      </w:r>
      <w:r w:rsidR="005762A1" w:rsidRPr="00E86E69">
        <w:rPr>
          <w:rFonts w:ascii="Times New Roman" w:hAnsi="Times New Roman" w:cs="Times New Roman"/>
          <w:lang w:val="en-GB"/>
        </w:rPr>
        <w:t xml:space="preserve">reveal </w:t>
      </w:r>
      <w:r w:rsidR="00A8435F" w:rsidRPr="00E86E69">
        <w:rPr>
          <w:rFonts w:ascii="Times New Roman" w:hAnsi="Times New Roman" w:cs="Times New Roman"/>
          <w:lang w:val="en-GB"/>
        </w:rPr>
        <w:t xml:space="preserve">a distinct seasonal cycle in total species abundances with a significantly higher total abundance and species richness during the polar winter when no light </w:t>
      </w:r>
      <w:r w:rsidR="005762A1" w:rsidRPr="00E86E69">
        <w:rPr>
          <w:rFonts w:ascii="Times New Roman" w:hAnsi="Times New Roman" w:cs="Times New Roman"/>
          <w:lang w:val="en-GB"/>
        </w:rPr>
        <w:t xml:space="preserve">is </w:t>
      </w:r>
      <w:r w:rsidR="00A8435F" w:rsidRPr="00E86E69">
        <w:rPr>
          <w:rFonts w:ascii="Times New Roman" w:hAnsi="Times New Roman" w:cs="Times New Roman"/>
          <w:lang w:val="en-GB"/>
        </w:rPr>
        <w:t>available under</w:t>
      </w:r>
      <w:del w:id="45" w:author="P. Fischer" w:date="2017-01-09T17:05:00Z">
        <w:r w:rsidR="00A8435F" w:rsidRPr="00E86E69" w:rsidDel="00B5592A">
          <w:rPr>
            <w:rFonts w:ascii="Times New Roman" w:hAnsi="Times New Roman" w:cs="Times New Roman"/>
            <w:lang w:val="en-GB"/>
          </w:rPr>
          <w:delText xml:space="preserve"> </w:delText>
        </w:r>
      </w:del>
      <w:r w:rsidR="00A8435F" w:rsidRPr="00E86E69">
        <w:rPr>
          <w:rFonts w:ascii="Times New Roman" w:hAnsi="Times New Roman" w:cs="Times New Roman"/>
          <w:lang w:val="en-GB"/>
        </w:rPr>
        <w:t>water compared to the summer month</w:t>
      </w:r>
      <w:r w:rsidR="00B035CB" w:rsidRPr="00E86E69">
        <w:rPr>
          <w:rFonts w:ascii="Times New Roman" w:hAnsi="Times New Roman" w:cs="Times New Roman"/>
          <w:lang w:val="en-GB"/>
        </w:rPr>
        <w:t>s</w:t>
      </w:r>
      <w:r w:rsidR="00A8435F" w:rsidRPr="00E86E69">
        <w:rPr>
          <w:rFonts w:ascii="Times New Roman" w:hAnsi="Times New Roman" w:cs="Times New Roman"/>
          <w:lang w:val="en-GB"/>
        </w:rPr>
        <w:t xml:space="preserve"> when 2</w:t>
      </w:r>
      <w:r w:rsidR="00E63759" w:rsidRPr="00E86E69">
        <w:rPr>
          <w:rFonts w:ascii="Times New Roman" w:hAnsi="Times New Roman" w:cs="Times New Roman"/>
          <w:lang w:val="en-GB"/>
        </w:rPr>
        <w:t>4</w:t>
      </w:r>
      <w:r w:rsidR="00E63F52" w:rsidRPr="00E86E69">
        <w:rPr>
          <w:rFonts w:ascii="Times New Roman" w:hAnsi="Times New Roman" w:cs="Times New Roman"/>
          <w:lang w:val="en-GB"/>
        </w:rPr>
        <w:t>-</w:t>
      </w:r>
      <w:r w:rsidR="00E63759" w:rsidRPr="00E86E69">
        <w:rPr>
          <w:rFonts w:ascii="Times New Roman" w:hAnsi="Times New Roman" w:cs="Times New Roman"/>
          <w:lang w:val="en-GB"/>
        </w:rPr>
        <w:t>h</w:t>
      </w:r>
      <w:r w:rsidR="00A8435F" w:rsidRPr="00E86E69">
        <w:rPr>
          <w:rFonts w:ascii="Times New Roman" w:hAnsi="Times New Roman" w:cs="Times New Roman"/>
          <w:lang w:val="en-GB"/>
        </w:rPr>
        <w:t xml:space="preserve"> light is available. </w:t>
      </w:r>
      <w:r w:rsidR="00281FF3" w:rsidRPr="00E86E69">
        <w:rPr>
          <w:rFonts w:ascii="Times New Roman" w:hAnsi="Times New Roman" w:cs="Times New Roman"/>
          <w:lang w:val="en-GB"/>
        </w:rPr>
        <w:t xml:space="preserve">During </w:t>
      </w:r>
      <w:r w:rsidR="00B035CB" w:rsidRPr="00E86E69">
        <w:rPr>
          <w:rFonts w:ascii="Times New Roman" w:hAnsi="Times New Roman" w:cs="Times New Roman"/>
          <w:lang w:val="en-GB"/>
        </w:rPr>
        <w:t xml:space="preserve">the </w:t>
      </w:r>
      <w:r w:rsidR="00281FF3" w:rsidRPr="00E86E69">
        <w:rPr>
          <w:rFonts w:ascii="Times New Roman" w:hAnsi="Times New Roman" w:cs="Times New Roman"/>
          <w:lang w:val="en-GB"/>
        </w:rPr>
        <w:t>winter month</w:t>
      </w:r>
      <w:r w:rsidR="00B035CB" w:rsidRPr="00E86E69">
        <w:rPr>
          <w:rFonts w:ascii="Times New Roman" w:hAnsi="Times New Roman" w:cs="Times New Roman"/>
          <w:lang w:val="en-GB"/>
        </w:rPr>
        <w:t>s</w:t>
      </w:r>
      <w:r w:rsidR="00281FF3" w:rsidRPr="00E86E69">
        <w:rPr>
          <w:rFonts w:ascii="Times New Roman" w:hAnsi="Times New Roman" w:cs="Times New Roman"/>
          <w:lang w:val="en-GB"/>
        </w:rPr>
        <w:t xml:space="preserve">, </w:t>
      </w:r>
      <w:r w:rsidR="00A8435F" w:rsidRPr="00E86E69">
        <w:rPr>
          <w:rFonts w:ascii="Times New Roman" w:hAnsi="Times New Roman" w:cs="Times New Roman"/>
          <w:lang w:val="en-GB"/>
        </w:rPr>
        <w:t xml:space="preserve">a temporally highly segmented community </w:t>
      </w:r>
      <w:r w:rsidR="00281FF3" w:rsidRPr="00E86E69">
        <w:rPr>
          <w:rFonts w:ascii="Times New Roman" w:hAnsi="Times New Roman" w:cs="Times New Roman"/>
          <w:lang w:val="en-GB"/>
        </w:rPr>
        <w:t xml:space="preserve">was observed </w:t>
      </w:r>
      <w:r w:rsidR="00A8435F" w:rsidRPr="00E86E69">
        <w:rPr>
          <w:rFonts w:ascii="Times New Roman" w:hAnsi="Times New Roman" w:cs="Times New Roman"/>
          <w:lang w:val="en-GB"/>
        </w:rPr>
        <w:t xml:space="preserve">with respect to species occurrence </w:t>
      </w:r>
      <w:r w:rsidR="005762A1" w:rsidRPr="00E86E69">
        <w:rPr>
          <w:rFonts w:ascii="Times New Roman" w:hAnsi="Times New Roman" w:cs="Times New Roman"/>
          <w:lang w:val="en-GB"/>
        </w:rPr>
        <w:t xml:space="preserve">with </w:t>
      </w:r>
      <w:r w:rsidR="00A8435F" w:rsidRPr="00E86E69">
        <w:rPr>
          <w:rFonts w:ascii="Times New Roman" w:hAnsi="Times New Roman" w:cs="Times New Roman"/>
          <w:lang w:val="en-GB"/>
        </w:rPr>
        <w:t>single speci</w:t>
      </w:r>
      <w:r w:rsidR="005762A1" w:rsidRPr="00E86E69">
        <w:rPr>
          <w:rFonts w:ascii="Times New Roman" w:hAnsi="Times New Roman" w:cs="Times New Roman"/>
          <w:lang w:val="en-GB"/>
        </w:rPr>
        <w:t xml:space="preserve">es </w:t>
      </w:r>
      <w:r w:rsidR="00A8435F" w:rsidRPr="00E86E69">
        <w:rPr>
          <w:rFonts w:ascii="Times New Roman" w:hAnsi="Times New Roman" w:cs="Times New Roman"/>
          <w:lang w:val="en-GB"/>
        </w:rPr>
        <w:t>dominat</w:t>
      </w:r>
      <w:r w:rsidR="005762A1" w:rsidRPr="00E86E69">
        <w:rPr>
          <w:rFonts w:ascii="Times New Roman" w:hAnsi="Times New Roman" w:cs="Times New Roman"/>
          <w:lang w:val="en-GB"/>
        </w:rPr>
        <w:t xml:space="preserve">ing </w:t>
      </w:r>
      <w:r w:rsidR="00A8435F" w:rsidRPr="00E86E69">
        <w:rPr>
          <w:rFonts w:ascii="Times New Roman" w:hAnsi="Times New Roman" w:cs="Times New Roman"/>
          <w:lang w:val="en-GB"/>
        </w:rPr>
        <w:t xml:space="preserve">the </w:t>
      </w:r>
      <w:r w:rsidR="00281FF3" w:rsidRPr="00E86E69">
        <w:rPr>
          <w:rFonts w:ascii="Times New Roman" w:hAnsi="Times New Roman" w:cs="Times New Roman"/>
          <w:lang w:val="en-GB"/>
        </w:rPr>
        <w:t xml:space="preserve">winter </w:t>
      </w:r>
      <w:r w:rsidR="00A8435F" w:rsidRPr="00E86E69">
        <w:rPr>
          <w:rFonts w:ascii="Times New Roman" w:hAnsi="Times New Roman" w:cs="Times New Roman"/>
          <w:lang w:val="en-GB"/>
        </w:rPr>
        <w:t xml:space="preserve">community for restricted times. </w:t>
      </w:r>
      <w:r w:rsidR="00281FF3" w:rsidRPr="00E86E69">
        <w:rPr>
          <w:rFonts w:ascii="Times New Roman" w:hAnsi="Times New Roman" w:cs="Times New Roman"/>
          <w:lang w:val="en-GB"/>
        </w:rPr>
        <w:t xml:space="preserve">In contrast, the summer community </w:t>
      </w:r>
      <w:r w:rsidR="005762A1" w:rsidRPr="00E86E69">
        <w:rPr>
          <w:rFonts w:ascii="Times New Roman" w:hAnsi="Times New Roman" w:cs="Times New Roman"/>
          <w:lang w:val="en-GB"/>
        </w:rPr>
        <w:t xml:space="preserve">showed </w:t>
      </w:r>
      <w:r w:rsidR="00281FF3" w:rsidRPr="00E86E69">
        <w:rPr>
          <w:rFonts w:ascii="Times New Roman" w:hAnsi="Times New Roman" w:cs="Times New Roman"/>
          <w:lang w:val="en-GB"/>
        </w:rPr>
        <w:t>an overall lower total abundance</w:t>
      </w:r>
      <w:r w:rsidR="00E63F52" w:rsidRPr="00E86E69">
        <w:rPr>
          <w:rFonts w:ascii="Times New Roman" w:hAnsi="Times New Roman" w:cs="Times New Roman"/>
          <w:lang w:val="en-GB"/>
        </w:rPr>
        <w:t>,</w:t>
      </w:r>
      <w:r w:rsidR="00281FF3" w:rsidRPr="00E86E69">
        <w:rPr>
          <w:rFonts w:ascii="Times New Roman" w:hAnsi="Times New Roman" w:cs="Times New Roman"/>
          <w:lang w:val="en-GB"/>
        </w:rPr>
        <w:t xml:space="preserve"> as well as a significant</w:t>
      </w:r>
      <w:r w:rsidR="00B035CB" w:rsidRPr="00E86E69">
        <w:rPr>
          <w:rFonts w:ascii="Times New Roman" w:hAnsi="Times New Roman" w:cs="Times New Roman"/>
          <w:lang w:val="en-GB"/>
        </w:rPr>
        <w:t>ly</w:t>
      </w:r>
      <w:r w:rsidR="00281FF3" w:rsidRPr="00E86E69">
        <w:rPr>
          <w:rFonts w:ascii="Times New Roman" w:hAnsi="Times New Roman" w:cs="Times New Roman"/>
          <w:lang w:val="en-GB"/>
        </w:rPr>
        <w:t xml:space="preserve"> lower </w:t>
      </w:r>
      <w:r w:rsidR="00B035CB" w:rsidRPr="00E86E69">
        <w:rPr>
          <w:rFonts w:ascii="Times New Roman" w:hAnsi="Times New Roman" w:cs="Times New Roman"/>
          <w:lang w:val="en-GB"/>
        </w:rPr>
        <w:t xml:space="preserve">number of </w:t>
      </w:r>
      <w:r w:rsidR="00281FF3" w:rsidRPr="00E86E69">
        <w:rPr>
          <w:rFonts w:ascii="Times New Roman" w:hAnsi="Times New Roman" w:cs="Times New Roman"/>
          <w:lang w:val="en-GB"/>
        </w:rPr>
        <w:t xml:space="preserve">species. The study clearly </w:t>
      </w:r>
      <w:r w:rsidR="00E63F52" w:rsidRPr="00E86E69">
        <w:rPr>
          <w:rFonts w:ascii="Times New Roman" w:hAnsi="Times New Roman" w:cs="Times New Roman"/>
          <w:lang w:val="en-GB"/>
        </w:rPr>
        <w:t>demonstrate</w:t>
      </w:r>
      <w:r w:rsidR="00281FF3" w:rsidRPr="00E86E69">
        <w:rPr>
          <w:rFonts w:ascii="Times New Roman" w:hAnsi="Times New Roman" w:cs="Times New Roman"/>
          <w:lang w:val="en-GB"/>
        </w:rPr>
        <w:t xml:space="preserve">s the </w:t>
      </w:r>
      <w:r w:rsidR="00BC30FA" w:rsidRPr="00E86E69">
        <w:rPr>
          <w:rFonts w:ascii="Times New Roman" w:hAnsi="Times New Roman" w:cs="Times New Roman"/>
          <w:lang w:val="en-GB"/>
        </w:rPr>
        <w:t>high potential of cable connected remote controlled digital sampling devices</w:t>
      </w:r>
      <w:r w:rsidR="00B035CB" w:rsidRPr="00E86E69">
        <w:rPr>
          <w:rFonts w:ascii="Times New Roman" w:hAnsi="Times New Roman" w:cs="Times New Roman"/>
          <w:lang w:val="en-GB"/>
        </w:rPr>
        <w:t>,</w:t>
      </w:r>
      <w:r w:rsidR="00BC30FA" w:rsidRPr="00E86E69">
        <w:rPr>
          <w:rFonts w:ascii="Times New Roman" w:hAnsi="Times New Roman" w:cs="Times New Roman"/>
          <w:lang w:val="en-GB"/>
        </w:rPr>
        <w:t xml:space="preserve"> especially in remote areas</w:t>
      </w:r>
      <w:r w:rsidR="00E63F52" w:rsidRPr="00E86E69">
        <w:rPr>
          <w:rFonts w:ascii="Times New Roman" w:hAnsi="Times New Roman" w:cs="Times New Roman"/>
          <w:lang w:val="en-GB"/>
        </w:rPr>
        <w:t>,</w:t>
      </w:r>
      <w:r w:rsidR="00BC30FA" w:rsidRPr="00E86E69">
        <w:rPr>
          <w:rFonts w:ascii="Times New Roman" w:hAnsi="Times New Roman" w:cs="Times New Roman"/>
          <w:lang w:val="en-GB"/>
        </w:rPr>
        <w:t xml:space="preserve"> </w:t>
      </w:r>
      <w:r w:rsidR="00B035CB" w:rsidRPr="00E86E69">
        <w:rPr>
          <w:rFonts w:ascii="Times New Roman" w:hAnsi="Times New Roman" w:cs="Times New Roman"/>
          <w:lang w:val="en-GB"/>
        </w:rPr>
        <w:t xml:space="preserve">such as </w:t>
      </w:r>
      <w:del w:id="46" w:author="P. Fischer" w:date="2017-01-09T17:54:00Z">
        <w:r w:rsidR="00B035CB" w:rsidRPr="00E86E69" w:rsidDel="00462202">
          <w:rPr>
            <w:rFonts w:ascii="Times New Roman" w:hAnsi="Times New Roman" w:cs="Times New Roman"/>
            <w:lang w:val="en-GB"/>
          </w:rPr>
          <w:delText xml:space="preserve">the </w:delText>
        </w:r>
      </w:del>
      <w:r w:rsidR="00BC30FA" w:rsidRPr="00E86E69">
        <w:rPr>
          <w:rFonts w:ascii="Times New Roman" w:hAnsi="Times New Roman" w:cs="Times New Roman"/>
          <w:lang w:val="en-GB"/>
        </w:rPr>
        <w:t>polar fjord systems</w:t>
      </w:r>
      <w:r w:rsidR="00E63F52" w:rsidRPr="00E86E69">
        <w:rPr>
          <w:rFonts w:ascii="Times New Roman" w:hAnsi="Times New Roman" w:cs="Times New Roman"/>
          <w:lang w:val="en-GB"/>
        </w:rPr>
        <w:t>,</w:t>
      </w:r>
      <w:r w:rsidR="00BC30FA" w:rsidRPr="00E86E69">
        <w:rPr>
          <w:rFonts w:ascii="Times New Roman" w:hAnsi="Times New Roman" w:cs="Times New Roman"/>
          <w:lang w:val="en-GB"/>
        </w:rPr>
        <w:t xml:space="preserve"> with harsh environmental conditions and limited accessibility. </w:t>
      </w:r>
      <w:r w:rsidR="00F241A0" w:rsidRPr="00E86E69">
        <w:rPr>
          <w:rFonts w:ascii="Times New Roman" w:hAnsi="Times New Roman" w:cs="Times New Roman"/>
          <w:lang w:val="en-GB"/>
        </w:rPr>
        <w:lastRenderedPageBreak/>
        <w:t xml:space="preserve">A smart </w:t>
      </w:r>
      <w:r w:rsidR="00B035CB" w:rsidRPr="00E86E69">
        <w:rPr>
          <w:rFonts w:ascii="Times New Roman" w:hAnsi="Times New Roman" w:cs="Times New Roman"/>
          <w:lang w:val="en-GB"/>
        </w:rPr>
        <w:t>c</w:t>
      </w:r>
      <w:r w:rsidR="00BC30FA" w:rsidRPr="00E86E69">
        <w:rPr>
          <w:rFonts w:ascii="Times New Roman" w:hAnsi="Times New Roman" w:cs="Times New Roman"/>
          <w:lang w:val="en-GB"/>
        </w:rPr>
        <w:t>ombin</w:t>
      </w:r>
      <w:r w:rsidR="00B035CB" w:rsidRPr="00E86E69">
        <w:rPr>
          <w:rFonts w:ascii="Times New Roman" w:hAnsi="Times New Roman" w:cs="Times New Roman"/>
          <w:lang w:val="en-GB"/>
        </w:rPr>
        <w:t>ation of</w:t>
      </w:r>
      <w:r w:rsidR="00BC30FA" w:rsidRPr="00E86E69">
        <w:rPr>
          <w:rFonts w:ascii="Times New Roman" w:hAnsi="Times New Roman" w:cs="Times New Roman"/>
          <w:lang w:val="en-GB"/>
        </w:rPr>
        <w:t xml:space="preserve"> </w:t>
      </w:r>
      <w:r w:rsidR="005762A1" w:rsidRPr="00E86E69">
        <w:rPr>
          <w:rFonts w:ascii="Times New Roman" w:hAnsi="Times New Roman" w:cs="Times New Roman"/>
          <w:lang w:val="en-GB"/>
        </w:rPr>
        <w:t xml:space="preserve">such </w:t>
      </w:r>
      <w:r w:rsidR="00BC30FA" w:rsidRPr="00E86E69">
        <w:rPr>
          <w:rFonts w:ascii="Times New Roman" w:hAnsi="Times New Roman" w:cs="Times New Roman"/>
          <w:lang w:val="en-GB"/>
        </w:rPr>
        <w:t xml:space="preserve">new digital “sampling” methods with classic sampling procedures </w:t>
      </w:r>
      <w:r w:rsidR="00F241A0" w:rsidRPr="00E86E69">
        <w:rPr>
          <w:rFonts w:ascii="Times New Roman" w:hAnsi="Times New Roman" w:cs="Times New Roman"/>
          <w:lang w:val="en-GB"/>
        </w:rPr>
        <w:t xml:space="preserve">can </w:t>
      </w:r>
      <w:r w:rsidR="00BC30FA" w:rsidRPr="00E86E69">
        <w:rPr>
          <w:rFonts w:ascii="Times New Roman" w:hAnsi="Times New Roman" w:cs="Times New Roman"/>
          <w:lang w:val="en-GB"/>
        </w:rPr>
        <w:t xml:space="preserve">provide </w:t>
      </w:r>
      <w:r w:rsidR="00F241A0" w:rsidRPr="00E86E69">
        <w:rPr>
          <w:rFonts w:ascii="Times New Roman" w:hAnsi="Times New Roman" w:cs="Times New Roman"/>
          <w:lang w:val="en-GB"/>
        </w:rPr>
        <w:t xml:space="preserve">a </w:t>
      </w:r>
      <w:r w:rsidR="00BC30FA" w:rsidRPr="00E86E69">
        <w:rPr>
          <w:rFonts w:ascii="Times New Roman" w:hAnsi="Times New Roman" w:cs="Times New Roman"/>
          <w:lang w:val="en-GB"/>
        </w:rPr>
        <w:t xml:space="preserve">possibility </w:t>
      </w:r>
      <w:r w:rsidR="00F241A0" w:rsidRPr="00E86E69">
        <w:rPr>
          <w:rFonts w:ascii="Times New Roman" w:hAnsi="Times New Roman" w:cs="Times New Roman"/>
          <w:lang w:val="en-GB"/>
        </w:rPr>
        <w:t xml:space="preserve">to </w:t>
      </w:r>
      <w:r w:rsidR="00AC1CFD" w:rsidRPr="00E86E69">
        <w:rPr>
          <w:rFonts w:ascii="Times New Roman" w:hAnsi="Times New Roman" w:cs="Times New Roman"/>
          <w:lang w:val="en-GB"/>
        </w:rPr>
        <w:t xml:space="preserve">significantly </w:t>
      </w:r>
      <w:r w:rsidR="00BC30FA" w:rsidRPr="00E86E69">
        <w:rPr>
          <w:rFonts w:ascii="Times New Roman" w:hAnsi="Times New Roman" w:cs="Times New Roman"/>
          <w:lang w:val="en-GB"/>
        </w:rPr>
        <w:t>extend the sampling time</w:t>
      </w:r>
      <w:r w:rsidR="00F241A0" w:rsidRPr="00E86E69">
        <w:rPr>
          <w:rFonts w:ascii="Times New Roman" w:hAnsi="Times New Roman" w:cs="Times New Roman"/>
          <w:lang w:val="en-GB"/>
        </w:rPr>
        <w:t xml:space="preserve"> and frequency especially in remote and difficult to access areas</w:t>
      </w:r>
      <w:r w:rsidR="00AC1CFD" w:rsidRPr="00E86E69">
        <w:rPr>
          <w:rFonts w:ascii="Times New Roman" w:hAnsi="Times New Roman" w:cs="Times New Roman"/>
          <w:lang w:val="en-GB"/>
        </w:rPr>
        <w:t xml:space="preserve">. This can help to </w:t>
      </w:r>
      <w:r w:rsidR="00F241A0" w:rsidRPr="00E86E69">
        <w:rPr>
          <w:rFonts w:ascii="Times New Roman" w:hAnsi="Times New Roman" w:cs="Times New Roman"/>
          <w:lang w:val="en-GB"/>
        </w:rPr>
        <w:t>provid</w:t>
      </w:r>
      <w:r w:rsidR="00AC1CFD" w:rsidRPr="00E86E69">
        <w:rPr>
          <w:rFonts w:ascii="Times New Roman" w:hAnsi="Times New Roman" w:cs="Times New Roman"/>
          <w:lang w:val="en-GB"/>
        </w:rPr>
        <w:t xml:space="preserve">e </w:t>
      </w:r>
      <w:r w:rsidR="00F241A0" w:rsidRPr="00E86E69">
        <w:rPr>
          <w:rFonts w:ascii="Times New Roman" w:hAnsi="Times New Roman" w:cs="Times New Roman"/>
          <w:lang w:val="en-GB"/>
        </w:rPr>
        <w:t xml:space="preserve">a sufficient data density </w:t>
      </w:r>
      <w:r w:rsidR="00AC1CFD" w:rsidRPr="00E86E69">
        <w:rPr>
          <w:rFonts w:ascii="Times New Roman" w:hAnsi="Times New Roman" w:cs="Times New Roman"/>
          <w:lang w:val="en-GB"/>
        </w:rPr>
        <w:t xml:space="preserve">and therefore statistical power </w:t>
      </w:r>
      <w:r w:rsidR="00F241A0" w:rsidRPr="00E86E69">
        <w:rPr>
          <w:rFonts w:ascii="Times New Roman" w:hAnsi="Times New Roman" w:cs="Times New Roman"/>
          <w:lang w:val="en-GB"/>
        </w:rPr>
        <w:t xml:space="preserve">for </w:t>
      </w:r>
      <w:r w:rsidR="00AC1CFD" w:rsidRPr="00E86E69">
        <w:rPr>
          <w:rFonts w:ascii="Times New Roman" w:hAnsi="Times New Roman" w:cs="Times New Roman"/>
          <w:lang w:val="en-GB"/>
        </w:rPr>
        <w:t xml:space="preserve">a sound </w:t>
      </w:r>
      <w:r w:rsidR="00F241A0" w:rsidRPr="00E86E69">
        <w:rPr>
          <w:rFonts w:ascii="Times New Roman" w:hAnsi="Times New Roman" w:cs="Times New Roman"/>
          <w:lang w:val="en-GB"/>
        </w:rPr>
        <w:t>scientific analysis</w:t>
      </w:r>
      <w:r w:rsidR="00AC1CFD" w:rsidRPr="00E86E69">
        <w:rPr>
          <w:rFonts w:ascii="Times New Roman" w:hAnsi="Times New Roman" w:cs="Times New Roman"/>
          <w:lang w:val="en-GB"/>
        </w:rPr>
        <w:t xml:space="preserve"> without increasing </w:t>
      </w:r>
      <w:r w:rsidR="00BC30FA" w:rsidRPr="00E86E69">
        <w:rPr>
          <w:rFonts w:ascii="Times New Roman" w:hAnsi="Times New Roman" w:cs="Times New Roman"/>
          <w:lang w:val="en-GB"/>
        </w:rPr>
        <w:t xml:space="preserve">the </w:t>
      </w:r>
      <w:r w:rsidR="00F241A0" w:rsidRPr="00E86E69">
        <w:rPr>
          <w:rFonts w:ascii="Times New Roman" w:hAnsi="Times New Roman" w:cs="Times New Roman"/>
          <w:lang w:val="en-GB"/>
        </w:rPr>
        <w:t xml:space="preserve">invasive </w:t>
      </w:r>
      <w:r w:rsidR="00BC30FA" w:rsidRPr="00E86E69">
        <w:rPr>
          <w:rFonts w:ascii="Times New Roman" w:hAnsi="Times New Roman" w:cs="Times New Roman"/>
          <w:lang w:val="en-GB"/>
        </w:rPr>
        <w:t>sampling pressure in ecological</w:t>
      </w:r>
      <w:r w:rsidR="00B035CB" w:rsidRPr="00E86E69">
        <w:rPr>
          <w:rFonts w:ascii="Times New Roman" w:hAnsi="Times New Roman" w:cs="Times New Roman"/>
          <w:lang w:val="en-GB"/>
        </w:rPr>
        <w:t>ly</w:t>
      </w:r>
      <w:r w:rsidR="00BC30FA" w:rsidRPr="00E86E69">
        <w:rPr>
          <w:rFonts w:ascii="Times New Roman" w:hAnsi="Times New Roman" w:cs="Times New Roman"/>
          <w:lang w:val="en-GB"/>
        </w:rPr>
        <w:t xml:space="preserve"> sensitive environment</w:t>
      </w:r>
      <w:r w:rsidR="00F241A0" w:rsidRPr="00E86E69">
        <w:rPr>
          <w:rFonts w:ascii="Times New Roman" w:hAnsi="Times New Roman" w:cs="Times New Roman"/>
          <w:lang w:val="en-GB"/>
        </w:rPr>
        <w:t>s</w:t>
      </w:r>
      <w:r w:rsidR="00AC1CFD" w:rsidRPr="00E86E69">
        <w:rPr>
          <w:rFonts w:ascii="Times New Roman" w:hAnsi="Times New Roman" w:cs="Times New Roman"/>
          <w:lang w:val="en-GB"/>
        </w:rPr>
        <w:t>.</w:t>
      </w:r>
    </w:p>
    <w:p w14:paraId="05C2F6AA" w14:textId="77777777" w:rsidR="00A8435F" w:rsidRPr="00E86E69" w:rsidRDefault="00A8435F" w:rsidP="00E86E69">
      <w:pPr>
        <w:widowControl w:val="0"/>
        <w:autoSpaceDE w:val="0"/>
        <w:autoSpaceDN w:val="0"/>
        <w:adjustRightInd w:val="0"/>
        <w:spacing w:after="240" w:line="360" w:lineRule="auto"/>
        <w:rPr>
          <w:rFonts w:ascii="Times New Roman" w:hAnsi="Times New Roman" w:cs="Times New Roman"/>
          <w:b/>
          <w:lang w:val="en-GB"/>
        </w:rPr>
      </w:pPr>
    </w:p>
    <w:p w14:paraId="237D8FE2" w14:textId="77777777" w:rsidR="00F62CB8" w:rsidRPr="00E86E69" w:rsidRDefault="00E86E69" w:rsidP="00E86E69">
      <w:pPr>
        <w:widowControl w:val="0"/>
        <w:autoSpaceDE w:val="0"/>
        <w:autoSpaceDN w:val="0"/>
        <w:adjustRightInd w:val="0"/>
        <w:spacing w:after="240" w:line="360" w:lineRule="auto"/>
        <w:rPr>
          <w:rFonts w:ascii="Times New Roman" w:hAnsi="Times New Roman" w:cs="Times New Roman"/>
          <w:b/>
          <w:lang w:val="en-GB"/>
        </w:rPr>
      </w:pPr>
      <w:r>
        <w:rPr>
          <w:rFonts w:ascii="Times New Roman" w:hAnsi="Times New Roman" w:cs="Times New Roman"/>
          <w:b/>
          <w:lang w:val="en-GB"/>
        </w:rPr>
        <w:t xml:space="preserve">1 </w:t>
      </w:r>
      <w:r w:rsidR="00F62CB8" w:rsidRPr="00E86E69">
        <w:rPr>
          <w:rFonts w:ascii="Times New Roman" w:hAnsi="Times New Roman" w:cs="Times New Roman"/>
          <w:b/>
          <w:lang w:val="en-GB"/>
        </w:rPr>
        <w:t>Introduction</w:t>
      </w:r>
    </w:p>
    <w:p w14:paraId="23058674" w14:textId="77777777" w:rsidR="00711FB6" w:rsidRPr="00E86E69" w:rsidRDefault="00BD1B4A" w:rsidP="00E86E69">
      <w:pPr>
        <w:widowControl w:val="0"/>
        <w:tabs>
          <w:tab w:val="left" w:pos="220"/>
          <w:tab w:val="left" w:pos="720"/>
        </w:tabs>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 xml:space="preserve">Kongsfjorden </w:t>
      </w:r>
      <w:r w:rsidR="00541707" w:rsidRPr="00E86E69">
        <w:rPr>
          <w:rFonts w:ascii="Times New Roman" w:hAnsi="Times New Roman" w:cs="Times New Roman"/>
          <w:lang w:val="en-GB"/>
        </w:rPr>
        <w:t>(78</w:t>
      </w:r>
      <w:r w:rsidR="00B035CB" w:rsidRPr="00E86E69">
        <w:rPr>
          <w:rFonts w:ascii="Times New Roman" w:hAnsi="Times New Roman" w:cs="Times New Roman"/>
          <w:lang w:val="en-GB"/>
        </w:rPr>
        <w:t>°</w:t>
      </w:r>
      <w:r w:rsidR="00541707" w:rsidRPr="00E86E69">
        <w:rPr>
          <w:rFonts w:ascii="Times New Roman" w:hAnsi="Times New Roman" w:cs="Times New Roman"/>
          <w:lang w:val="en-GB"/>
        </w:rPr>
        <w:t>5</w:t>
      </w:r>
      <w:r w:rsidR="00357A33" w:rsidRPr="00E86E69">
        <w:rPr>
          <w:rFonts w:ascii="Times New Roman" w:hAnsi="Times New Roman" w:cs="Times New Roman"/>
          <w:lang w:val="en-GB"/>
        </w:rPr>
        <w:t>5</w:t>
      </w:r>
      <w:r w:rsidR="00541707" w:rsidRPr="00E86E69">
        <w:rPr>
          <w:rFonts w:ascii="Times New Roman" w:hAnsi="Times New Roman" w:cs="Times New Roman"/>
          <w:lang w:val="en-GB"/>
        </w:rPr>
        <w:t>’</w:t>
      </w:r>
      <w:r w:rsidR="004675F3" w:rsidRPr="00E86E69">
        <w:rPr>
          <w:rFonts w:ascii="Times New Roman" w:hAnsi="Times New Roman" w:cs="Times New Roman"/>
          <w:lang w:val="en-GB"/>
        </w:rPr>
        <w:t>N, 11</w:t>
      </w:r>
      <w:r w:rsidR="00B035CB" w:rsidRPr="00E86E69">
        <w:rPr>
          <w:rFonts w:ascii="Times New Roman" w:hAnsi="Times New Roman" w:cs="Times New Roman"/>
          <w:lang w:val="en-GB"/>
        </w:rPr>
        <w:t>°</w:t>
      </w:r>
      <w:r w:rsidR="00541707" w:rsidRPr="00E86E69">
        <w:rPr>
          <w:rFonts w:ascii="Times New Roman" w:hAnsi="Times New Roman" w:cs="Times New Roman"/>
          <w:lang w:val="en-GB"/>
        </w:rPr>
        <w:t>5</w:t>
      </w:r>
      <w:r w:rsidR="00357A33" w:rsidRPr="00E86E69">
        <w:rPr>
          <w:rFonts w:ascii="Times New Roman" w:hAnsi="Times New Roman" w:cs="Times New Roman"/>
          <w:lang w:val="en-GB"/>
        </w:rPr>
        <w:t>6</w:t>
      </w:r>
      <w:r w:rsidR="004675F3" w:rsidRPr="00E86E69">
        <w:rPr>
          <w:rFonts w:ascii="Times New Roman" w:hAnsi="Times New Roman" w:cs="Times New Roman"/>
          <w:lang w:val="en-GB"/>
        </w:rPr>
        <w:t xml:space="preserve">’E) </w:t>
      </w:r>
      <w:r w:rsidRPr="00E86E69">
        <w:rPr>
          <w:rFonts w:ascii="Times New Roman" w:hAnsi="Times New Roman" w:cs="Times New Roman"/>
          <w:lang w:val="en-GB"/>
        </w:rPr>
        <w:t>on the west c</w:t>
      </w:r>
      <w:r w:rsidR="00AD068E" w:rsidRPr="00E86E69">
        <w:rPr>
          <w:rFonts w:ascii="Times New Roman" w:hAnsi="Times New Roman" w:cs="Times New Roman"/>
          <w:lang w:val="en-GB"/>
        </w:rPr>
        <w:t xml:space="preserve">oast of Spitsbergen (Fig. 1) is </w:t>
      </w:r>
      <w:r w:rsidRPr="00E86E69">
        <w:rPr>
          <w:rFonts w:ascii="Times New Roman" w:hAnsi="Times New Roman" w:cs="Times New Roman"/>
          <w:lang w:val="en-GB"/>
        </w:rPr>
        <w:t>described as one of the best studie</w:t>
      </w:r>
      <w:r w:rsidR="00AC1CFD" w:rsidRPr="00E86E69">
        <w:rPr>
          <w:rFonts w:ascii="Times New Roman" w:hAnsi="Times New Roman" w:cs="Times New Roman"/>
          <w:lang w:val="en-GB"/>
        </w:rPr>
        <w:t>d</w:t>
      </w:r>
      <w:r w:rsidRPr="00E86E69">
        <w:rPr>
          <w:rFonts w:ascii="Times New Roman" w:hAnsi="Times New Roman" w:cs="Times New Roman"/>
          <w:lang w:val="en-GB"/>
        </w:rPr>
        <w:t xml:space="preserve"> pol</w:t>
      </w:r>
      <w:r w:rsidR="00DC78FC" w:rsidRPr="00E86E69">
        <w:rPr>
          <w:rFonts w:ascii="Times New Roman" w:hAnsi="Times New Roman" w:cs="Times New Roman"/>
          <w:lang w:val="en-GB"/>
        </w:rPr>
        <w:t xml:space="preserve">ar fjord systems in the Arctic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&lt;citation&gt;&lt;uuid&gt;76D742ED-8993-4D44-8B30-C21D43E32D2A&lt;/uuid&gt;&lt;priority&gt;0&lt;/priority&gt;&lt;publications&gt;&lt;publication&gt;&lt;startpage&gt;1&lt;/startpage&gt;&lt;title&gt;The coastal ecosystem of Kongsfjorden, Svalbard. Synopsis of biological research performed at the Koldewey Station in the years 1991-2003. &lt;/title&gt;&lt;uuid&gt;D417171E-0864-4000-B558-401890F21F68&lt;/uuid&gt;&lt;subtype&gt;400&lt;/subtype&gt;&lt;endpage&gt;3&lt;/endpage&gt;&lt;type&gt;400&lt;/type&gt;&lt;publication_date&gt;99200400001200000000200000&lt;/publication_date&gt;&lt;bundle&gt;&lt;publication&gt;&lt;title&gt;Polar Biology&lt;/title&gt;&lt;type&gt;-100&lt;/type&gt;&lt;subtype&gt;-100&lt;/subtype&gt;&lt;uuid&gt;8F35A507-F355-4468-8944-9E7A21462183&lt;/uuid&gt;&lt;/publication&gt;&lt;/bundle&gt;&lt;authors&gt;&lt;author&gt;&lt;firstName&gt;Christian&lt;/firstName&gt;&lt;lastName&gt;Wiencke&lt;/lastName&gt;&lt;/author&gt;&lt;/authors&gt;&lt;editors&gt;&lt;author&gt;&lt;firstName&gt;Christian&lt;/firstName&gt;&lt;lastName&gt;Wiencke&lt;/lastName&gt;&lt;/author&gt;&lt;/edit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47" w:author="P. Fischer" w:date="2017-01-09T16:38:00Z">
            <w:rPr>
              <w:rFonts w:ascii="Times New Roman" w:hAnsi="Times New Roman" w:cs="Times New Roman"/>
            </w:rPr>
          </w:rPrChange>
        </w:rPr>
        <w:t>(Wiencke, 2004)</w:t>
      </w:r>
      <w:r w:rsidR="008127D3" w:rsidRPr="00E86E69">
        <w:rPr>
          <w:rFonts w:ascii="Times New Roman" w:hAnsi="Times New Roman" w:cs="Times New Roman"/>
          <w:lang w:val="en-GB"/>
        </w:rPr>
        <w:fldChar w:fldCharType="end"/>
      </w:r>
      <w:r w:rsidRPr="00E86E69">
        <w:rPr>
          <w:rFonts w:ascii="Times New Roman" w:hAnsi="Times New Roman" w:cs="Times New Roman"/>
          <w:lang w:val="en-GB"/>
        </w:rPr>
        <w:t xml:space="preserve">. </w:t>
      </w:r>
      <w:r w:rsidR="004675F3" w:rsidRPr="00E86E69">
        <w:rPr>
          <w:rFonts w:ascii="Times New Roman" w:hAnsi="Times New Roman" w:cs="Times New Roman"/>
          <w:lang w:val="en-GB"/>
        </w:rPr>
        <w:t xml:space="preserve">The </w:t>
      </w:r>
      <w:r w:rsidR="007B58C9" w:rsidRPr="00E86E69">
        <w:rPr>
          <w:rFonts w:ascii="Times New Roman" w:hAnsi="Times New Roman" w:cs="Times New Roman"/>
          <w:lang w:val="en-GB"/>
        </w:rPr>
        <w:t>20</w:t>
      </w:r>
      <w:r w:rsidR="00B035CB" w:rsidRPr="00E86E69">
        <w:rPr>
          <w:rFonts w:ascii="Times New Roman" w:hAnsi="Times New Roman" w:cs="Times New Roman"/>
          <w:lang w:val="en-GB"/>
        </w:rPr>
        <w:t>–</w:t>
      </w:r>
      <w:r w:rsidR="004675F3" w:rsidRPr="00E86E69">
        <w:rPr>
          <w:rFonts w:ascii="Times New Roman" w:hAnsi="Times New Roman" w:cs="Times New Roman"/>
          <w:lang w:val="en-GB"/>
        </w:rPr>
        <w:t>km</w:t>
      </w:r>
      <w:r w:rsidR="00B035CB" w:rsidRPr="00E86E69">
        <w:rPr>
          <w:rFonts w:ascii="Times New Roman" w:hAnsi="Times New Roman" w:cs="Times New Roman"/>
          <w:lang w:val="en-GB"/>
        </w:rPr>
        <w:t>-</w:t>
      </w:r>
      <w:r w:rsidR="007B58C9" w:rsidRPr="00E86E69">
        <w:rPr>
          <w:rFonts w:ascii="Times New Roman" w:hAnsi="Times New Roman" w:cs="Times New Roman"/>
          <w:lang w:val="en-GB"/>
        </w:rPr>
        <w:t>long ecosystem opens without a sill in a westerly direction to</w:t>
      </w:r>
      <w:r w:rsidR="00B543A8" w:rsidRPr="00E86E69">
        <w:rPr>
          <w:rFonts w:ascii="Times New Roman" w:hAnsi="Times New Roman" w:cs="Times New Roman"/>
          <w:lang w:val="en-GB"/>
        </w:rPr>
        <w:t>ward</w:t>
      </w:r>
      <w:r w:rsidR="007B58C9" w:rsidRPr="00E86E69">
        <w:rPr>
          <w:rFonts w:ascii="Times New Roman" w:hAnsi="Times New Roman" w:cs="Times New Roman"/>
          <w:lang w:val="en-GB"/>
        </w:rPr>
        <w:t xml:space="preserve"> the </w:t>
      </w:r>
      <w:proofErr w:type="spellStart"/>
      <w:r w:rsidR="007B58C9" w:rsidRPr="00E86E69">
        <w:rPr>
          <w:rFonts w:ascii="Times New Roman" w:hAnsi="Times New Roman" w:cs="Times New Roman"/>
          <w:lang w:val="en-GB"/>
        </w:rPr>
        <w:t>Fram</w:t>
      </w:r>
      <w:proofErr w:type="spellEnd"/>
      <w:r w:rsidR="007B58C9" w:rsidRPr="00E86E69">
        <w:rPr>
          <w:rFonts w:ascii="Times New Roman" w:hAnsi="Times New Roman" w:cs="Times New Roman"/>
          <w:lang w:val="en-GB"/>
        </w:rPr>
        <w:t xml:space="preserve"> straight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30E9A497-436B-4DD4-9041-EFAAE8C04EFB&lt;/uuid&gt;&lt;priority&gt;1&lt;/priority&gt;&lt;publications&gt;&lt;publication&gt;&lt;uuid&gt;4CFA9A17-7FAC-497E-B941-8D397713E8AB&lt;/uuid&gt;&lt;volume&gt;21&lt;/volume&gt;&lt;doi&gt;10.1111/j.1751-8369.2002.tb00073.x&lt;/doi&gt;&lt;startpage&gt;167&lt;/startpage&gt;&lt;publication_date&gt;99200206001200000000220000&lt;/publication_date&gt;&lt;url&gt;http://www.polarresearch.net/index.php/polar/article/view/6480&lt;/url&gt;&lt;citekey&gt;Hop:2002jf&lt;/citekey&gt;&lt;type&gt;400&lt;/type&gt;&lt;title&gt;The marine ecosystem of Kongsfjorden, Svalbard&lt;/title&gt;&lt;number&gt;1&lt;/number&gt;&lt;subtype&gt;400&lt;/subtype&gt;&lt;endpage&gt;208&lt;/endpage&gt;&lt;bundle&gt;&lt;publication&gt;&lt;publisher&gt;Blackwell Publishing Ltd&lt;/publisher&gt;&lt;title&gt;Polar Research&lt;/title&gt;&lt;type&gt;-100&lt;/type&gt;&lt;subtype&gt;-100&lt;/subtype&gt;&lt;uuid&gt;96179495-0861-4F24-B871-519BE2FBA920&lt;/uuid&gt;&lt;/publication&gt;&lt;/bundle&gt;&lt;authors&gt;&lt;author&gt;&lt;firstName&gt;Haakon&lt;/firstName&gt;&lt;lastName&gt;Hop&lt;/lastName&gt;&lt;/author&gt;&lt;author&gt;&lt;firstName&gt;Tom&lt;/firstName&gt;&lt;lastName&gt;Pearson&lt;/lastName&gt;&lt;/author&gt;&lt;author&gt;&lt;firstName&gt;Else&lt;/firstName&gt;&lt;middleNames&gt;Nøst&lt;/middleNames&gt;&lt;lastName&gt;Hegseth&lt;/lastName&gt;&lt;/author&gt;&lt;author&gt;&lt;firstName&gt;Kit&lt;/firstName&gt;&lt;middleNames&gt;M&lt;/middleNames&gt;&lt;lastName&gt;Kovacs&lt;/lastName&gt;&lt;/author&gt;&lt;author&gt;&lt;firstName&gt;Christian&lt;/firstName&gt;&lt;lastName&gt;Wiencke&lt;/lastName&gt;&lt;/author&gt;&lt;author&gt;&lt;firstName&gt;Slawek&lt;/firstName&gt;&lt;lastName&gt;Kwasniewski&lt;/lastName&gt;&lt;/author&gt;&lt;author&gt;&lt;firstName&gt;Ketil&lt;/firstName&gt;&lt;lastName&gt;Eiane&lt;/lastName&gt;&lt;/author&gt;&lt;author&gt;&lt;firstName&gt;Fridtjof&lt;/firstName&gt;&lt;lastName&gt;Mehlum&lt;/lastName&gt;&lt;/author&gt;&lt;author&gt;&lt;firstName&gt;Bjørn&lt;/firstName&gt;&lt;lastName&gt;Gulliksen&lt;/lastName&gt;&lt;/author&gt;&lt;author&gt;&lt;firstName&gt;Maria&lt;/firstName&gt;&lt;lastName&gt;Wlodarska-Kowalczuk&lt;/lastName&gt;&lt;/author&gt;&lt;author&gt;&lt;firstName&gt;Christian&lt;/firstName&gt;&lt;lastName&gt;Lydersen&lt;/lastName&gt;&lt;/author&gt;&lt;author&gt;&lt;firstName&gt;Jan&lt;/firstName&gt;&lt;middleNames&gt;Marcin&lt;/middleNames&gt;&lt;lastName&gt;Weslawski&lt;/lastName&gt;&lt;/author&gt;&lt;author&gt;&lt;firstName&gt;Sabine&lt;/firstName&gt;&lt;lastName&gt;Cochrane&lt;/lastName&gt;&lt;/author&gt;&lt;author&gt;&lt;firstName&gt;Geir&lt;/firstName&gt;&lt;middleNames&gt;Wing&lt;/middleNames&gt;&lt;lastName&gt;Gabrielsen&lt;/lastName&gt;&lt;/author&gt;&lt;author&gt;&lt;firstName&gt;Raymond&lt;/firstName&gt;&lt;middleNames&gt;J G&lt;/middleNames&gt;&lt;lastName&gt;Leakey&lt;/lastName&gt;&lt;/author&gt;&lt;author&gt;&lt;firstName&gt;Ole&lt;/firstName&gt;&lt;middleNames&gt;Jørgen&lt;/middleNames&gt;&lt;lastName&gt;Lønne&lt;/lastName&gt;&lt;/author&gt;&lt;author&gt;&lt;firstName&gt;Marek&lt;/firstName&gt;&lt;lastName&gt;Zajaczkowski&lt;/lastName&gt;&lt;/author&gt;&lt;author&gt;&lt;firstName&gt;Stig&lt;/firstName&gt;&lt;lastName&gt;Falk-Petersen&lt;/lastName&gt;&lt;/author&gt;&lt;author&gt;&lt;firstName&gt;Mike&lt;/firstName&gt;&lt;lastName&gt;Kendall&lt;/lastName&gt;&lt;/author&gt;&lt;author&gt;&lt;firstName&gt;Sten-Åke&lt;/firstName&gt;&lt;lastName&gt;Wängberg&lt;/lastName&gt;&lt;/author&gt;&lt;author&gt;&lt;firstName&gt;Kai&lt;/firstName&gt;&lt;lastName&gt;Bischof&lt;/lastName&gt;&lt;/author&gt;&lt;author&gt;&lt;firstName&gt;Andrey&lt;/firstName&gt;&lt;middleNames&gt;Y&lt;/middleNames&gt;&lt;lastName&gt;Voronkov&lt;/lastName&gt;&lt;/author&gt;&lt;author&gt;&lt;firstName&gt;Nikolaj&lt;/firstName&gt;&lt;middleNames&gt;A&lt;/middleNames&gt;&lt;lastName&gt;Kovaltchouk&lt;/lastName&gt;&lt;/author&gt;&lt;author&gt;&lt;firstName&gt;Jozef&lt;/firstName&gt;&lt;lastName&gt;Wiktor&lt;/lastName&gt;&lt;/author&gt;&lt;author&gt;&lt;firstName&gt;Michael&lt;/firstName&gt;&lt;lastName&gt;Poltermann&lt;/lastName&gt;&lt;/author&gt;&lt;author&gt;&lt;firstName&gt;Guido&lt;/firstName&gt;&lt;lastName&gt;Prisco&lt;/lastName&gt;&lt;/author&gt;&lt;author&gt;&lt;firstName&gt;Carlo&lt;/firstName&gt;&lt;lastName&gt;Papucci&lt;/lastName&gt;&lt;/author&gt;&lt;author&gt;&lt;firstName&gt;Sebastian&lt;/firstName&gt;&lt;lastName&gt;Gerland&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48" w:author="P. Fischer" w:date="2017-01-09T16:38:00Z">
            <w:rPr>
              <w:rFonts w:ascii="Times New Roman" w:hAnsi="Times New Roman" w:cs="Times New Roman"/>
            </w:rPr>
          </w:rPrChange>
        </w:rPr>
        <w:t>(Hop et al., 2002)</w:t>
      </w:r>
      <w:r w:rsidR="008127D3" w:rsidRPr="00E86E69">
        <w:rPr>
          <w:rFonts w:ascii="Times New Roman" w:hAnsi="Times New Roman" w:cs="Times New Roman"/>
          <w:lang w:val="en-GB"/>
        </w:rPr>
        <w:fldChar w:fldCharType="end"/>
      </w:r>
      <w:r w:rsidR="00AD068E" w:rsidRPr="00E86E69">
        <w:rPr>
          <w:rFonts w:ascii="Times New Roman" w:hAnsi="Times New Roman" w:cs="Times New Roman"/>
          <w:lang w:val="en-GB"/>
        </w:rPr>
        <w:t xml:space="preserve"> and </w:t>
      </w:r>
      <w:r w:rsidR="001275E1" w:rsidRPr="00E86E69">
        <w:rPr>
          <w:rFonts w:ascii="Times New Roman" w:hAnsi="Times New Roman" w:cs="Times New Roman"/>
          <w:lang w:val="en-GB"/>
        </w:rPr>
        <w:t xml:space="preserve">is alternatively </w:t>
      </w:r>
      <w:r w:rsidR="00DA3464" w:rsidRPr="00E86E69">
        <w:rPr>
          <w:rFonts w:ascii="Times New Roman" w:hAnsi="Times New Roman" w:cs="Times New Roman"/>
          <w:lang w:val="en-GB"/>
        </w:rPr>
        <w:t xml:space="preserve">penetrated </w:t>
      </w:r>
      <w:r w:rsidR="00AD068E" w:rsidRPr="00E86E69">
        <w:rPr>
          <w:rFonts w:ascii="Times New Roman" w:hAnsi="Times New Roman" w:cs="Times New Roman"/>
          <w:lang w:val="en-GB"/>
        </w:rPr>
        <w:t xml:space="preserve">by </w:t>
      </w:r>
      <w:r w:rsidR="0056024E" w:rsidRPr="00E86E69">
        <w:rPr>
          <w:rFonts w:ascii="Times New Roman" w:hAnsi="Times New Roman" w:cs="Times New Roman"/>
          <w:lang w:val="en-GB"/>
        </w:rPr>
        <w:t xml:space="preserve">warm saline Atlantic water </w:t>
      </w:r>
      <w:r w:rsidR="00B543A8" w:rsidRPr="00E86E69">
        <w:rPr>
          <w:rFonts w:ascii="Times New Roman" w:hAnsi="Times New Roman" w:cs="Times New Roman"/>
          <w:lang w:val="en-GB"/>
        </w:rPr>
        <w:t xml:space="preserve">masses </w:t>
      </w:r>
      <w:r w:rsidR="0056024E" w:rsidRPr="00E86E69">
        <w:rPr>
          <w:rFonts w:ascii="Times New Roman" w:hAnsi="Times New Roman" w:cs="Times New Roman"/>
          <w:lang w:val="en-GB"/>
        </w:rPr>
        <w:t>fr</w:t>
      </w:r>
      <w:r w:rsidR="00DA3464" w:rsidRPr="00E86E69">
        <w:rPr>
          <w:rFonts w:ascii="Times New Roman" w:hAnsi="Times New Roman" w:cs="Times New Roman"/>
          <w:lang w:val="en-GB"/>
        </w:rPr>
        <w:t xml:space="preserve">om the West Spitsbergen current, </w:t>
      </w:r>
      <w:r w:rsidR="009C743C" w:rsidRPr="00E86E69">
        <w:rPr>
          <w:rFonts w:ascii="Times New Roman" w:hAnsi="Times New Roman" w:cs="Times New Roman"/>
          <w:lang w:val="en-GB"/>
        </w:rPr>
        <w:t xml:space="preserve">by </w:t>
      </w:r>
      <w:r w:rsidR="0056024E" w:rsidRPr="00E86E69">
        <w:rPr>
          <w:rFonts w:ascii="Times New Roman" w:hAnsi="Times New Roman" w:cs="Times New Roman"/>
          <w:lang w:val="en-GB"/>
        </w:rPr>
        <w:t xml:space="preserve">cold less saline </w:t>
      </w:r>
      <w:r w:rsidR="007B58C9" w:rsidRPr="00E86E69">
        <w:rPr>
          <w:rFonts w:ascii="Times New Roman" w:hAnsi="Times New Roman" w:cs="Times New Roman"/>
          <w:lang w:val="en-GB"/>
        </w:rPr>
        <w:t xml:space="preserve">Arctic </w:t>
      </w:r>
      <w:r w:rsidR="0056024E" w:rsidRPr="00E86E69">
        <w:rPr>
          <w:rFonts w:ascii="Times New Roman" w:hAnsi="Times New Roman" w:cs="Times New Roman"/>
          <w:lang w:val="en-GB"/>
        </w:rPr>
        <w:t xml:space="preserve">water from the </w:t>
      </w:r>
      <w:r w:rsidR="00AD068E" w:rsidRPr="00E86E69">
        <w:rPr>
          <w:rFonts w:ascii="Times New Roman" w:hAnsi="Times New Roman" w:cs="Times New Roman"/>
          <w:lang w:val="en-GB"/>
        </w:rPr>
        <w:t xml:space="preserve">East Spitsbergen </w:t>
      </w:r>
      <w:r w:rsidR="00B035CB" w:rsidRPr="00E86E69">
        <w:rPr>
          <w:rFonts w:ascii="Times New Roman" w:hAnsi="Times New Roman" w:cs="Times New Roman"/>
          <w:lang w:val="en-GB"/>
        </w:rPr>
        <w:t>c</w:t>
      </w:r>
      <w:r w:rsidR="00AD068E" w:rsidRPr="00E86E69">
        <w:rPr>
          <w:rFonts w:ascii="Times New Roman" w:hAnsi="Times New Roman" w:cs="Times New Roman"/>
          <w:lang w:val="en-GB"/>
        </w:rPr>
        <w:t xml:space="preserve">urrent </w:t>
      </w:r>
      <w:r w:rsidR="00DA3464" w:rsidRPr="00E86E69">
        <w:rPr>
          <w:rFonts w:ascii="Times New Roman" w:hAnsi="Times New Roman" w:cs="Times New Roman"/>
          <w:lang w:val="en-GB"/>
        </w:rPr>
        <w:t xml:space="preserve">or a mixture of both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EEC8FB28-A9DA-454A-8C58-CF26EFC4EE6C&lt;/uuid&gt;&lt;priority&gt;2&lt;/priority&gt;&lt;publications&gt;&lt;publication&gt;&lt;uuid&gt;42B85B38-4793-4E68-A71F-7E259C5D0199&lt;/uuid&gt;&lt;volume&gt;110&lt;/volume&gt;&lt;doi&gt;10.1029/2004JC002757&lt;/doi&gt;&lt;startpage&gt;C12005&lt;/startpage&gt;&lt;publication_date&gt;99200512001200000000220000&lt;/publication_date&gt;&lt;url&gt;http://adsabs.harvard.edu/cgi-bin/nph-data_query?bibcode=2005JGRC..11012005C&amp;amp;link_type=EJOURNAL&lt;/url&gt;&lt;citekey&gt;2005JGRC..11012005C&lt;/citekey&gt;&lt;type&gt;400&lt;/type&gt;&lt;title&gt;Water mass modification in an Arctic fjord through cross-shelf exchange: The seasonal hydrography of Kongsfjorden, Svalbard&lt;/title&gt;&lt;institution&gt;Dunstaffnage Marine Laboratory, Scottish Association for Marine Science, Oban, UK&lt;/institution&gt;&lt;number&gt;C&lt;/number&gt;&lt;subtype&gt;400&lt;/subtype&gt;&lt;bundle&gt;&lt;publication&gt;&lt;title&gt;Journal of Geophysical Research: Oceans&lt;/title&gt;&lt;type&gt;-100&lt;/type&gt;&lt;subtype&gt;-100&lt;/subtype&gt;&lt;uuid&gt;B0E20B80-8775-421D-9437-20EF882391BD&lt;/uuid&gt;&lt;/publication&gt;&lt;/bundle&gt;&lt;authors&gt;&lt;author&gt;&lt;firstName&gt;Finlo&lt;/firstName&gt;&lt;lastName&gt;Cottier&lt;/lastName&gt;&lt;/author&gt;&lt;author&gt;&lt;firstName&gt;Vigdis&lt;/firstName&gt;&lt;lastName&gt;Tverberg&lt;/lastName&gt;&lt;/author&gt;&lt;author&gt;&lt;firstName&gt;Mark&lt;/firstName&gt;&lt;lastName&gt;Inall&lt;/lastName&gt;&lt;/author&gt;&lt;author&gt;&lt;firstName&gt;Harald&lt;/firstName&gt;&lt;lastName&gt;Svendsen&lt;/lastName&gt;&lt;/author&gt;&lt;author&gt;&lt;firstName&gt;Frank&lt;/firstName&gt;&lt;lastName&gt;Nilsen&lt;/lastName&gt;&lt;/author&gt;&lt;author&gt;&lt;firstName&gt;Colin&lt;/firstName&gt;&lt;lastName&gt;Griffiths&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49" w:author="P. Fischer" w:date="2017-01-09T16:38:00Z">
            <w:rPr>
              <w:rFonts w:ascii="Times New Roman" w:hAnsi="Times New Roman" w:cs="Times New Roman"/>
            </w:rPr>
          </w:rPrChange>
        </w:rPr>
        <w:t>(Cottier et al., 2005)</w:t>
      </w:r>
      <w:r w:rsidR="008127D3" w:rsidRPr="00E86E69">
        <w:rPr>
          <w:rFonts w:ascii="Times New Roman" w:hAnsi="Times New Roman" w:cs="Times New Roman"/>
          <w:lang w:val="en-GB"/>
        </w:rPr>
        <w:fldChar w:fldCharType="end"/>
      </w:r>
      <w:r w:rsidR="00AD068E" w:rsidRPr="00E86E69">
        <w:rPr>
          <w:rFonts w:ascii="Times New Roman" w:hAnsi="Times New Roman" w:cs="Times New Roman"/>
          <w:lang w:val="en-GB"/>
        </w:rPr>
        <w:t xml:space="preserve">. This </w:t>
      </w:r>
      <w:r w:rsidR="001275E1" w:rsidRPr="00E86E69">
        <w:rPr>
          <w:rFonts w:ascii="Times New Roman" w:hAnsi="Times New Roman" w:cs="Times New Roman"/>
          <w:lang w:val="en-GB"/>
        </w:rPr>
        <w:t>bi-modal hydrograp</w:t>
      </w:r>
      <w:r w:rsidR="00DC78FC" w:rsidRPr="00E86E69">
        <w:rPr>
          <w:rFonts w:ascii="Times New Roman" w:hAnsi="Times New Roman" w:cs="Times New Roman"/>
          <w:lang w:val="en-GB"/>
        </w:rPr>
        <w:t>h</w:t>
      </w:r>
      <w:r w:rsidR="001275E1" w:rsidRPr="00E86E69">
        <w:rPr>
          <w:rFonts w:ascii="Times New Roman" w:hAnsi="Times New Roman" w:cs="Times New Roman"/>
          <w:lang w:val="en-GB"/>
        </w:rPr>
        <w:t xml:space="preserve">ic situation </w:t>
      </w:r>
      <w:r w:rsidR="00AD068E" w:rsidRPr="00E86E69">
        <w:rPr>
          <w:rFonts w:ascii="Times New Roman" w:hAnsi="Times New Roman" w:cs="Times New Roman"/>
          <w:lang w:val="en-GB"/>
        </w:rPr>
        <w:t xml:space="preserve">leads to </w:t>
      </w:r>
      <w:r w:rsidR="00B035CB" w:rsidRPr="00E86E69">
        <w:rPr>
          <w:rFonts w:ascii="Times New Roman" w:hAnsi="Times New Roman" w:cs="Times New Roman"/>
          <w:lang w:val="en-GB"/>
        </w:rPr>
        <w:t xml:space="preserve">a </w:t>
      </w:r>
      <w:r w:rsidR="00AD068E" w:rsidRPr="00E86E69">
        <w:rPr>
          <w:rFonts w:ascii="Times New Roman" w:hAnsi="Times New Roman" w:cs="Times New Roman"/>
          <w:lang w:val="en-GB"/>
        </w:rPr>
        <w:t xml:space="preserve">complex </w:t>
      </w:r>
      <w:proofErr w:type="spellStart"/>
      <w:r w:rsidR="00AD068E" w:rsidRPr="00E86E69">
        <w:rPr>
          <w:rFonts w:ascii="Times New Roman" w:hAnsi="Times New Roman" w:cs="Times New Roman"/>
          <w:lang w:val="en-GB"/>
        </w:rPr>
        <w:t>spatio</w:t>
      </w:r>
      <w:proofErr w:type="spellEnd"/>
      <w:r w:rsidR="00AD068E" w:rsidRPr="00E86E69">
        <w:rPr>
          <w:rFonts w:ascii="Times New Roman" w:hAnsi="Times New Roman" w:cs="Times New Roman"/>
          <w:lang w:val="en-GB"/>
        </w:rPr>
        <w:t>-t</w:t>
      </w:r>
      <w:r w:rsidR="001275E1" w:rsidRPr="00E86E69">
        <w:rPr>
          <w:rFonts w:ascii="Times New Roman" w:hAnsi="Times New Roman" w:cs="Times New Roman"/>
          <w:lang w:val="en-GB"/>
        </w:rPr>
        <w:t>emporal pattern in the fjord</w:t>
      </w:r>
      <w:r w:rsidR="00AD068E" w:rsidRPr="00E86E69">
        <w:rPr>
          <w:rFonts w:ascii="Times New Roman" w:hAnsi="Times New Roman" w:cs="Times New Roman"/>
          <w:lang w:val="en-GB"/>
        </w:rPr>
        <w:t xml:space="preserve"> hydrography </w:t>
      </w:r>
      <w:r w:rsidR="001275E1" w:rsidRPr="00E86E69">
        <w:rPr>
          <w:rFonts w:ascii="Times New Roman" w:hAnsi="Times New Roman" w:cs="Times New Roman"/>
          <w:lang w:val="en-GB"/>
        </w:rPr>
        <w:t>with a</w:t>
      </w:r>
      <w:r w:rsidR="00657FA5" w:rsidRPr="00E86E69">
        <w:rPr>
          <w:rFonts w:ascii="Times New Roman" w:hAnsi="Times New Roman" w:cs="Times New Roman"/>
          <w:lang w:val="en-GB"/>
        </w:rPr>
        <w:t>n</w:t>
      </w:r>
      <w:r w:rsidR="001275E1" w:rsidRPr="00E86E69">
        <w:rPr>
          <w:rFonts w:ascii="Times New Roman" w:hAnsi="Times New Roman" w:cs="Times New Roman"/>
          <w:lang w:val="en-GB"/>
        </w:rPr>
        <w:t xml:space="preserve"> </w:t>
      </w:r>
      <w:r w:rsidR="00657FA5" w:rsidRPr="00E86E69">
        <w:rPr>
          <w:rFonts w:ascii="Times New Roman" w:hAnsi="Times New Roman" w:cs="Times New Roman"/>
          <w:lang w:val="en-GB"/>
        </w:rPr>
        <w:t>occasionally</w:t>
      </w:r>
      <w:r w:rsidR="001275E1" w:rsidRPr="00E86E69">
        <w:rPr>
          <w:rFonts w:ascii="Times New Roman" w:hAnsi="Times New Roman" w:cs="Times New Roman"/>
          <w:lang w:val="en-GB"/>
        </w:rPr>
        <w:t xml:space="preserve"> more Atlantic and </w:t>
      </w:r>
      <w:r w:rsidR="00657FA5" w:rsidRPr="00E86E69">
        <w:rPr>
          <w:rFonts w:ascii="Times New Roman" w:hAnsi="Times New Roman" w:cs="Times New Roman"/>
          <w:lang w:val="en-GB"/>
        </w:rPr>
        <w:t xml:space="preserve">in other instances </w:t>
      </w:r>
      <w:r w:rsidR="001275E1" w:rsidRPr="00E86E69">
        <w:rPr>
          <w:rFonts w:ascii="Times New Roman" w:hAnsi="Times New Roman" w:cs="Times New Roman"/>
          <w:lang w:val="en-GB"/>
        </w:rPr>
        <w:t xml:space="preserve">more Arctic characteristic with respect to the water masses even </w:t>
      </w:r>
      <w:r w:rsidR="00AD068E" w:rsidRPr="00E86E69">
        <w:rPr>
          <w:rFonts w:ascii="Times New Roman" w:hAnsi="Times New Roman" w:cs="Times New Roman"/>
          <w:lang w:val="en-GB"/>
        </w:rPr>
        <w:t xml:space="preserve">in the inner </w:t>
      </w:r>
      <w:r w:rsidR="00AC4FFB" w:rsidRPr="00E86E69">
        <w:rPr>
          <w:rFonts w:ascii="Times New Roman" w:hAnsi="Times New Roman" w:cs="Times New Roman"/>
          <w:lang w:val="en-GB"/>
        </w:rPr>
        <w:t xml:space="preserve">fjord </w:t>
      </w:r>
      <w:r w:rsidR="00AD068E" w:rsidRPr="00E86E69">
        <w:rPr>
          <w:rFonts w:ascii="Times New Roman" w:hAnsi="Times New Roman" w:cs="Times New Roman"/>
          <w:lang w:val="en-GB"/>
        </w:rPr>
        <w:t>system</w:t>
      </w:r>
      <w:r w:rsidR="007B2470" w:rsidRPr="00E86E69">
        <w:rPr>
          <w:rFonts w:ascii="Times New Roman" w:hAnsi="Times New Roman" w:cs="Times New Roman"/>
          <w:lang w:val="en-GB"/>
        </w:rPr>
        <w:t xml:space="preserve"> </w:t>
      </w:r>
      <w:r w:rsidR="004B0019"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E6080435-81BB-4CEE-AD06-55AF6202F591&lt;/uuid&gt;&lt;priority&gt;3&lt;/priority&gt;&lt;publications&gt;&lt;publication&gt;&lt;volume&gt;21&lt;/volume&gt;&lt;publication_date&gt;99200201061200000000222000&lt;/publication_date&gt;&lt;number&gt;1&lt;/number&gt;&lt;doi&gt;10.3402/polar.v21i1.6479&lt;/doi&gt;&lt;startpage&gt;133&lt;/startpage&gt;&lt;title&gt;The physical environment of Kongsfjorden–Krossfjorden, an Arctic fjord system in Svalbard&lt;/title&gt;&lt;uuid&gt;E5CFCEA4-6762-4203-8FC3-965BDBB78A87&lt;/uuid&gt;&lt;subtype&gt;400&lt;/subtype&gt;&lt;endpage&gt;166&lt;/endpage&gt;&lt;type&gt;400&lt;/type&gt;&lt;url&gt;http://www.polarresearch.net/index.php/polar/article/view/6479&lt;/url&gt;&lt;bundle&gt;&lt;publication&gt;&lt;publisher&gt;Blackwell Publishing Ltd&lt;/publisher&gt;&lt;title&gt;Polar Research&lt;/title&gt;&lt;type&gt;-100&lt;/type&gt;&lt;subtype&gt;-100&lt;/subtype&gt;&lt;uuid&gt;96179495-0861-4F24-B871-519BE2FBA920&lt;/uuid&gt;&lt;/publication&gt;&lt;/bundle&gt;&lt;authors&gt;&lt;author&gt;&lt;firstName&gt;Harald&lt;/firstName&gt;&lt;lastName&gt;Svendsen&lt;/lastName&gt;&lt;/author&gt;&lt;author&gt;&lt;firstName&gt;Agnieszka&lt;/firstName&gt;&lt;lastName&gt;Beszczynska-Møller&lt;/lastName&gt;&lt;/author&gt;&lt;author&gt;&lt;firstName&gt;Jon&lt;/firstName&gt;&lt;middleNames&gt;Ove&lt;/middleNames&gt;&lt;lastName&gt;Hagen&lt;/lastName&gt;&lt;/author&gt;&lt;author&gt;&lt;firstName&gt;Bernard&lt;/firstName&gt;&lt;lastName&gt;Lefauconnier&lt;/lastName&gt;&lt;/author&gt;&lt;author&gt;&lt;firstName&gt;Vigdis&lt;/firstName&gt;&lt;lastName&gt;Tverberg&lt;/lastName&gt;&lt;/author&gt;&lt;author&gt;&lt;firstName&gt;Sebastian&lt;/firstName&gt;&lt;lastName&gt;Gerland&lt;/lastName&gt;&lt;/author&gt;&lt;author&gt;&lt;firstName&gt;Jon&lt;/firstName&gt;&lt;middleNames&gt;Børre&lt;/middleNames&gt;&lt;lastName&gt;Ørbæk&lt;/lastName&gt;&lt;/author&gt;&lt;author&gt;&lt;firstName&gt;Kai&lt;/firstName&gt;&lt;lastName&gt;Bischof&lt;/lastName&gt;&lt;/author&gt;&lt;author&gt;&lt;firstName&gt;Carlo&lt;/firstName&gt;&lt;lastName&gt;Papucci&lt;/lastName&gt;&lt;/author&gt;&lt;author&gt;&lt;firstName&gt;Marek&lt;/firstName&gt;&lt;lastName&gt;Zajaczkowski&lt;/lastName&gt;&lt;/author&gt;&lt;author&gt;&lt;firstName&gt;Roberto&lt;/firstName&gt;&lt;lastName&gt;Azzolini&lt;/lastName&gt;&lt;/author&gt;&lt;author&gt;&lt;firstName&gt;Oddbjørn&lt;/firstName&gt;&lt;lastName&gt;Bruland&lt;/lastName&gt;&lt;/author&gt;&lt;author&gt;&lt;firstName&gt;C&lt;/firstName&gt;&lt;lastName&gt;Wiencke&lt;/lastName&gt;&lt;/author&gt;&lt;/authors&gt;&lt;/publication&gt;&lt;/publications&gt;&lt;cites&gt;&lt;/cites&gt;&lt;/citation&gt;</w:instrText>
      </w:r>
      <w:r w:rsidR="004B0019" w:rsidRPr="00E86E69">
        <w:rPr>
          <w:rFonts w:ascii="Times New Roman" w:hAnsi="Times New Roman" w:cs="Times New Roman"/>
          <w:lang w:val="en-GB"/>
        </w:rPr>
        <w:fldChar w:fldCharType="separate"/>
      </w:r>
      <w:r w:rsidR="004B0019" w:rsidRPr="00FE55A3">
        <w:rPr>
          <w:rFonts w:ascii="Times New Roman" w:hAnsi="Times New Roman" w:cs="Times New Roman"/>
          <w:lang w:val="en-US"/>
          <w:rPrChange w:id="50" w:author="P. Fischer" w:date="2017-01-09T16:38:00Z">
            <w:rPr>
              <w:rFonts w:ascii="Times New Roman" w:hAnsi="Times New Roman" w:cs="Times New Roman"/>
            </w:rPr>
          </w:rPrChange>
        </w:rPr>
        <w:t>(Svendsen et al., 2002)</w:t>
      </w:r>
      <w:r w:rsidR="004B0019" w:rsidRPr="00E86E69">
        <w:rPr>
          <w:rFonts w:ascii="Times New Roman" w:hAnsi="Times New Roman" w:cs="Times New Roman"/>
          <w:lang w:val="en-GB"/>
        </w:rPr>
        <w:fldChar w:fldCharType="end"/>
      </w:r>
      <w:r w:rsidR="008D1F6C" w:rsidRPr="00E86E69">
        <w:rPr>
          <w:rFonts w:ascii="Times New Roman" w:hAnsi="Times New Roman" w:cs="Times New Roman"/>
          <w:lang w:val="en-GB"/>
        </w:rPr>
        <w:t xml:space="preserve">. </w:t>
      </w:r>
      <w:r w:rsidR="001275E1" w:rsidRPr="00E86E69">
        <w:rPr>
          <w:rFonts w:ascii="Times New Roman" w:hAnsi="Times New Roman" w:cs="Times New Roman"/>
          <w:lang w:val="en-GB"/>
        </w:rPr>
        <w:t xml:space="preserve">Due to an </w:t>
      </w:r>
      <w:r w:rsidR="00856C71" w:rsidRPr="00E86E69">
        <w:rPr>
          <w:rFonts w:ascii="Times New Roman" w:hAnsi="Times New Roman" w:cs="Times New Roman"/>
          <w:lang w:val="en-GB"/>
        </w:rPr>
        <w:t xml:space="preserve">increased advection rate of </w:t>
      </w:r>
      <w:r w:rsidR="004E50B3" w:rsidRPr="00E86E69">
        <w:rPr>
          <w:rFonts w:ascii="Times New Roman" w:hAnsi="Times New Roman" w:cs="Times New Roman"/>
          <w:lang w:val="en-GB"/>
        </w:rPr>
        <w:t xml:space="preserve">warmer Atlantic water </w:t>
      </w:r>
      <w:r w:rsidR="00856C71" w:rsidRPr="00E86E69">
        <w:rPr>
          <w:rFonts w:ascii="Times New Roman" w:hAnsi="Times New Roman" w:cs="Times New Roman"/>
          <w:lang w:val="en-GB"/>
        </w:rPr>
        <w:t xml:space="preserve">masses </w:t>
      </w:r>
      <w:r w:rsidR="004E50B3" w:rsidRPr="00E86E69">
        <w:rPr>
          <w:rFonts w:ascii="Times New Roman" w:hAnsi="Times New Roman" w:cs="Times New Roman"/>
          <w:lang w:val="en-GB"/>
        </w:rPr>
        <w:t>in the fjord systems</w:t>
      </w:r>
      <w:r w:rsidR="00856C71" w:rsidRPr="00E86E69">
        <w:rPr>
          <w:rFonts w:ascii="Times New Roman" w:hAnsi="Times New Roman" w:cs="Times New Roman"/>
          <w:lang w:val="en-GB"/>
        </w:rPr>
        <w:t xml:space="preserve"> </w:t>
      </w:r>
      <w:r w:rsidR="004E50B3" w:rsidRPr="00E86E69">
        <w:rPr>
          <w:rFonts w:ascii="Times New Roman" w:hAnsi="Times New Roman" w:cs="Times New Roman"/>
          <w:lang w:val="en-GB"/>
        </w:rPr>
        <w:t>over the last decade</w:t>
      </w:r>
      <w:r w:rsidR="00A768FF" w:rsidRPr="00E86E69">
        <w:rPr>
          <w:rFonts w:ascii="Times New Roman" w:hAnsi="Times New Roman" w:cs="Times New Roman"/>
          <w:lang w:val="en-GB"/>
        </w:rPr>
        <w:t xml:space="preserve"> (</w:t>
      </w:r>
      <w:proofErr w:type="spellStart"/>
      <w:r w:rsidR="00A768FF" w:rsidRPr="00E86E69">
        <w:rPr>
          <w:rFonts w:ascii="Times New Roman" w:hAnsi="Times New Roman" w:cs="Times New Roman"/>
          <w:lang w:val="en-GB"/>
        </w:rPr>
        <w:t>Cottier</w:t>
      </w:r>
      <w:proofErr w:type="spellEnd"/>
      <w:r w:rsidR="00A768FF" w:rsidRPr="00E86E69">
        <w:rPr>
          <w:rFonts w:ascii="Times New Roman" w:hAnsi="Times New Roman" w:cs="Times New Roman"/>
          <w:lang w:val="en-GB"/>
        </w:rPr>
        <w:t xml:space="preserve"> et al. 2005)</w:t>
      </w:r>
      <w:r w:rsidR="00657FA5" w:rsidRPr="00E86E69">
        <w:rPr>
          <w:rFonts w:ascii="Times New Roman" w:hAnsi="Times New Roman" w:cs="Times New Roman"/>
          <w:lang w:val="en-GB"/>
        </w:rPr>
        <w:t>,</w:t>
      </w:r>
      <w:r w:rsidR="008D33CA" w:rsidRPr="00E86E69">
        <w:rPr>
          <w:rFonts w:ascii="Times New Roman" w:hAnsi="Times New Roman" w:cs="Times New Roman"/>
          <w:lang w:val="en-GB"/>
        </w:rPr>
        <w:t xml:space="preserve"> </w:t>
      </w:r>
      <w:r w:rsidR="00657FA5" w:rsidRPr="00E86E69">
        <w:rPr>
          <w:rFonts w:ascii="Times New Roman" w:hAnsi="Times New Roman" w:cs="Times New Roman"/>
          <w:lang w:val="en-GB"/>
        </w:rPr>
        <w:t xml:space="preserve">the </w:t>
      </w:r>
      <w:r w:rsidR="009C743C" w:rsidRPr="00E86E69">
        <w:rPr>
          <w:rFonts w:ascii="Times New Roman" w:hAnsi="Times New Roman" w:cs="Times New Roman"/>
          <w:lang w:val="en-GB"/>
        </w:rPr>
        <w:t xml:space="preserve">first signs </w:t>
      </w:r>
      <w:r w:rsidR="00657FA5" w:rsidRPr="00E86E69">
        <w:rPr>
          <w:rFonts w:ascii="Times New Roman" w:hAnsi="Times New Roman" w:cs="Times New Roman"/>
          <w:lang w:val="en-GB"/>
        </w:rPr>
        <w:t xml:space="preserve">of </w:t>
      </w:r>
      <w:r w:rsidR="009C743C" w:rsidRPr="00E86E69">
        <w:rPr>
          <w:rFonts w:ascii="Times New Roman" w:hAnsi="Times New Roman" w:cs="Times New Roman"/>
          <w:lang w:val="en-GB"/>
        </w:rPr>
        <w:t xml:space="preserve">an overall warming of the fjord system </w:t>
      </w:r>
      <w:r w:rsidR="00BC215F" w:rsidRPr="00E86E69">
        <w:rPr>
          <w:rFonts w:ascii="Times New Roman" w:hAnsi="Times New Roman" w:cs="Times New Roman"/>
          <w:lang w:val="en-GB"/>
        </w:rPr>
        <w:t xml:space="preserve">have been observed with an overall decrease in seasonal ice </w:t>
      </w:r>
      <w:r w:rsidR="00335211" w:rsidRPr="00E86E69">
        <w:rPr>
          <w:rFonts w:ascii="Times New Roman" w:hAnsi="Times New Roman" w:cs="Times New Roman"/>
          <w:lang w:val="en-GB"/>
        </w:rPr>
        <w:t xml:space="preserve">coverage </w:t>
      </w:r>
      <w:r w:rsidR="00505EFC"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4B51C877-848F-4D2C-AA3C-B91EC04468E7&lt;/uuid&gt;&lt;priority&gt;4&lt;/priority&gt;&lt;publications&gt;&lt;publication&gt;&lt;uuid&gt;2582C7F4-8D86-4309-8316-7E467A4A96AC&lt;/uuid&gt;&lt;volume&gt;69&lt;/volume&gt;&lt;doi&gt;10.1093/icesjms/fss068&lt;/doi&gt;&lt;startpage&gt;864&lt;/startpage&gt;&lt;publication_date&gt;99201207011200000000222000&lt;/publication_date&gt;&lt;url&gt;http://icesjms.oxfordjournals.org/content/69/5/864.full&lt;/url&gt;&lt;type&gt;400&lt;/type&gt;&lt;title&gt;Changes in Atlantic water properties: an important factor in the European Arctic marine climate&lt;/title&gt;&lt;publisher&gt;Oxford University Press&lt;/publisher&gt;&lt;number&gt;5&lt;/number&gt;&lt;subtype&gt;400&lt;/subtype&gt;&lt;endpage&gt;869&lt;/endpage&gt;&lt;bundle&gt;&lt;publication&gt;&lt;title&gt;Ices Journal of Marine Science&lt;/title&gt;&lt;type&gt;-100&lt;/type&gt;&lt;subtype&gt;-100&lt;/subtype&gt;&lt;uuid&gt;05DEC437-1734-40A7-9758-0E57B8CFB47A&lt;/uuid&gt;&lt;/publication&gt;&lt;/bundle&gt;&lt;authors&gt;&lt;author&gt;&lt;firstName&gt;Waldemar&lt;/firstName&gt;&lt;lastName&gt;Walczowski&lt;/lastName&gt;&lt;/author&gt;&lt;author&gt;&lt;firstName&gt;Jan&lt;/firstName&gt;&lt;lastName&gt;Piechura&lt;/lastName&gt;&lt;/author&gt;&lt;author&gt;&lt;firstName&gt;Ilona&lt;/firstName&gt;&lt;lastName&gt;Goszczko&lt;/lastName&gt;&lt;/author&gt;&lt;author&gt;&lt;firstName&gt;Piotr&lt;/firstName&gt;&lt;lastName&gt;Wieczorek&lt;/lastName&gt;&lt;/author&gt;&lt;/authors&gt;&lt;/publication&gt;&lt;/publications&gt;&lt;cites&gt;&lt;/cites&gt;&lt;/citation&gt;</w:instrText>
      </w:r>
      <w:r w:rsidR="00505EFC" w:rsidRPr="00E86E69">
        <w:rPr>
          <w:rFonts w:ascii="Times New Roman" w:hAnsi="Times New Roman" w:cs="Times New Roman"/>
          <w:lang w:val="en-GB"/>
        </w:rPr>
        <w:fldChar w:fldCharType="separate"/>
      </w:r>
      <w:r w:rsidR="00505EFC" w:rsidRPr="00FE55A3">
        <w:rPr>
          <w:rFonts w:ascii="Times New Roman" w:hAnsi="Times New Roman" w:cs="Times New Roman"/>
          <w:lang w:val="en-US"/>
          <w:rPrChange w:id="51" w:author="P. Fischer" w:date="2017-01-09T16:38:00Z">
            <w:rPr>
              <w:rFonts w:ascii="Times New Roman" w:hAnsi="Times New Roman" w:cs="Times New Roman"/>
            </w:rPr>
          </w:rPrChange>
        </w:rPr>
        <w:t>(Walczowski et al., 2012)</w:t>
      </w:r>
      <w:r w:rsidR="00505EFC" w:rsidRPr="00E86E69">
        <w:rPr>
          <w:rFonts w:ascii="Times New Roman" w:hAnsi="Times New Roman" w:cs="Times New Roman"/>
          <w:lang w:val="en-GB"/>
        </w:rPr>
        <w:fldChar w:fldCharType="end"/>
      </w:r>
      <w:r w:rsidR="00335211" w:rsidRPr="00E86E69">
        <w:rPr>
          <w:rFonts w:ascii="Times New Roman" w:hAnsi="Times New Roman" w:cs="Times New Roman"/>
          <w:lang w:val="en-GB"/>
        </w:rPr>
        <w:t xml:space="preserve">, </w:t>
      </w:r>
      <w:r w:rsidR="00BC215F" w:rsidRPr="00E86E69">
        <w:rPr>
          <w:rFonts w:ascii="Times New Roman" w:hAnsi="Times New Roman" w:cs="Times New Roman"/>
          <w:lang w:val="en-GB"/>
        </w:rPr>
        <w:t xml:space="preserve">significant changes in the phytoplankton community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8A34A677-2524-41E9-BF19-803E5FB34B2A&lt;/uuid&gt;&lt;priority&gt;4&lt;/priority&gt;&lt;publications&gt;&lt;publication&gt;&lt;uuid&gt;1442AF03-46D6-4D0F-9DBB-930DF018CFD1&lt;/uuid&gt;&lt;volume&gt;113&lt;/volume&gt;&lt;doi&gt;10.1016/j.jmarsys.2013.01.003&lt;/doi&gt;&lt;startpage&gt;94&lt;/startpage&gt;&lt;publication_date&gt;99201303001200000000220000&lt;/publication_date&gt;&lt;url&gt;http://adsabs.harvard.edu/cgi-bin/nph-data_query?bibcode=2013JMS...113...94H&amp;amp;link_type=EJOURNAL&lt;/url&gt;&lt;citekey&gt;2013JMS...113...94H&lt;/citekey&gt;&lt;type&gt;400&lt;/type&gt;&lt;title&gt;Effect of Atlantic water inflow on timing of the phytoplankton spring bloom in a high Arctic fjord (Kongsfjorden, Svalbard)&lt;/title&gt;&lt;institution&gt;University of Tromsø, Faculty of Biosciences, Fisheries and Economics, Dept, of Arctic and Marine Biology, 9037 Tromsø, Norway; Else.Hegseth@uit.no&lt;/institution&gt;&lt;subtype&gt;400&lt;/subtype&gt;&lt;endpage&gt;105&lt;/endpage&gt;&lt;bundle&gt;&lt;publication&gt;&lt;publisher&gt;Elsevier B.V.&lt;/publisher&gt;&lt;title&gt;Journal of Marine Systems&lt;/title&gt;&lt;type&gt;-100&lt;/type&gt;&lt;subtype&gt;-100&lt;/subtype&gt;&lt;uuid&gt;29A53B07-3BA5-4C71-85BF-3AD3494E6134&lt;/uuid&gt;&lt;/publication&gt;&lt;/bundle&gt;&lt;authors&gt;&lt;author&gt;&lt;firstName&gt;Else&lt;/firstName&gt;&lt;middleNames&gt;Nøst&lt;/middleNames&gt;&lt;lastName&gt;Hegseth&lt;/lastName&gt;&lt;/author&gt;&lt;author&gt;&lt;firstName&gt;Vigdis&lt;/firstName&gt;&lt;lastName&gt;Tverberg&lt;/lastName&gt;&lt;/author&gt;&lt;/authors&gt;&lt;/publication&gt;&lt;publication&gt;&lt;uuid&gt;C4321217-48C6-417A-9401-101A1635127A&lt;/uuid&gt;&lt;volume&gt;61&lt;/volume&gt;&lt;doi&gt;10.1016/j.jmarsys.2005.11.013&lt;/doi&gt;&lt;startpage&gt;39&lt;/startpage&gt;&lt;publication_date&gt;99200606001200000000220000&lt;/publication_date&gt;&lt;url&gt;http://adsabs.harvard.edu/cgi-bin/nph-data_query?bibcode=2006JMS....61...39W&amp;amp;link_type=EJOURNAL&lt;/url&gt;&lt;citekey&gt;2006JMS....61...39W&lt;/citekey&gt;&lt;type&gt;400&lt;/type&gt;&lt;title&gt;The influence of advection on zooplankton community composition in an Arctic fjord (Kongsfjorden, Svalbard)&lt;/title&gt;&lt;institution&gt;Scottish Association for Marine Science, Dunstaffnage Marine Laboratory, Oban, Argyll PA37 1QA, Scotland, United Kingdom&lt;/institution&gt;&lt;number&gt;1&lt;/number&gt;&lt;subtype&gt;400&lt;/subtype&gt;&lt;endpage&gt;54&lt;/endpage&gt;&lt;bundle&gt;&lt;publication&gt;&lt;publisher&gt;Elsevier B.V.&lt;/publisher&gt;&lt;title&gt;Journal of Marine Systems&lt;/title&gt;&lt;type&gt;-100&lt;/type&gt;&lt;subtype&gt;-100&lt;/subtype&gt;&lt;uuid&gt;29A53B07-3BA5-4C71-85BF-3AD3494E6134&lt;/uuid&gt;&lt;/publication&gt;&lt;/bundle&gt;&lt;authors&gt;&lt;author&gt;&lt;firstName&gt;Kate&lt;/firstName&gt;&lt;lastName&gt;Willis&lt;/lastName&gt;&lt;/author&gt;&lt;author&gt;&lt;firstName&gt;Finlo&lt;/firstName&gt;&lt;lastName&gt;Cottier&lt;/lastName&gt;&lt;/author&gt;&lt;author&gt;&lt;firstName&gt;Slawek&lt;/firstName&gt;&lt;lastName&gt;Kwasniewski&lt;/lastName&gt;&lt;/author&gt;&lt;author&gt;&lt;firstName&gt;Anette&lt;/firstName&gt;&lt;lastName&gt;Wold&lt;/lastName&gt;&lt;/author&gt;&lt;author&gt;&lt;firstName&gt;Stig&lt;/firstName&gt;&lt;lastName&gt;Falk-Petersen&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52" w:author="P. Fischer" w:date="2017-01-09T16:38:00Z">
            <w:rPr>
              <w:rFonts w:ascii="Times New Roman" w:hAnsi="Times New Roman" w:cs="Times New Roman"/>
            </w:rPr>
          </w:rPrChange>
        </w:rPr>
        <w:t>(Hegseth and Tverberg, 2013; Willis et al., 2006)</w:t>
      </w:r>
      <w:r w:rsidR="008127D3" w:rsidRPr="00E86E69">
        <w:rPr>
          <w:rFonts w:ascii="Times New Roman" w:hAnsi="Times New Roman" w:cs="Times New Roman"/>
          <w:lang w:val="en-GB"/>
        </w:rPr>
        <w:fldChar w:fldCharType="end"/>
      </w:r>
      <w:r w:rsidR="00335211" w:rsidRPr="00E86E69">
        <w:rPr>
          <w:rFonts w:ascii="Times New Roman" w:hAnsi="Times New Roman" w:cs="Times New Roman"/>
          <w:lang w:val="en-GB"/>
        </w:rPr>
        <w:t xml:space="preserve">, changes in the depth distribution of macroalgae in the shallow waters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33B8EEDF-1EAC-46DF-A0A9-E483FD98D6E5&lt;/uuid&gt;&lt;priority&gt;5&lt;/priority&gt;&lt;publications&gt;&lt;publication&gt;&lt;publication_date&gt;99201600001200000000200000&lt;/publication_date&gt;&lt;startpage&gt;1&lt;/startpage&gt;&lt;doi&gt;10.1007/s00300-015-1870-1&lt;/doi&gt;&lt;title&gt;Changes in kelp forest biomass and depth distribution in Kongsfjorden, Svalbard, between 1996–1998 and 2012–2014 reflect Arctic warming&lt;/title&gt;&lt;uuid&gt;962183F0-9301-41E8-B017-23AC78A26813&lt;/uuid&gt;&lt;subtype&gt;400&lt;/subtype&gt;&lt;publisher&gt;Springer Berlin Heidelberg&lt;/publisher&gt;&lt;type&gt;400&lt;/type&gt;&lt;citekey&gt;Bartsch:2016hc&lt;/citekey&gt;&lt;endpage&gt;16&lt;/endpage&gt;&lt;url&gt;http://link.springer.com/article/10.1007/s00300-015-1870-1/fulltext.html&lt;/url&gt;&lt;bundle&gt;&lt;publication&gt;&lt;title&gt;Polar Biology&lt;/title&gt;&lt;type&gt;-100&lt;/type&gt;&lt;subtype&gt;-100&lt;/subtype&gt;&lt;uuid&gt;8F35A507-F355-4468-8944-9E7A21462183&lt;/uuid&gt;&lt;/publication&gt;&lt;/bundle&gt;&lt;authors&gt;&lt;author&gt;&lt;firstName&gt;Inka&lt;/firstName&gt;&lt;lastName&gt;Bartsch&lt;/lastName&gt;&lt;/author&gt;&lt;author&gt;&lt;firstName&gt;Martin&lt;/firstName&gt;&lt;lastName&gt;Paar&lt;/lastName&gt;&lt;/author&gt;&lt;author&gt;&lt;firstName&gt;Stein&lt;/firstName&gt;&lt;lastName&gt;Fredriksen&lt;/lastName&gt;&lt;/author&gt;&lt;author&gt;&lt;firstName&gt;Max&lt;/firstName&gt;&lt;lastName&gt;Schwanitz&lt;/lastName&gt;&lt;/author&gt;&lt;author&gt;&lt;firstName&gt;Claudia&lt;/firstName&gt;&lt;lastName&gt;Daniel&lt;/lastName&gt;&lt;/author&gt;&lt;author&gt;&lt;firstName&gt;Haakon&lt;/firstName&gt;&lt;lastName&gt;Hop&lt;/lastName&gt;&lt;/author&gt;&lt;author&gt;&lt;firstName&gt;Christian&lt;/firstName&gt;&lt;lastName&gt;Wiencke&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53" w:author="P. Fischer" w:date="2017-01-09T16:38:00Z">
            <w:rPr>
              <w:rFonts w:ascii="Times New Roman" w:hAnsi="Times New Roman" w:cs="Times New Roman"/>
            </w:rPr>
          </w:rPrChange>
        </w:rPr>
        <w:t>(Bartsch et al., 2016)</w:t>
      </w:r>
      <w:r w:rsidR="008127D3" w:rsidRPr="00E86E69">
        <w:rPr>
          <w:rFonts w:ascii="Times New Roman" w:hAnsi="Times New Roman" w:cs="Times New Roman"/>
          <w:lang w:val="en-GB"/>
        </w:rPr>
        <w:fldChar w:fldCharType="end"/>
      </w:r>
      <w:ins w:id="54" w:author="P. Fischer" w:date="2017-01-09T16:45:00Z">
        <w:r w:rsidR="00126CB0">
          <w:rPr>
            <w:rFonts w:ascii="Times New Roman" w:hAnsi="Times New Roman" w:cs="Times New Roman"/>
            <w:lang w:val="en-GB"/>
          </w:rPr>
          <w:t xml:space="preserve">, </w:t>
        </w:r>
      </w:ins>
      <w:ins w:id="55" w:author="P. Fischer" w:date="2017-01-09T16:44:00Z">
        <w:r w:rsidR="00126CB0">
          <w:rPr>
            <w:rFonts w:ascii="Times New Roman" w:hAnsi="Times New Roman" w:cs="Times New Roman"/>
            <w:lang w:val="en-GB"/>
          </w:rPr>
          <w:t xml:space="preserve">in the </w:t>
        </w:r>
      </w:ins>
      <w:proofErr w:type="spellStart"/>
      <w:ins w:id="56" w:author="P. Fischer" w:date="2017-01-09T16:43:00Z">
        <w:r w:rsidR="00126CB0">
          <w:rPr>
            <w:rFonts w:ascii="Times New Roman" w:hAnsi="Times New Roman" w:cs="Times New Roman"/>
            <w:lang w:val="en-GB"/>
          </w:rPr>
          <w:t>macrozoobenthos</w:t>
        </w:r>
        <w:proofErr w:type="spellEnd"/>
        <w:r w:rsidR="00126CB0">
          <w:rPr>
            <w:rFonts w:ascii="Times New Roman" w:hAnsi="Times New Roman" w:cs="Times New Roman"/>
            <w:lang w:val="en-GB"/>
          </w:rPr>
          <w:t xml:space="preserve"> community </w:t>
        </w:r>
      </w:ins>
      <w:ins w:id="57" w:author="P. Fischer" w:date="2017-01-09T16:44:00Z">
        <w:r w:rsidR="00126CB0">
          <w:rPr>
            <w:rFonts w:ascii="Times New Roman" w:hAnsi="Times New Roman" w:cs="Times New Roman"/>
            <w:lang w:val="en-GB"/>
          </w:rPr>
          <w:t>(Parr at al.</w:t>
        </w:r>
      </w:ins>
      <w:ins w:id="58" w:author="P. Fischer" w:date="2017-01-09T17:56:00Z">
        <w:r w:rsidR="00E96483">
          <w:rPr>
            <w:rFonts w:ascii="Times New Roman" w:hAnsi="Times New Roman" w:cs="Times New Roman"/>
            <w:lang w:val="en-GB"/>
          </w:rPr>
          <w:t>,</w:t>
        </w:r>
      </w:ins>
      <w:ins w:id="59" w:author="P. Fischer" w:date="2017-01-09T16:44:00Z">
        <w:r w:rsidR="00126CB0">
          <w:rPr>
            <w:rFonts w:ascii="Times New Roman" w:hAnsi="Times New Roman" w:cs="Times New Roman"/>
            <w:lang w:val="en-GB"/>
          </w:rPr>
          <w:t xml:space="preserve"> 2015) </w:t>
        </w:r>
      </w:ins>
      <w:ins w:id="60" w:author="P. Fischer" w:date="2017-01-09T16:45:00Z">
        <w:r w:rsidR="00126CB0">
          <w:rPr>
            <w:rFonts w:ascii="Times New Roman" w:hAnsi="Times New Roman" w:cs="Times New Roman"/>
            <w:lang w:val="en-GB"/>
          </w:rPr>
          <w:t xml:space="preserve">as well as </w:t>
        </w:r>
      </w:ins>
      <w:del w:id="61" w:author="P. Fischer" w:date="2017-01-09T16:44:00Z">
        <w:r w:rsidR="00335211" w:rsidRPr="00E86E69" w:rsidDel="00126CB0">
          <w:rPr>
            <w:rFonts w:ascii="Times New Roman" w:hAnsi="Times New Roman" w:cs="Times New Roman"/>
            <w:lang w:val="en-GB"/>
          </w:rPr>
          <w:delText xml:space="preserve"> and </w:delText>
        </w:r>
      </w:del>
      <w:r w:rsidR="00335211" w:rsidRPr="00E86E69">
        <w:rPr>
          <w:rFonts w:ascii="Times New Roman" w:hAnsi="Times New Roman" w:cs="Times New Roman"/>
          <w:lang w:val="en-GB"/>
        </w:rPr>
        <w:t>an increase in turbidity due to increased meltwater runoff from the glacier</w:t>
      </w:r>
      <w:r w:rsidR="00FD6258" w:rsidRPr="00E86E69">
        <w:rPr>
          <w:rFonts w:ascii="Times New Roman" w:hAnsi="Times New Roman" w:cs="Times New Roman"/>
          <w:lang w:val="en-GB"/>
        </w:rPr>
        <w:t xml:space="preserve">s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35C96F11-B24D-4857-9457-5A7C74D3A38B&lt;/uuid&gt;&lt;priority&gt;6&lt;/priority&gt;&lt;publications&gt;&lt;publication&gt;&lt;publication_date&gt;99201600001200000000200000&lt;/publication_date&gt;&lt;startpage&gt;1&lt;/startpage&gt;&lt;doi&gt;10.1007/s00300-015-1870-1&lt;/doi&gt;&lt;title&gt;Changes in kelp forest biomass and depth distribution in Kongsfjorden, Svalbard, between 1996–1998 and 2012–2014 reflect Arctic warming&lt;/title&gt;&lt;uuid&gt;962183F0-9301-41E8-B017-23AC78A26813&lt;/uuid&gt;&lt;subtype&gt;400&lt;/subtype&gt;&lt;publisher&gt;Springer Berlin Heidelberg&lt;/publisher&gt;&lt;type&gt;400&lt;/type&gt;&lt;citekey&gt;Bartsch:2016hc&lt;/citekey&gt;&lt;endpage&gt;16&lt;/endpage&gt;&lt;url&gt;http://link.springer.com/article/10.1007/s00300-015-1870-1/fulltext.html&lt;/url&gt;&lt;bundle&gt;&lt;publication&gt;&lt;title&gt;Polar Biology&lt;/title&gt;&lt;type&gt;-100&lt;/type&gt;&lt;subtype&gt;-100&lt;/subtype&gt;&lt;uuid&gt;8F35A507-F355-4468-8944-9E7A21462183&lt;/uuid&gt;&lt;/publication&gt;&lt;/bundle&gt;&lt;authors&gt;&lt;author&gt;&lt;firstName&gt;Inka&lt;/firstName&gt;&lt;lastName&gt;Bartsch&lt;/lastName&gt;&lt;/author&gt;&lt;author&gt;&lt;firstName&gt;Martin&lt;/firstName&gt;&lt;lastName&gt;Paar&lt;/lastName&gt;&lt;/author&gt;&lt;author&gt;&lt;firstName&gt;Stein&lt;/firstName&gt;&lt;lastName&gt;Fredriksen&lt;/lastName&gt;&lt;/author&gt;&lt;author&gt;&lt;firstName&gt;Max&lt;/firstName&gt;&lt;lastName&gt;Schwanitz&lt;/lastName&gt;&lt;/author&gt;&lt;author&gt;&lt;firstName&gt;Claudia&lt;/firstName&gt;&lt;lastName&gt;Daniel&lt;/lastName&gt;&lt;/author&gt;&lt;author&gt;&lt;firstName&gt;Haakon&lt;/firstName&gt;&lt;lastName&gt;Hop&lt;/lastName&gt;&lt;/author&gt;&lt;author&gt;&lt;firstName&gt;Christian&lt;/firstName&gt;&lt;lastName&gt;Wiencke&lt;/lastName&gt;&lt;/author&gt;&lt;/authors&gt;&lt;/publication&gt;&lt;/publications&gt;&lt;cites&gt;&lt;cite&gt;&lt;prefix&gt;PetersonBJ:-aO5vcKs;&lt;/prefix&gt;&lt;/cite&gt;&lt;/cites&gt;&lt;/citation&gt;</w:instrText>
      </w:r>
      <w:r w:rsidR="008127D3" w:rsidRPr="00E86E69">
        <w:rPr>
          <w:rFonts w:ascii="Times New Roman" w:hAnsi="Times New Roman" w:cs="Times New Roman"/>
          <w:lang w:val="en-GB"/>
        </w:rPr>
        <w:fldChar w:fldCharType="separate"/>
      </w:r>
      <w:r w:rsidR="007367C4" w:rsidRPr="00FE55A3">
        <w:rPr>
          <w:rFonts w:ascii="Times New Roman" w:hAnsi="Times New Roman" w:cs="Times New Roman"/>
          <w:lang w:val="en-US"/>
          <w:rPrChange w:id="62" w:author="P. Fischer" w:date="2017-01-09T16:38:00Z">
            <w:rPr>
              <w:rFonts w:ascii="Times New Roman" w:hAnsi="Times New Roman" w:cs="Times New Roman"/>
            </w:rPr>
          </w:rPrChange>
        </w:rPr>
        <w:t>(Peterson et al., 2002; Bartsch et al., 2016)</w:t>
      </w:r>
      <w:r w:rsidR="008127D3" w:rsidRPr="00E86E69">
        <w:rPr>
          <w:rFonts w:ascii="Times New Roman" w:hAnsi="Times New Roman" w:cs="Times New Roman"/>
          <w:lang w:val="en-GB"/>
        </w:rPr>
        <w:fldChar w:fldCharType="end"/>
      </w:r>
      <w:r w:rsidR="00E63759" w:rsidRPr="00E86E69">
        <w:rPr>
          <w:rFonts w:ascii="Times New Roman" w:hAnsi="Times New Roman" w:cs="Times New Roman"/>
          <w:lang w:val="en-GB"/>
        </w:rPr>
        <w:t>. Although</w:t>
      </w:r>
      <w:r w:rsidR="00681311"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8304C322-4150-49C7-9086-06A00E9DDF72&lt;/uuid&gt;&lt;priority&gt;7&lt;/priority&gt;&lt;publications&gt;&lt;publication&gt;&lt;volume&gt;7&lt;/volume&gt;&lt;publication_date&gt;99201101001200000000220000&lt;/publication_date&gt;&lt;number&gt;1&lt;/number&gt;&lt;doi&gt;10.1080/17451001003671597&lt;/doi&gt;&lt;startpage&gt;13&lt;/startpage&gt;&lt;uuid&gt;12A39559-DC10-4E3C-8D6D-790412100C4E&lt;/uuid&gt;&lt;subtype&gt;400&lt;/subtype&gt;&lt;endpage&gt;26&lt;/endpage&gt;&lt;type&gt;400&lt;/type&gt;&lt;url&gt;http://www.tandfonline.com/doi/abs/10.1080/17451001003671597&lt;/url&gt;&lt;bundle&gt;&lt;publication&gt;&lt;title&gt;Marine Biology Research&lt;/title&gt;&lt;type&gt;-100&lt;/type&gt;&lt;subtype&gt;-100&lt;/subtype&gt;&lt;uuid&gt;D479C33E-4978-47C8-89CA-974BCC5113EA&lt;/uuid&gt;&lt;/publication&gt;&lt;/bundle&gt;&lt;authors&gt;&lt;author&gt;&lt;firstName&gt;Paul&lt;/firstName&gt;&lt;lastName&gt;Renaud&lt;/lastName&gt;&lt;/author&gt;&lt;author&gt;&lt;firstName&gt;Michael&lt;/firstName&gt;&lt;lastName&gt;Tessmann&lt;/lastName&gt;&lt;/author&gt;&lt;author&gt;&lt;firstName&gt;Anita&lt;/firstName&gt;&lt;lastName&gt;Evenset&lt;/lastName&gt;&lt;/author&gt;&lt;author&gt;&lt;firstName&gt;Guttorm&lt;/firstName&gt;&lt;lastName&gt;Christensen&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63" w:author="P. Fischer" w:date="2017-01-09T16:38:00Z">
            <w:rPr>
              <w:rFonts w:ascii="Times New Roman" w:hAnsi="Times New Roman" w:cs="Times New Roman"/>
            </w:rPr>
          </w:rPrChange>
        </w:rPr>
        <w:t>Renaud et al.</w:t>
      </w:r>
      <w:r w:rsidR="007B77AE" w:rsidRPr="00FE55A3">
        <w:rPr>
          <w:rFonts w:ascii="Times New Roman" w:hAnsi="Times New Roman" w:cs="Times New Roman"/>
          <w:lang w:val="en-US"/>
          <w:rPrChange w:id="64" w:author="P. Fischer" w:date="2017-01-09T16:38:00Z">
            <w:rPr>
              <w:rFonts w:ascii="Times New Roman" w:hAnsi="Times New Roman" w:cs="Times New Roman"/>
            </w:rPr>
          </w:rPrChange>
        </w:rPr>
        <w:t xml:space="preserve"> (</w:t>
      </w:r>
      <w:r w:rsidR="00ED2740" w:rsidRPr="00FE55A3">
        <w:rPr>
          <w:rFonts w:ascii="Times New Roman" w:hAnsi="Times New Roman" w:cs="Times New Roman"/>
          <w:lang w:val="en-US"/>
          <w:rPrChange w:id="65" w:author="P. Fischer" w:date="2017-01-09T16:38:00Z">
            <w:rPr>
              <w:rFonts w:ascii="Times New Roman" w:hAnsi="Times New Roman" w:cs="Times New Roman"/>
            </w:rPr>
          </w:rPrChange>
        </w:rPr>
        <w:t>2011)</w:t>
      </w:r>
      <w:r w:rsidR="008127D3" w:rsidRPr="00E86E69">
        <w:rPr>
          <w:rFonts w:ascii="Times New Roman" w:hAnsi="Times New Roman" w:cs="Times New Roman"/>
          <w:lang w:val="en-GB"/>
        </w:rPr>
        <w:fldChar w:fldCharType="end"/>
      </w:r>
      <w:r w:rsidR="002436EA" w:rsidRPr="00E86E69">
        <w:rPr>
          <w:rFonts w:ascii="Times New Roman" w:hAnsi="Times New Roman" w:cs="Times New Roman"/>
          <w:lang w:val="en-GB"/>
        </w:rPr>
        <w:t xml:space="preserve"> </w:t>
      </w:r>
      <w:r w:rsidR="00681311" w:rsidRPr="00E86E69">
        <w:rPr>
          <w:rFonts w:ascii="Times New Roman" w:hAnsi="Times New Roman" w:cs="Times New Roman"/>
          <w:lang w:val="en-GB"/>
        </w:rPr>
        <w:t xml:space="preserve">and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148C395B-779A-41C1-98A9-B04EF460696C&lt;/uuid&gt;&lt;priority&gt;8&lt;/priority&gt;&lt;publications&gt;&lt;publication&gt;&lt;volume&gt;32&lt;/volume&gt;&lt;publication_date&gt;99201304261200000000222000&lt;/publication_date&gt;&lt;number&gt;0&lt;/number&gt;&lt;doi&gt;10.3402/polar.v32i0.11208&lt;/doi&gt;&lt;startpage&gt;86&lt;/startpage&gt;&lt;title&gt;Diversity of hard-bottom fauna relative to environmental gradients in Kongsfjorden, Svalbard&lt;/title&gt;&lt;uuid&gt;CB64105E-6788-4CEC-81B9-59841570678F&lt;/uuid&gt;&lt;subtype&gt;400&lt;/subtype&gt;&lt;type&gt;400&lt;/type&gt;&lt;url&gt;http://www.polarresearch.net/index.php/polar/article/view/11208&lt;/url&gt;&lt;bundle&gt;&lt;publication&gt;&lt;publisher&gt;Blackwell Publishing Ltd&lt;/publisher&gt;&lt;title&gt;Polar Research&lt;/title&gt;&lt;type&gt;-100&lt;/type&gt;&lt;subtype&gt;-100&lt;/subtype&gt;&lt;uuid&gt;96179495-0861-4F24-B871-519BE2FBA920&lt;/uuid&gt;&lt;/publication&gt;&lt;/bundle&gt;&lt;authors&gt;&lt;author&gt;&lt;firstName&gt;Andrey&lt;/firstName&gt;&lt;lastName&gt;Voronkov&lt;/lastName&gt;&lt;/author&gt;&lt;author&gt;&lt;firstName&gt;Haakon&lt;/firstName&gt;&lt;lastName&gt;Hop&lt;/lastName&gt;&lt;/author&gt;&lt;author&gt;&lt;firstName&gt;Bjørn&lt;/firstName&gt;&lt;lastName&gt;Gulliksen&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66" w:author="P. Fischer" w:date="2017-01-09T16:38:00Z">
            <w:rPr>
              <w:rFonts w:ascii="Times New Roman" w:hAnsi="Times New Roman" w:cs="Times New Roman"/>
            </w:rPr>
          </w:rPrChange>
        </w:rPr>
        <w:t>Voronkov et al.</w:t>
      </w:r>
      <w:r w:rsidR="007B77AE" w:rsidRPr="00FE55A3">
        <w:rPr>
          <w:rFonts w:ascii="Times New Roman" w:hAnsi="Times New Roman" w:cs="Times New Roman"/>
          <w:lang w:val="en-US"/>
          <w:rPrChange w:id="67" w:author="P. Fischer" w:date="2017-01-09T16:38:00Z">
            <w:rPr>
              <w:rFonts w:ascii="Times New Roman" w:hAnsi="Times New Roman" w:cs="Times New Roman"/>
            </w:rPr>
          </w:rPrChange>
        </w:rPr>
        <w:t xml:space="preserve"> (</w:t>
      </w:r>
      <w:r w:rsidR="00ED2740" w:rsidRPr="00FE55A3">
        <w:rPr>
          <w:rFonts w:ascii="Times New Roman" w:hAnsi="Times New Roman" w:cs="Times New Roman"/>
          <w:lang w:val="en-US"/>
          <w:rPrChange w:id="68" w:author="P. Fischer" w:date="2017-01-09T16:38:00Z">
            <w:rPr>
              <w:rFonts w:ascii="Times New Roman" w:hAnsi="Times New Roman" w:cs="Times New Roman"/>
            </w:rPr>
          </w:rPrChange>
        </w:rPr>
        <w:t>2013)</w:t>
      </w:r>
      <w:r w:rsidR="008127D3" w:rsidRPr="00E86E69">
        <w:rPr>
          <w:rFonts w:ascii="Times New Roman" w:hAnsi="Times New Roman" w:cs="Times New Roman"/>
          <w:lang w:val="en-GB"/>
        </w:rPr>
        <w:fldChar w:fldCharType="end"/>
      </w:r>
      <w:r w:rsidR="002436EA" w:rsidRPr="00E86E69">
        <w:rPr>
          <w:rFonts w:ascii="Times New Roman" w:hAnsi="Times New Roman" w:cs="Times New Roman"/>
          <w:lang w:val="en-GB"/>
        </w:rPr>
        <w:t xml:space="preserve"> </w:t>
      </w:r>
      <w:r w:rsidR="00681311" w:rsidRPr="00E86E69">
        <w:rPr>
          <w:rFonts w:ascii="Times New Roman" w:hAnsi="Times New Roman" w:cs="Times New Roman"/>
          <w:lang w:val="en-GB"/>
        </w:rPr>
        <w:t xml:space="preserve">have recently started to study </w:t>
      </w:r>
      <w:r w:rsidR="00657FA5" w:rsidRPr="00E86E69">
        <w:rPr>
          <w:rFonts w:ascii="Times New Roman" w:hAnsi="Times New Roman" w:cs="Times New Roman"/>
          <w:lang w:val="en-GB"/>
        </w:rPr>
        <w:t xml:space="preserve">the </w:t>
      </w:r>
      <w:r w:rsidR="00681311" w:rsidRPr="00E86E69">
        <w:rPr>
          <w:rFonts w:ascii="Times New Roman" w:hAnsi="Times New Roman" w:cs="Times New Roman"/>
          <w:lang w:val="en-GB"/>
        </w:rPr>
        <w:t xml:space="preserve">food-chain length, trophic levels and the main feeding groups in Kongsfjorden, our knowledge on the temporal and spatial dynamics of the </w:t>
      </w:r>
      <w:r w:rsidR="008D33CA" w:rsidRPr="00E86E69">
        <w:rPr>
          <w:rFonts w:ascii="Times New Roman" w:hAnsi="Times New Roman" w:cs="Times New Roman"/>
          <w:lang w:val="en-GB"/>
        </w:rPr>
        <w:t xml:space="preserve">higher </w:t>
      </w:r>
      <w:r w:rsidR="00AC1CFD" w:rsidRPr="00E86E69">
        <w:rPr>
          <w:rFonts w:ascii="Times New Roman" w:hAnsi="Times New Roman" w:cs="Times New Roman"/>
          <w:lang w:val="en-GB"/>
        </w:rPr>
        <w:t xml:space="preserve">trophic </w:t>
      </w:r>
      <w:r w:rsidR="008D33CA" w:rsidRPr="00E86E69">
        <w:rPr>
          <w:rFonts w:ascii="Times New Roman" w:hAnsi="Times New Roman" w:cs="Times New Roman"/>
          <w:lang w:val="en-GB"/>
        </w:rPr>
        <w:t xml:space="preserve">levels of the food web </w:t>
      </w:r>
      <w:r w:rsidR="00681311" w:rsidRPr="00E86E69">
        <w:rPr>
          <w:rFonts w:ascii="Times New Roman" w:hAnsi="Times New Roman" w:cs="Times New Roman"/>
          <w:lang w:val="en-GB"/>
        </w:rPr>
        <w:t xml:space="preserve">is still extremely limited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35094946-CC73-40E4-A87C-B924FD41CF3D&lt;/uuid&gt;&lt;priority&gt;9&lt;/priority&gt;&lt;publications&gt;&lt;publication&gt;&lt;uuid&gt;6CE302C2-A1F6-46F4-A847-96CC43CECCAD&lt;/uuid&gt;&lt;volume&gt;54&lt;/volume&gt;&lt;doi&gt;10.1016/j.dsr2.2007.08.012&lt;/doi&gt;&lt;startpage&gt;2934&lt;/startpage&gt;&lt;publication_date&gt;99200711001200000000220000&lt;/publication_date&gt;&lt;url&gt;http://adsabs.harvard.edu/cgi-bin/nph-data_query?bibcode=2007DSRII..54.2934S&amp;amp;link_type=EJOURNAL&lt;/url&gt;&lt;citekey&gt;2007DSRII..54.2934S&lt;/citekey&gt;&lt;type&gt;400&lt;/type&gt;&lt;title&gt;Impact of climate change on zooplankton communities, seabird populations and arctic terrestrial ecosystem—A scenario&lt;/title&gt;&lt;institution&gt;Department of Vertebrate Ecology and Zoology, University of Gdańsk, Legionów 9, 80-441 Gdańsk, Poland&lt;/institution&gt;&lt;number&gt;2&lt;/number&gt;&lt;subtype&gt;400&lt;/subtype&gt;&lt;endpage&gt;2945&lt;/endpage&gt;&lt;bundle&gt;&lt;publication&gt;&lt;title&gt;Deep-Sea Research Part II&lt;/title&gt;&lt;type&gt;-100&lt;/type&gt;&lt;subtype&gt;-100&lt;/subtype&gt;&lt;uuid&gt;CC7597EA-6AB0-4ACD-B8F4-DE38F8A8ABC9&lt;/uuid&gt;&lt;/publication&gt;&lt;/bundle&gt;&lt;authors&gt;&lt;author&gt;&lt;firstName&gt;Lech&lt;/firstName&gt;&lt;lastName&gt;Stempniewicz&lt;/lastName&gt;&lt;/author&gt;&lt;author&gt;&lt;firstName&gt;Katarzyna&lt;/firstName&gt;&lt;lastName&gt;Błachowiak-Samołyk&lt;/lastName&gt;&lt;/author&gt;&lt;author&gt;&lt;firstName&gt;Jan&lt;/firstName&gt;&lt;middleNames&gt;M&lt;/middleNames&gt;&lt;lastName&gt;Węsławski&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69" w:author="P. Fischer" w:date="2017-01-09T16:38:00Z">
            <w:rPr>
              <w:rFonts w:ascii="Times New Roman" w:hAnsi="Times New Roman" w:cs="Times New Roman"/>
            </w:rPr>
          </w:rPrChange>
        </w:rPr>
        <w:t>(Stempniewicz et al., 2007)</w:t>
      </w:r>
      <w:r w:rsidR="008127D3" w:rsidRPr="00E86E69">
        <w:rPr>
          <w:rFonts w:ascii="Times New Roman" w:hAnsi="Times New Roman" w:cs="Times New Roman"/>
          <w:lang w:val="en-GB"/>
        </w:rPr>
        <w:fldChar w:fldCharType="end"/>
      </w:r>
      <w:r w:rsidR="00AC1CFD" w:rsidRPr="00E86E69">
        <w:rPr>
          <w:rFonts w:ascii="Times New Roman" w:hAnsi="Times New Roman" w:cs="Times New Roman"/>
          <w:lang w:val="en-GB"/>
        </w:rPr>
        <w:t xml:space="preserve">. Therefore, </w:t>
      </w:r>
      <w:r w:rsidR="00174AE9" w:rsidRPr="00E86E69">
        <w:rPr>
          <w:rFonts w:ascii="Times New Roman" w:hAnsi="Times New Roman" w:cs="Times New Roman"/>
          <w:lang w:val="en-GB"/>
        </w:rPr>
        <w:t xml:space="preserve">important knowledge gaps </w:t>
      </w:r>
      <w:r w:rsidR="00657FA5" w:rsidRPr="00E86E69">
        <w:rPr>
          <w:rFonts w:ascii="Times New Roman" w:hAnsi="Times New Roman" w:cs="Times New Roman"/>
          <w:lang w:val="en-GB"/>
        </w:rPr>
        <w:t xml:space="preserve">such as </w:t>
      </w:r>
      <w:r w:rsidR="00174AE9" w:rsidRPr="00E86E69">
        <w:rPr>
          <w:rFonts w:ascii="Times New Roman" w:hAnsi="Times New Roman" w:cs="Times New Roman"/>
          <w:lang w:val="en-GB"/>
        </w:rPr>
        <w:t>a lack of quantitative data on production, abundance of key prey species, and the role of advection on the biological communities in the fjord</w:t>
      </w:r>
      <w:r w:rsidR="00711FB6" w:rsidRPr="00E86E69">
        <w:rPr>
          <w:rFonts w:ascii="Times New Roman" w:hAnsi="Times New Roman" w:cs="Times New Roman"/>
          <w:lang w:val="en-GB"/>
        </w:rPr>
        <w:t xml:space="preserve"> still exist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E29680BD-B17D-4776-9DA3-2213AAF48DCA&lt;/uuid&gt;&lt;priority&gt;10&lt;/priority&gt;&lt;publications&gt;&lt;publication&gt;&lt;uuid&gt;4CFA9A17-7FAC-497E-B941-8D397713E8AB&lt;/uuid&gt;&lt;volume&gt;21&lt;/volume&gt;&lt;doi&gt;10.1111/j.1751-8369.2002.tb00073.x&lt;/doi&gt;&lt;startpage&gt;167&lt;/startpage&gt;&lt;publication_date&gt;99200206001200000000220000&lt;/publication_date&gt;&lt;url&gt;http://www.polarresearch.net/index.php/polar/article/view/6480&lt;/url&gt;&lt;citekey&gt;Hop:2002jf&lt;/citekey&gt;&lt;type&gt;400&lt;/type&gt;&lt;title&gt;The marine ecosystem of Kongsfjorden, Svalbard&lt;/title&gt;&lt;number&gt;1&lt;/number&gt;&lt;subtype&gt;400&lt;/subtype&gt;&lt;endpage&gt;208&lt;/endpage&gt;&lt;bundle&gt;&lt;publication&gt;&lt;publisher&gt;Blackwell Publishing Ltd&lt;/publisher&gt;&lt;title&gt;Polar Research&lt;/title&gt;&lt;type&gt;-100&lt;/type&gt;&lt;subtype&gt;-100&lt;/subtype&gt;&lt;uuid&gt;96179495-0861-4F24-B871-519BE2FBA920&lt;/uuid&gt;&lt;/publication&gt;&lt;/bundle&gt;&lt;authors&gt;&lt;author&gt;&lt;firstName&gt;Haakon&lt;/firstName&gt;&lt;lastName&gt;Hop&lt;/lastName&gt;&lt;/author&gt;&lt;author&gt;&lt;firstName&gt;Tom&lt;/firstName&gt;&lt;lastName&gt;Pearson&lt;/lastName&gt;&lt;/author&gt;&lt;author&gt;&lt;firstName&gt;Else&lt;/firstName&gt;&lt;middleNames&gt;Nøst&lt;/middleNames&gt;&lt;lastName&gt;Hegseth&lt;/lastName&gt;&lt;/author&gt;&lt;author&gt;&lt;firstName&gt;Kit&lt;/firstName&gt;&lt;middleNames&gt;M&lt;/middleNames&gt;&lt;lastName&gt;Kovacs&lt;/lastName&gt;&lt;/author&gt;&lt;author&gt;&lt;firstName&gt;Christian&lt;/firstName&gt;&lt;lastName&gt;Wiencke&lt;/lastName&gt;&lt;/author&gt;&lt;author&gt;&lt;firstName&gt;Slawek&lt;/firstName&gt;&lt;lastName&gt;Kwasniewski&lt;/lastName&gt;&lt;/author&gt;&lt;author&gt;&lt;firstName&gt;Ketil&lt;/firstName&gt;&lt;lastName&gt;Eiane&lt;/lastName&gt;&lt;/author&gt;&lt;author&gt;&lt;firstName&gt;Fridtjof&lt;/firstName&gt;&lt;lastName&gt;Mehlum&lt;/lastName&gt;&lt;/author&gt;&lt;author&gt;&lt;firstName&gt;Bjørn&lt;/firstName&gt;&lt;lastName&gt;Gulliksen&lt;/lastName&gt;&lt;/author&gt;&lt;author&gt;&lt;firstName&gt;Maria&lt;/firstName&gt;&lt;lastName&gt;Wlodarska-Kowalczuk&lt;/lastName&gt;&lt;/author&gt;&lt;author&gt;&lt;firstName&gt;Christian&lt;/firstName&gt;&lt;lastName&gt;Lydersen&lt;/lastName&gt;&lt;/author&gt;&lt;author&gt;&lt;firstName&gt;Jan&lt;/firstName&gt;&lt;middleNames&gt;Marcin&lt;/middleNames&gt;&lt;lastName&gt;Weslawski&lt;/lastName&gt;&lt;/author&gt;&lt;author&gt;&lt;firstName&gt;Sabine&lt;/firstName&gt;&lt;lastName&gt;Cochrane&lt;/lastName&gt;&lt;/author&gt;&lt;author&gt;&lt;firstName&gt;Geir&lt;/firstName&gt;&lt;middleNames&gt;Wing&lt;/middleNames&gt;&lt;lastName&gt;Gabrielsen&lt;/lastName&gt;&lt;/author&gt;&lt;author&gt;&lt;firstName&gt;Raymond&lt;/firstName&gt;&lt;middleNames&gt;J G&lt;/middleNames&gt;&lt;lastName&gt;Leakey&lt;/lastName&gt;&lt;/author&gt;&lt;author&gt;&lt;firstName&gt;Ole&lt;/firstName&gt;&lt;middleNames&gt;Jørgen&lt;/middleNames&gt;&lt;lastName&gt;Lønne&lt;/lastName&gt;&lt;/author&gt;&lt;author&gt;&lt;firstName&gt;Marek&lt;/firstName&gt;&lt;lastName&gt;Zajaczkowski&lt;/lastName&gt;&lt;/author&gt;&lt;author&gt;&lt;firstName&gt;Stig&lt;/firstName&gt;&lt;lastName&gt;Falk-Petersen&lt;/lastName&gt;&lt;/author&gt;&lt;author&gt;&lt;firstName&gt;Mike&lt;/firstName&gt;&lt;lastName&gt;Kendall&lt;/lastName&gt;&lt;/author&gt;&lt;author&gt;&lt;firstName&gt;Sten-Åke&lt;/firstName&gt;&lt;lastName&gt;Wängberg&lt;/lastName&gt;&lt;/author&gt;&lt;author&gt;&lt;firstName&gt;Kai&lt;/firstName&gt;&lt;lastName&gt;Bischof&lt;/lastName&gt;&lt;/author&gt;&lt;author&gt;&lt;firstName&gt;Andrey&lt;/firstName&gt;&lt;middleNames&gt;Y&lt;/middleNames&gt;&lt;lastName&gt;Voronkov&lt;/lastName&gt;&lt;/author&gt;&lt;author&gt;&lt;firstName&gt;Nikolaj&lt;/firstName&gt;&lt;middleNames&gt;A&lt;/middleNames&gt;&lt;lastName&gt;Kovaltchouk&lt;/lastName&gt;&lt;/author&gt;&lt;author&gt;&lt;firstName&gt;Jozef&lt;/firstName&gt;&lt;lastName&gt;Wiktor&lt;/lastName&gt;&lt;/author&gt;&lt;author&gt;&lt;firstName&gt;Michael&lt;/firstName&gt;&lt;lastName&gt;Poltermann&lt;/lastName&gt;&lt;/author&gt;&lt;author&gt;&lt;firstName&gt;Guido&lt;/firstName&gt;&lt;lastName&gt;Prisco&lt;/lastName&gt;&lt;/author&gt;&lt;author&gt;&lt;firstName&gt;Carlo&lt;/firstName&gt;&lt;lastName&gt;Papucci&lt;/lastName&gt;&lt;/author&gt;&lt;author&gt;&lt;firstName&gt;Sebastian&lt;/firstName&gt;&lt;lastName&gt;Gerland&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70" w:author="P. Fischer" w:date="2017-01-09T16:38:00Z">
            <w:rPr>
              <w:rFonts w:ascii="Times New Roman" w:hAnsi="Times New Roman" w:cs="Times New Roman"/>
            </w:rPr>
          </w:rPrChange>
        </w:rPr>
        <w:t>(Hop et al., 2002)</w:t>
      </w:r>
      <w:r w:rsidR="008127D3" w:rsidRPr="00E86E69">
        <w:rPr>
          <w:rFonts w:ascii="Times New Roman" w:hAnsi="Times New Roman" w:cs="Times New Roman"/>
          <w:lang w:val="en-GB"/>
        </w:rPr>
        <w:fldChar w:fldCharType="end"/>
      </w:r>
      <w:r w:rsidR="00711FB6" w:rsidRPr="00E86E69">
        <w:rPr>
          <w:rFonts w:ascii="Times New Roman" w:hAnsi="Times New Roman" w:cs="Times New Roman"/>
          <w:lang w:val="en-GB"/>
        </w:rPr>
        <w:t>.</w:t>
      </w:r>
    </w:p>
    <w:p w14:paraId="2603D035" w14:textId="77777777" w:rsidR="00B6123B" w:rsidRPr="00E86E69" w:rsidRDefault="00B96DD0" w:rsidP="00E86E69">
      <w:pPr>
        <w:widowControl w:val="0"/>
        <w:tabs>
          <w:tab w:val="left" w:pos="220"/>
          <w:tab w:val="left" w:pos="720"/>
        </w:tabs>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lastRenderedPageBreak/>
        <w:t xml:space="preserve">Such </w:t>
      </w:r>
      <w:r w:rsidR="00DF1A35" w:rsidRPr="00E86E69">
        <w:rPr>
          <w:rFonts w:ascii="Times New Roman" w:hAnsi="Times New Roman" w:cs="Times New Roman"/>
          <w:lang w:val="en-GB"/>
        </w:rPr>
        <w:t>knowledge</w:t>
      </w:r>
      <w:r w:rsidR="00657FA5" w:rsidRPr="00E86E69">
        <w:rPr>
          <w:rFonts w:ascii="Times New Roman" w:hAnsi="Times New Roman" w:cs="Times New Roman"/>
          <w:lang w:val="en-GB"/>
        </w:rPr>
        <w:t>,</w:t>
      </w:r>
      <w:r w:rsidR="00DF1A35" w:rsidRPr="00E86E69">
        <w:rPr>
          <w:rFonts w:ascii="Times New Roman" w:hAnsi="Times New Roman" w:cs="Times New Roman"/>
          <w:lang w:val="en-GB"/>
        </w:rPr>
        <w:t xml:space="preserve"> however</w:t>
      </w:r>
      <w:r w:rsidR="00657FA5" w:rsidRPr="00E86E69">
        <w:rPr>
          <w:rFonts w:ascii="Times New Roman" w:hAnsi="Times New Roman" w:cs="Times New Roman"/>
          <w:lang w:val="en-GB"/>
        </w:rPr>
        <w:t>,</w:t>
      </w:r>
      <w:r w:rsidR="00DF1A35" w:rsidRPr="00E86E69">
        <w:rPr>
          <w:rFonts w:ascii="Times New Roman" w:hAnsi="Times New Roman" w:cs="Times New Roman"/>
          <w:lang w:val="en-GB"/>
        </w:rPr>
        <w:t xml:space="preserve"> is mandatory for a </w:t>
      </w:r>
      <w:r w:rsidR="000A13F5" w:rsidRPr="00E86E69">
        <w:rPr>
          <w:rFonts w:ascii="Times New Roman" w:hAnsi="Times New Roman" w:cs="Times New Roman"/>
          <w:lang w:val="en-GB"/>
        </w:rPr>
        <w:t xml:space="preserve">better </w:t>
      </w:r>
      <w:r w:rsidR="008D33CA" w:rsidRPr="00E86E69">
        <w:rPr>
          <w:rFonts w:ascii="Times New Roman" w:hAnsi="Times New Roman" w:cs="Times New Roman"/>
          <w:lang w:val="en-GB"/>
        </w:rPr>
        <w:t>understand</w:t>
      </w:r>
      <w:r w:rsidR="00DF1A35" w:rsidRPr="00E86E69">
        <w:rPr>
          <w:rFonts w:ascii="Times New Roman" w:hAnsi="Times New Roman" w:cs="Times New Roman"/>
          <w:lang w:val="en-GB"/>
        </w:rPr>
        <w:t>ing</w:t>
      </w:r>
      <w:r w:rsidR="008D33CA" w:rsidRPr="00E86E69">
        <w:rPr>
          <w:rFonts w:ascii="Times New Roman" w:hAnsi="Times New Roman" w:cs="Times New Roman"/>
          <w:lang w:val="en-GB"/>
        </w:rPr>
        <w:t xml:space="preserve"> </w:t>
      </w:r>
      <w:r w:rsidR="00DF1A35" w:rsidRPr="00E86E69">
        <w:rPr>
          <w:rFonts w:ascii="Times New Roman" w:hAnsi="Times New Roman" w:cs="Times New Roman"/>
          <w:lang w:val="en-GB"/>
        </w:rPr>
        <w:t xml:space="preserve">of </w:t>
      </w:r>
      <w:r w:rsidR="00AC1CFD" w:rsidRPr="00E86E69">
        <w:rPr>
          <w:rFonts w:ascii="Times New Roman" w:hAnsi="Times New Roman" w:cs="Times New Roman"/>
          <w:lang w:val="en-GB"/>
        </w:rPr>
        <w:t xml:space="preserve">this </w:t>
      </w:r>
      <w:r w:rsidR="008D33CA" w:rsidRPr="00E86E69">
        <w:rPr>
          <w:rFonts w:ascii="Times New Roman" w:hAnsi="Times New Roman" w:cs="Times New Roman"/>
          <w:lang w:val="en-GB"/>
        </w:rPr>
        <w:t>polar fjord system</w:t>
      </w:r>
      <w:r w:rsidR="00DF1A35" w:rsidRPr="00E86E69">
        <w:rPr>
          <w:rFonts w:ascii="Times New Roman" w:hAnsi="Times New Roman" w:cs="Times New Roman"/>
          <w:lang w:val="en-GB"/>
        </w:rPr>
        <w:t xml:space="preserve"> and </w:t>
      </w:r>
      <w:r w:rsidR="00E63F52" w:rsidRPr="00E86E69">
        <w:rPr>
          <w:rFonts w:ascii="Times New Roman" w:hAnsi="Times New Roman" w:cs="Times New Roman"/>
          <w:lang w:val="en-GB"/>
        </w:rPr>
        <w:t xml:space="preserve">potentially </w:t>
      </w:r>
      <w:r w:rsidR="00DF1A35" w:rsidRPr="00E86E69">
        <w:rPr>
          <w:rFonts w:ascii="Times New Roman" w:hAnsi="Times New Roman" w:cs="Times New Roman"/>
          <w:lang w:val="en-GB"/>
        </w:rPr>
        <w:t xml:space="preserve">to use it as </w:t>
      </w:r>
      <w:r w:rsidR="00657FA5" w:rsidRPr="00E86E69">
        <w:rPr>
          <w:rFonts w:ascii="Times New Roman" w:hAnsi="Times New Roman" w:cs="Times New Roman"/>
          <w:lang w:val="en-GB"/>
        </w:rPr>
        <w:t xml:space="preserve">a </w:t>
      </w:r>
      <w:r w:rsidR="00DF1A35" w:rsidRPr="00E86E69">
        <w:rPr>
          <w:rFonts w:ascii="Times New Roman" w:hAnsi="Times New Roman" w:cs="Times New Roman"/>
          <w:lang w:val="en-GB"/>
        </w:rPr>
        <w:t xml:space="preserve">model system for future artic </w:t>
      </w:r>
      <w:r w:rsidRPr="00E86E69">
        <w:rPr>
          <w:rFonts w:ascii="Times New Roman" w:hAnsi="Times New Roman" w:cs="Times New Roman"/>
          <w:lang w:val="en-GB"/>
        </w:rPr>
        <w:t xml:space="preserve">change </w:t>
      </w:r>
      <w:r w:rsidR="00DF1A35" w:rsidRPr="00E86E69">
        <w:rPr>
          <w:rFonts w:ascii="Times New Roman" w:hAnsi="Times New Roman" w:cs="Times New Roman"/>
          <w:lang w:val="en-GB"/>
        </w:rPr>
        <w:t>scenarios under the pressure of global warming.</w:t>
      </w:r>
      <w:r w:rsidR="00047A3F" w:rsidRPr="00E86E69">
        <w:rPr>
          <w:rFonts w:ascii="Times New Roman" w:hAnsi="Times New Roman" w:cs="Times New Roman"/>
          <w:lang w:val="en-GB"/>
        </w:rPr>
        <w:t xml:space="preserve"> The most comprehensive </w:t>
      </w:r>
      <w:r w:rsidR="00CF1815" w:rsidRPr="00E86E69">
        <w:rPr>
          <w:rFonts w:ascii="Times New Roman" w:hAnsi="Times New Roman" w:cs="Times New Roman"/>
          <w:lang w:val="en-GB"/>
        </w:rPr>
        <w:t xml:space="preserve">review </w:t>
      </w:r>
      <w:r w:rsidR="00657FA5" w:rsidRPr="00E86E69">
        <w:rPr>
          <w:rFonts w:ascii="Times New Roman" w:hAnsi="Times New Roman" w:cs="Times New Roman"/>
          <w:lang w:val="en-GB"/>
        </w:rPr>
        <w:t>thus</w:t>
      </w:r>
      <w:r w:rsidR="00047A3F" w:rsidRPr="00E86E69">
        <w:rPr>
          <w:rFonts w:ascii="Times New Roman" w:hAnsi="Times New Roman" w:cs="Times New Roman"/>
          <w:lang w:val="en-GB"/>
        </w:rPr>
        <w:t xml:space="preserve"> far on the occurrence and higher trophic level species in the Kongsfjorden ecosystem </w:t>
      </w:r>
      <w:r w:rsidR="00352115" w:rsidRPr="00E86E69">
        <w:rPr>
          <w:rFonts w:ascii="Times New Roman" w:hAnsi="Times New Roman" w:cs="Times New Roman"/>
          <w:lang w:val="en-GB"/>
        </w:rPr>
        <w:t>has been</w:t>
      </w:r>
      <w:r w:rsidR="00E63759" w:rsidRPr="00E86E69">
        <w:rPr>
          <w:rFonts w:ascii="Times New Roman" w:hAnsi="Times New Roman" w:cs="Times New Roman"/>
          <w:lang w:val="en-GB"/>
        </w:rPr>
        <w:t xml:space="preserve"> performed</w:t>
      </w:r>
      <w:r w:rsidR="00352115" w:rsidRPr="00E86E69">
        <w:rPr>
          <w:rFonts w:ascii="Times New Roman" w:hAnsi="Times New Roman" w:cs="Times New Roman"/>
          <w:lang w:val="en-GB"/>
        </w:rPr>
        <w:t xml:space="preserve"> by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F600BF46-300B-4C0D-8E5A-61E319A70587&lt;/uuid&gt;&lt;priority&gt;11&lt;/priority&gt;&lt;publications&gt;&lt;publication&gt;&lt;uuid&gt;4CFA9A17-7FAC-497E-B941-8D397713E8AB&lt;/uuid&gt;&lt;volume&gt;21&lt;/volume&gt;&lt;doi&gt;10.1111/j.1751-8369.2002.tb00073.x&lt;/doi&gt;&lt;startpage&gt;167&lt;/startpage&gt;&lt;publication_date&gt;99200206001200000000220000&lt;/publication_date&gt;&lt;url&gt;http://www.polarresearch.net/index.php/polar/article/view/6480&lt;/url&gt;&lt;citekey&gt;Hop:2002jf&lt;/citekey&gt;&lt;type&gt;400&lt;/type&gt;&lt;title&gt;The marine ecosystem of Kongsfjorden, Svalbard&lt;/title&gt;&lt;number&gt;1&lt;/number&gt;&lt;subtype&gt;400&lt;/subtype&gt;&lt;endpage&gt;208&lt;/endpage&gt;&lt;bundle&gt;&lt;publication&gt;&lt;publisher&gt;Blackwell Publishing Ltd&lt;/publisher&gt;&lt;title&gt;Polar Research&lt;/title&gt;&lt;type&gt;-100&lt;/type&gt;&lt;subtype&gt;-100&lt;/subtype&gt;&lt;uuid&gt;96179495-0861-4F24-B871-519BE2FBA920&lt;/uuid&gt;&lt;/publication&gt;&lt;/bundle&gt;&lt;authors&gt;&lt;author&gt;&lt;firstName&gt;Haakon&lt;/firstName&gt;&lt;lastName&gt;Hop&lt;/lastName&gt;&lt;/author&gt;&lt;author&gt;&lt;firstName&gt;Tom&lt;/firstName&gt;&lt;lastName&gt;Pearson&lt;/lastName&gt;&lt;/author&gt;&lt;author&gt;&lt;firstName&gt;Else&lt;/firstName&gt;&lt;middleNames&gt;Nøst&lt;/middleNames&gt;&lt;lastName&gt;Hegseth&lt;/lastName&gt;&lt;/author&gt;&lt;author&gt;&lt;firstName&gt;Kit&lt;/firstName&gt;&lt;middleNames&gt;M&lt;/middleNames&gt;&lt;lastName&gt;Kovacs&lt;/lastName&gt;&lt;/author&gt;&lt;author&gt;&lt;firstName&gt;Christian&lt;/firstName&gt;&lt;lastName&gt;Wiencke&lt;/lastName&gt;&lt;/author&gt;&lt;author&gt;&lt;firstName&gt;Slawek&lt;/firstName&gt;&lt;lastName&gt;Kwasniewski&lt;/lastName&gt;&lt;/author&gt;&lt;author&gt;&lt;firstName&gt;Ketil&lt;/firstName&gt;&lt;lastName&gt;Eiane&lt;/lastName&gt;&lt;/author&gt;&lt;author&gt;&lt;firstName&gt;Fridtjof&lt;/firstName&gt;&lt;lastName&gt;Mehlum&lt;/lastName&gt;&lt;/author&gt;&lt;author&gt;&lt;firstName&gt;Bjørn&lt;/firstName&gt;&lt;lastName&gt;Gulliksen&lt;/lastName&gt;&lt;/author&gt;&lt;author&gt;&lt;firstName&gt;Maria&lt;/firstName&gt;&lt;lastName&gt;Wlodarska-Kowalczuk&lt;/lastName&gt;&lt;/author&gt;&lt;author&gt;&lt;firstName&gt;Christian&lt;/firstName&gt;&lt;lastName&gt;Lydersen&lt;/lastName&gt;&lt;/author&gt;&lt;author&gt;&lt;firstName&gt;Jan&lt;/firstName&gt;&lt;middleNames&gt;Marcin&lt;/middleNames&gt;&lt;lastName&gt;Weslawski&lt;/lastName&gt;&lt;/author&gt;&lt;author&gt;&lt;firstName&gt;Sabine&lt;/firstName&gt;&lt;lastName&gt;Cochrane&lt;/lastName&gt;&lt;/author&gt;&lt;author&gt;&lt;firstName&gt;Geir&lt;/firstName&gt;&lt;middleNames&gt;Wing&lt;/middleNames&gt;&lt;lastName&gt;Gabrielsen&lt;/lastName&gt;&lt;/author&gt;&lt;author&gt;&lt;firstName&gt;Raymond&lt;/firstName&gt;&lt;middleNames&gt;J G&lt;/middleNames&gt;&lt;lastName&gt;Leakey&lt;/lastName&gt;&lt;/author&gt;&lt;author&gt;&lt;firstName&gt;Ole&lt;/firstName&gt;&lt;middleNames&gt;Jørgen&lt;/middleNames&gt;&lt;lastName&gt;Lønne&lt;/lastName&gt;&lt;/author&gt;&lt;author&gt;&lt;firstName&gt;Marek&lt;/firstName&gt;&lt;lastName&gt;Zajaczkowski&lt;/lastName&gt;&lt;/author&gt;&lt;author&gt;&lt;firstName&gt;Stig&lt;/firstName&gt;&lt;lastName&gt;Falk-Petersen&lt;/lastName&gt;&lt;/author&gt;&lt;author&gt;&lt;firstName&gt;Mike&lt;/firstName&gt;&lt;lastName&gt;Kendall&lt;/lastName&gt;&lt;/author&gt;&lt;author&gt;&lt;firstName&gt;Sten-Åke&lt;/firstName&gt;&lt;lastName&gt;Wängberg&lt;/lastName&gt;&lt;/author&gt;&lt;author&gt;&lt;firstName&gt;Kai&lt;/firstName&gt;&lt;lastName&gt;Bischof&lt;/lastName&gt;&lt;/author&gt;&lt;author&gt;&lt;firstName&gt;Andrey&lt;/firstName&gt;&lt;middleNames&gt;Y&lt;/middleNames&gt;&lt;lastName&gt;Voronkov&lt;/lastName&gt;&lt;/author&gt;&lt;author&gt;&lt;firstName&gt;Nikolaj&lt;/firstName&gt;&lt;middleNames&gt;A&lt;/middleNames&gt;&lt;lastName&gt;Kovaltchouk&lt;/lastName&gt;&lt;/author&gt;&lt;author&gt;&lt;firstName&gt;Jozef&lt;/firstName&gt;&lt;lastName&gt;Wiktor&lt;/lastName&gt;&lt;/author&gt;&lt;author&gt;&lt;firstName&gt;Michael&lt;/firstName&gt;&lt;lastName&gt;Poltermann&lt;/lastName&gt;&lt;/author&gt;&lt;author&gt;&lt;firstName&gt;Guido&lt;/firstName&gt;&lt;lastName&gt;Prisco&lt;/lastName&gt;&lt;/author&gt;&lt;author&gt;&lt;firstName&gt;Carlo&lt;/firstName&gt;&lt;lastName&gt;Papucci&lt;/lastName&gt;&lt;/author&gt;&lt;author&gt;&lt;firstName&gt;Sebastian&lt;/firstName&gt;&lt;lastName&gt;Gerland&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71" w:author="P. Fischer" w:date="2017-01-09T16:38:00Z">
            <w:rPr>
              <w:rFonts w:ascii="Times New Roman" w:hAnsi="Times New Roman" w:cs="Times New Roman"/>
            </w:rPr>
          </w:rPrChange>
        </w:rPr>
        <w:t>Hop et al.</w:t>
      </w:r>
      <w:r w:rsidR="007B77AE" w:rsidRPr="00FE55A3">
        <w:rPr>
          <w:rFonts w:ascii="Times New Roman" w:hAnsi="Times New Roman" w:cs="Times New Roman"/>
          <w:lang w:val="en-US"/>
          <w:rPrChange w:id="72" w:author="P. Fischer" w:date="2017-01-09T16:38:00Z">
            <w:rPr>
              <w:rFonts w:ascii="Times New Roman" w:hAnsi="Times New Roman" w:cs="Times New Roman"/>
            </w:rPr>
          </w:rPrChange>
        </w:rPr>
        <w:t xml:space="preserve"> (</w:t>
      </w:r>
      <w:r w:rsidR="00ED2740" w:rsidRPr="00FE55A3">
        <w:rPr>
          <w:rFonts w:ascii="Times New Roman" w:hAnsi="Times New Roman" w:cs="Times New Roman"/>
          <w:lang w:val="en-US"/>
          <w:rPrChange w:id="73" w:author="P. Fischer" w:date="2017-01-09T16:38:00Z">
            <w:rPr>
              <w:rFonts w:ascii="Times New Roman" w:hAnsi="Times New Roman" w:cs="Times New Roman"/>
            </w:rPr>
          </w:rPrChange>
        </w:rPr>
        <w:t>2002)</w:t>
      </w:r>
      <w:r w:rsidR="008127D3" w:rsidRPr="00E86E69">
        <w:rPr>
          <w:rFonts w:ascii="Times New Roman" w:hAnsi="Times New Roman" w:cs="Times New Roman"/>
          <w:lang w:val="en-GB"/>
        </w:rPr>
        <w:fldChar w:fldCharType="end"/>
      </w:r>
      <w:r w:rsidR="00657FA5" w:rsidRPr="00E86E69">
        <w:rPr>
          <w:rFonts w:ascii="Times New Roman" w:hAnsi="Times New Roman" w:cs="Times New Roman"/>
          <w:lang w:val="en-GB"/>
        </w:rPr>
        <w:t xml:space="preserve"> and</w:t>
      </w:r>
      <w:r w:rsidR="00BE76EE" w:rsidRPr="00E86E69">
        <w:rPr>
          <w:rFonts w:ascii="Times New Roman" w:hAnsi="Times New Roman" w:cs="Times New Roman"/>
          <w:lang w:val="en-GB"/>
        </w:rPr>
        <w:t xml:space="preserve"> reveal</w:t>
      </w:r>
      <w:r w:rsidR="00657FA5" w:rsidRPr="00E86E69">
        <w:rPr>
          <w:rFonts w:ascii="Times New Roman" w:hAnsi="Times New Roman" w:cs="Times New Roman"/>
          <w:lang w:val="en-GB"/>
        </w:rPr>
        <w:t>ed approximately</w:t>
      </w:r>
      <w:r w:rsidR="00BE76EE" w:rsidRPr="00E86E69">
        <w:rPr>
          <w:rFonts w:ascii="Times New Roman" w:hAnsi="Times New Roman" w:cs="Times New Roman"/>
          <w:lang w:val="en-GB"/>
        </w:rPr>
        <w:t xml:space="preserve"> </w:t>
      </w:r>
      <w:r w:rsidR="00CF1815" w:rsidRPr="00E86E69">
        <w:rPr>
          <w:rFonts w:ascii="Times New Roman" w:hAnsi="Times New Roman" w:cs="Times New Roman"/>
          <w:lang w:val="en-GB"/>
        </w:rPr>
        <w:t>34 zooplan</w:t>
      </w:r>
      <w:ins w:id="74" w:author="P. Fischer" w:date="2017-01-09T17:06:00Z">
        <w:r w:rsidR="00B5592A">
          <w:rPr>
            <w:rFonts w:ascii="Times New Roman" w:hAnsi="Times New Roman" w:cs="Times New Roman"/>
            <w:lang w:val="en-GB"/>
          </w:rPr>
          <w:t>k</w:t>
        </w:r>
      </w:ins>
      <w:del w:id="75" w:author="P. Fischer" w:date="2017-01-09T17:06:00Z">
        <w:r w:rsidR="00CF1815" w:rsidRPr="00E86E69" w:rsidDel="00B5592A">
          <w:rPr>
            <w:rFonts w:ascii="Times New Roman" w:hAnsi="Times New Roman" w:cs="Times New Roman"/>
            <w:lang w:val="en-GB"/>
          </w:rPr>
          <w:delText>c</w:delText>
        </w:r>
      </w:del>
      <w:r w:rsidR="00CF1815" w:rsidRPr="00E86E69">
        <w:rPr>
          <w:rFonts w:ascii="Times New Roman" w:hAnsi="Times New Roman" w:cs="Times New Roman"/>
          <w:lang w:val="en-GB"/>
        </w:rPr>
        <w:t>ton taxa</w:t>
      </w:r>
      <w:r w:rsidR="00AC1CFD" w:rsidRPr="00E86E69">
        <w:rPr>
          <w:rFonts w:ascii="Times New Roman" w:hAnsi="Times New Roman" w:cs="Times New Roman"/>
          <w:lang w:val="en-GB"/>
        </w:rPr>
        <w:t xml:space="preserve">, </w:t>
      </w:r>
      <w:r w:rsidR="00CF1815" w:rsidRPr="00E86E69">
        <w:rPr>
          <w:rFonts w:ascii="Times New Roman" w:hAnsi="Times New Roman" w:cs="Times New Roman"/>
          <w:lang w:val="en-GB"/>
        </w:rPr>
        <w:t>between 2</w:t>
      </w:r>
      <w:r w:rsidR="003B2A9A" w:rsidRPr="00E86E69">
        <w:rPr>
          <w:rFonts w:ascii="Times New Roman" w:hAnsi="Times New Roman" w:cs="Times New Roman"/>
          <w:lang w:val="en-GB"/>
        </w:rPr>
        <w:t>9</w:t>
      </w:r>
      <w:r w:rsidR="00CF1815" w:rsidRPr="00E86E69">
        <w:rPr>
          <w:rFonts w:ascii="Times New Roman" w:hAnsi="Times New Roman" w:cs="Times New Roman"/>
          <w:lang w:val="en-GB"/>
        </w:rPr>
        <w:t xml:space="preserve"> and </w:t>
      </w:r>
      <w:r w:rsidR="003B2A9A" w:rsidRPr="00E86E69">
        <w:rPr>
          <w:rFonts w:ascii="Times New Roman" w:hAnsi="Times New Roman" w:cs="Times New Roman"/>
          <w:lang w:val="en-GB"/>
        </w:rPr>
        <w:t xml:space="preserve">396 </w:t>
      </w:r>
      <w:proofErr w:type="spellStart"/>
      <w:r w:rsidR="003B2A9A" w:rsidRPr="00E86E69">
        <w:rPr>
          <w:rFonts w:ascii="Times New Roman" w:hAnsi="Times New Roman" w:cs="Times New Roman"/>
          <w:lang w:val="en-GB"/>
        </w:rPr>
        <w:t>macrozoobenthos</w:t>
      </w:r>
      <w:proofErr w:type="spellEnd"/>
      <w:r w:rsidR="003B2A9A" w:rsidRPr="00E86E69">
        <w:rPr>
          <w:rFonts w:ascii="Times New Roman" w:hAnsi="Times New Roman" w:cs="Times New Roman"/>
          <w:lang w:val="en-GB"/>
        </w:rPr>
        <w:t xml:space="preserve"> species </w:t>
      </w:r>
      <w:r w:rsidR="00AC1CFD" w:rsidRPr="00E86E69">
        <w:rPr>
          <w:rFonts w:ascii="Times New Roman" w:hAnsi="Times New Roman" w:cs="Times New Roman"/>
          <w:lang w:val="en-GB"/>
        </w:rPr>
        <w:t>as well as approximately 30 fish species in the fjord system in total</w:t>
      </w:r>
      <w:r w:rsidR="003B2A9A" w:rsidRPr="00E86E69">
        <w:rPr>
          <w:rFonts w:ascii="Times New Roman" w:hAnsi="Times New Roman" w:cs="Times New Roman"/>
          <w:lang w:val="en-GB"/>
        </w:rPr>
        <w:t xml:space="preserve"> depending on the type of substratum</w:t>
      </w:r>
      <w:r w:rsidR="00AC1CFD" w:rsidRPr="00E86E69">
        <w:rPr>
          <w:rFonts w:ascii="Times New Roman" w:hAnsi="Times New Roman" w:cs="Times New Roman"/>
          <w:lang w:val="en-GB"/>
        </w:rPr>
        <w:t xml:space="preserve">. </w:t>
      </w:r>
      <w:r w:rsidR="000655D6" w:rsidRPr="00E86E69">
        <w:rPr>
          <w:rFonts w:ascii="Times New Roman" w:hAnsi="Times New Roman" w:cs="Times New Roman"/>
          <w:lang w:val="en-GB"/>
        </w:rPr>
        <w:t xml:space="preserve">Most of these data have been sampled during intense summer campaigns with ship-supported sampling methods or by </w:t>
      </w:r>
      <w:r w:rsidR="000A13F5" w:rsidRPr="00E86E69">
        <w:rPr>
          <w:rFonts w:ascii="Times New Roman" w:hAnsi="Times New Roman" w:cs="Times New Roman"/>
          <w:lang w:val="en-GB"/>
        </w:rPr>
        <w:t xml:space="preserve">occasional </w:t>
      </w:r>
      <w:r w:rsidR="000655D6" w:rsidRPr="00E86E69">
        <w:rPr>
          <w:rFonts w:ascii="Times New Roman" w:hAnsi="Times New Roman" w:cs="Times New Roman"/>
          <w:lang w:val="en-GB"/>
        </w:rPr>
        <w:t xml:space="preserve">SCUBA diving </w:t>
      </w:r>
      <w:r w:rsidR="000A13F5" w:rsidRPr="00E86E69">
        <w:rPr>
          <w:rFonts w:ascii="Times New Roman" w:hAnsi="Times New Roman" w:cs="Times New Roman"/>
          <w:lang w:val="en-GB"/>
        </w:rPr>
        <w:t xml:space="preserve">operations </w:t>
      </w:r>
      <w:r w:rsidR="000655D6" w:rsidRPr="00E86E69">
        <w:rPr>
          <w:rFonts w:ascii="Times New Roman" w:hAnsi="Times New Roman" w:cs="Times New Roman"/>
          <w:lang w:val="en-GB"/>
        </w:rPr>
        <w:t>at different sites of the fjord</w:t>
      </w:r>
      <w:r w:rsidR="00E63759" w:rsidRPr="00E86E69">
        <w:rPr>
          <w:rFonts w:ascii="Times New Roman" w:hAnsi="Times New Roman" w:cs="Times New Roman"/>
          <w:lang w:val="en-GB"/>
        </w:rPr>
        <w:t>. Although</w:t>
      </w:r>
      <w:r w:rsidR="000A13F5" w:rsidRPr="00E86E69">
        <w:rPr>
          <w:rFonts w:ascii="Times New Roman" w:hAnsi="Times New Roman" w:cs="Times New Roman"/>
          <w:lang w:val="en-GB"/>
        </w:rPr>
        <w:t xml:space="preserve"> these datasets are</w:t>
      </w:r>
      <w:r w:rsidR="000655D6" w:rsidRPr="00E86E69">
        <w:rPr>
          <w:rFonts w:ascii="Times New Roman" w:hAnsi="Times New Roman" w:cs="Times New Roman"/>
          <w:lang w:val="en-GB"/>
        </w:rPr>
        <w:t xml:space="preserve"> highly valuable</w:t>
      </w:r>
      <w:r w:rsidR="000A13F5" w:rsidRPr="00E86E69">
        <w:rPr>
          <w:rFonts w:ascii="Times New Roman" w:hAnsi="Times New Roman" w:cs="Times New Roman"/>
          <w:lang w:val="en-GB"/>
        </w:rPr>
        <w:t>, they are mainly restricted to the polar summer when light is available and sampling can be</w:t>
      </w:r>
      <w:r w:rsidR="00E63759" w:rsidRPr="00E86E69">
        <w:rPr>
          <w:rFonts w:ascii="Times New Roman" w:hAnsi="Times New Roman" w:cs="Times New Roman"/>
          <w:lang w:val="en-GB"/>
        </w:rPr>
        <w:t xml:space="preserve"> performed</w:t>
      </w:r>
      <w:r w:rsidR="000A13F5" w:rsidRPr="00E86E69">
        <w:rPr>
          <w:rFonts w:ascii="Times New Roman" w:hAnsi="Times New Roman" w:cs="Times New Roman"/>
          <w:lang w:val="en-GB"/>
        </w:rPr>
        <w:t xml:space="preserve"> on a regular basis. </w:t>
      </w:r>
      <w:r w:rsidR="00DC1221" w:rsidRPr="00E86E69">
        <w:rPr>
          <w:rFonts w:ascii="Times New Roman" w:hAnsi="Times New Roman" w:cs="Times New Roman"/>
          <w:lang w:val="en-GB"/>
        </w:rPr>
        <w:t xml:space="preserve">A systematic </w:t>
      </w:r>
      <w:r w:rsidR="000A13F5" w:rsidRPr="00E86E69">
        <w:rPr>
          <w:rFonts w:ascii="Times New Roman" w:hAnsi="Times New Roman" w:cs="Times New Roman"/>
          <w:lang w:val="en-GB"/>
        </w:rPr>
        <w:t>year round assessment of the fjord</w:t>
      </w:r>
      <w:r w:rsidR="000B2791" w:rsidRPr="00E86E69">
        <w:rPr>
          <w:rFonts w:ascii="Times New Roman" w:hAnsi="Times New Roman" w:cs="Times New Roman"/>
          <w:lang w:val="en-GB"/>
        </w:rPr>
        <w:t xml:space="preserve"> community, especially </w:t>
      </w:r>
      <w:r w:rsidR="000A13F5" w:rsidRPr="00E86E69">
        <w:rPr>
          <w:rFonts w:ascii="Times New Roman" w:hAnsi="Times New Roman" w:cs="Times New Roman"/>
          <w:lang w:val="en-GB"/>
        </w:rPr>
        <w:t xml:space="preserve">of </w:t>
      </w:r>
      <w:r w:rsidR="000B2791" w:rsidRPr="00E86E69">
        <w:rPr>
          <w:rFonts w:ascii="Times New Roman" w:hAnsi="Times New Roman" w:cs="Times New Roman"/>
          <w:lang w:val="en-GB"/>
        </w:rPr>
        <w:t>the shallow water habitats</w:t>
      </w:r>
      <w:r w:rsidR="00452B8F" w:rsidRPr="00E86E69">
        <w:rPr>
          <w:rFonts w:ascii="Times New Roman" w:hAnsi="Times New Roman" w:cs="Times New Roman"/>
          <w:lang w:val="en-GB"/>
        </w:rPr>
        <w:t>,</w:t>
      </w:r>
      <w:r w:rsidR="000B2791" w:rsidRPr="00E86E69">
        <w:rPr>
          <w:rFonts w:ascii="Times New Roman" w:hAnsi="Times New Roman" w:cs="Times New Roman"/>
          <w:lang w:val="en-GB"/>
        </w:rPr>
        <w:t xml:space="preserve"> which are </w:t>
      </w:r>
      <w:r w:rsidR="00452B8F" w:rsidRPr="00E86E69">
        <w:rPr>
          <w:rFonts w:ascii="Times New Roman" w:hAnsi="Times New Roman" w:cs="Times New Roman"/>
          <w:lang w:val="en-GB"/>
        </w:rPr>
        <w:t xml:space="preserve">well known as </w:t>
      </w:r>
      <w:r w:rsidR="000B2791" w:rsidRPr="00E86E69">
        <w:rPr>
          <w:rFonts w:ascii="Times New Roman" w:hAnsi="Times New Roman" w:cs="Times New Roman"/>
          <w:lang w:val="en-GB"/>
        </w:rPr>
        <w:t xml:space="preserve">most important as spawning, hatching and </w:t>
      </w:r>
      <w:r w:rsidR="00452B8F" w:rsidRPr="00E86E69">
        <w:rPr>
          <w:rFonts w:ascii="Times New Roman" w:hAnsi="Times New Roman" w:cs="Times New Roman"/>
          <w:lang w:val="en-GB"/>
        </w:rPr>
        <w:t xml:space="preserve">nursery grounds for </w:t>
      </w:r>
      <w:r w:rsidR="000B2791" w:rsidRPr="00E86E69">
        <w:rPr>
          <w:rFonts w:ascii="Times New Roman" w:hAnsi="Times New Roman" w:cs="Times New Roman"/>
          <w:lang w:val="en-GB"/>
        </w:rPr>
        <w:t xml:space="preserve">juvenile </w:t>
      </w:r>
      <w:r w:rsidR="00452B8F" w:rsidRPr="00E86E69">
        <w:rPr>
          <w:rFonts w:ascii="Times New Roman" w:hAnsi="Times New Roman" w:cs="Times New Roman"/>
          <w:lang w:val="en-GB"/>
        </w:rPr>
        <w:t xml:space="preserve">specimen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EB2C2326-C7FC-44BE-A9E9-E29B852710A3&lt;/uuid&gt;&lt;priority&gt;12&lt;/priority&gt;&lt;publications&gt;&lt;publication&gt;&lt;volume&gt;111&lt;/volume&gt;&lt;publication_date&gt;99197705001200000000220000&lt;/publication_date&gt;&lt;number&gt;979&lt;/number&gt;&lt;doi&gt;10.1086/283184&lt;/doi&gt;&lt;startpage&gt;553&lt;/startpage&gt;&lt;title&gt;Species Packing and Niche Complementarity in Three Sunfishes&lt;/title&gt;&lt;uuid&gt;7621E1B4-C308-45B1-94BD-2F3700AE95D5&lt;/uuid&gt;&lt;subtype&gt;400&lt;/subtype&gt;&lt;endpage&gt;578&lt;/endpage&gt;&lt;type&gt;400&lt;/type&gt;&lt;url&gt;http://www.journals.uchicago.edu/doi/10.1086/283184&lt;/url&gt;&lt;bundle&gt;&lt;publication&gt;&lt;title&gt;American Naturalist&lt;/title&gt;&lt;type&gt;-100&lt;/type&gt;&lt;subtype&gt;-100&lt;/subtype&gt;&lt;uuid&gt;5FF55B81-A3F1-4875-9A69-852D9126BB95&lt;/uuid&gt;&lt;/publication&gt;&lt;/bundle&gt;&lt;authors&gt;&lt;author&gt;&lt;firstName&gt;Earl&lt;/firstName&gt;&lt;middleNames&gt;E&lt;/middleNames&gt;&lt;lastName&gt;Werner&lt;/lastName&gt;&lt;/author&gt;&lt;/authors&gt;&lt;/publication&gt;&lt;publication&gt;&lt;volume&gt;140&lt;/volume&gt;&lt;number&gt;1&lt;/number&gt;&lt;subtitle&gt;Archiv Fur Hydrobiologie&lt;/subtitle&gt;&lt;startpage&gt;91&lt;/startpage&gt;&lt;title&gt;Spatial distribution of littoral fish species in a large European lake, Lake Constance, Germany&lt;/title&gt;&lt;uuid&gt;3D899E3A-7057-4CB7-8A51-418A6CF68871&lt;/uuid&gt;&lt;subtype&gt;400&lt;/subtype&gt;&lt;endpage&gt;116&lt;/endpage&gt;&lt;type&gt;400&lt;/type&gt;&lt;citekey&gt;Fischer:1997wq&lt;/citekey&gt;&lt;publication_date&gt;99199707001200000000220000&lt;/publication_date&gt;&lt;bundle&gt;&lt;publication&gt;&lt;title&gt;Archiv Fur Hydrobiologie&lt;/title&gt;&lt;type&gt;-100&lt;/type&gt;&lt;subtype&gt;-100&lt;/subtype&gt;&lt;uuid&gt;E2718BF9-13BA-4D1D-90BC-A0C6A20840C0&lt;/uuid&gt;&lt;/publication&gt;&lt;/bundle&gt;&lt;authors&gt;&lt;author&gt;&lt;firstName&gt;P&lt;/firstName&gt;&lt;lastName&gt;Fischer&lt;/lastName&gt;&lt;/author&gt;&lt;author&gt;&lt;firstName&gt;R&lt;/firstName&gt;&lt;lastName&gt;Eckmann&lt;/lastName&gt;&lt;/author&gt;&lt;/authors&gt;&lt;/publication&gt;&lt;publication&gt;&lt;uuid&gt;3CEBA168-6BD1-497C-8C60-2AE0519F1E6A&lt;/uuid&gt;&lt;volume&gt;139&lt;/volume&gt;&lt;startpage&gt;433&lt;/startpage&gt;&lt;subtitle&gt;Archiv Fur Hydrobiologie&lt;/subtitle&gt;&lt;publication_date&gt;99199706001200000000220000&lt;/publication_date&gt;&lt;citekey&gt;Fischer:1997vf&lt;/citekey&gt;&lt;type&gt;400&lt;/type&gt;&lt;title&gt;Seasonal changes in fish abundance, biomass and species richness in the littoral zone of a large European lake, Lake Constance, Germany&lt;/title&gt;&lt;institution&gt;Fischer, P, UNIV KONSTANZ, INST LIMNOL, MAINAUSTR 212, D-78464 CONSTANCE, GERMANY.&lt;/institution&gt;&lt;number&gt;4&lt;/number&gt;&lt;subtype&gt;400&lt;/subtype&gt;&lt;endpage&gt;448&lt;/endpage&gt;&lt;bundle&gt;&lt;publication&gt;&lt;title&gt;Archiv Fur Hydrobiologie&lt;/title&gt;&lt;type&gt;-100&lt;/type&gt;&lt;subtype&gt;-100&lt;/subtype&gt;&lt;uuid&gt;E2718BF9-13BA-4D1D-90BC-A0C6A20840C0&lt;/uuid&gt;&lt;/publication&gt;&lt;/bundle&gt;&lt;authors&gt;&lt;author&gt;&lt;firstName&gt;P&lt;/firstName&gt;&lt;lastName&gt;Fischer&lt;/lastName&gt;&lt;/author&gt;&lt;author&gt;&lt;firstName&gt;R&lt;/firstName&gt;&lt;lastName&gt;Eckmann&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76" w:author="P. Fischer" w:date="2017-01-09T16:38:00Z">
            <w:rPr>
              <w:rFonts w:ascii="Times New Roman" w:hAnsi="Times New Roman" w:cs="Times New Roman"/>
            </w:rPr>
          </w:rPrChange>
        </w:rPr>
        <w:t>(Fischer and Eckmann, 1997b; 1997a; Werner, 1977)</w:t>
      </w:r>
      <w:r w:rsidR="008127D3" w:rsidRPr="00E86E69">
        <w:rPr>
          <w:rFonts w:ascii="Times New Roman" w:hAnsi="Times New Roman" w:cs="Times New Roman"/>
          <w:lang w:val="en-GB"/>
        </w:rPr>
        <w:fldChar w:fldCharType="end"/>
      </w:r>
      <w:r w:rsidR="00657FA5" w:rsidRPr="00E86E69">
        <w:rPr>
          <w:rFonts w:ascii="Times New Roman" w:hAnsi="Times New Roman" w:cs="Times New Roman"/>
          <w:lang w:val="en-GB"/>
        </w:rPr>
        <w:t>,</w:t>
      </w:r>
      <w:r w:rsidR="006726D2" w:rsidRPr="00E86E69">
        <w:rPr>
          <w:rFonts w:ascii="Times New Roman" w:hAnsi="Times New Roman" w:cs="Times New Roman"/>
          <w:lang w:val="en-GB"/>
        </w:rPr>
        <w:t xml:space="preserve"> is </w:t>
      </w:r>
      <w:r w:rsidR="000A13F5" w:rsidRPr="00E86E69">
        <w:rPr>
          <w:rFonts w:ascii="Times New Roman" w:hAnsi="Times New Roman" w:cs="Times New Roman"/>
          <w:lang w:val="en-GB"/>
        </w:rPr>
        <w:t xml:space="preserve">missing. </w:t>
      </w:r>
    </w:p>
    <w:p w14:paraId="7B574057" w14:textId="77777777" w:rsidR="00DD2A31" w:rsidRPr="00B5592A" w:rsidRDefault="00B6123B">
      <w:pPr>
        <w:spacing w:line="360" w:lineRule="auto"/>
        <w:rPr>
          <w:rFonts w:ascii="Times New Roman" w:hAnsi="Times New Roman" w:cs="Times New Roman"/>
          <w:lang w:val="en-GB"/>
        </w:rPr>
        <w:pPrChange w:id="77" w:author="P. Fischer" w:date="2017-01-09T20:10:00Z">
          <w:pPr>
            <w:widowControl w:val="0"/>
            <w:tabs>
              <w:tab w:val="left" w:pos="220"/>
              <w:tab w:val="left" w:pos="720"/>
            </w:tabs>
            <w:autoSpaceDE w:val="0"/>
            <w:autoSpaceDN w:val="0"/>
            <w:adjustRightInd w:val="0"/>
            <w:spacing w:after="240" w:line="360" w:lineRule="auto"/>
          </w:pPr>
        </w:pPrChange>
      </w:pPr>
      <w:r w:rsidRPr="00E86E69">
        <w:rPr>
          <w:rFonts w:ascii="Times New Roman" w:hAnsi="Times New Roman" w:cs="Times New Roman"/>
          <w:lang w:val="en-GB"/>
        </w:rPr>
        <w:t xml:space="preserve">Thorough assessments </w:t>
      </w:r>
      <w:r w:rsidR="00C753D3" w:rsidRPr="00E86E69">
        <w:rPr>
          <w:rFonts w:ascii="Times New Roman" w:hAnsi="Times New Roman" w:cs="Times New Roman"/>
          <w:lang w:val="en-GB"/>
        </w:rPr>
        <w:t xml:space="preserve">especially </w:t>
      </w:r>
      <w:r w:rsidRPr="00E86E69">
        <w:rPr>
          <w:rFonts w:ascii="Times New Roman" w:hAnsi="Times New Roman" w:cs="Times New Roman"/>
          <w:lang w:val="en-GB"/>
        </w:rPr>
        <w:t xml:space="preserve">of </w:t>
      </w:r>
      <w:r w:rsidR="00B4584A" w:rsidRPr="00E86E69">
        <w:rPr>
          <w:rFonts w:ascii="Times New Roman" w:hAnsi="Times New Roman" w:cs="Times New Roman"/>
          <w:lang w:val="en-GB"/>
        </w:rPr>
        <w:t xml:space="preserve">higher tropic levels </w:t>
      </w:r>
      <w:r w:rsidR="000F1CCC" w:rsidRPr="00E86E69">
        <w:rPr>
          <w:rFonts w:ascii="Times New Roman" w:hAnsi="Times New Roman" w:cs="Times New Roman"/>
          <w:lang w:val="en-GB"/>
        </w:rPr>
        <w:t xml:space="preserve">such as </w:t>
      </w:r>
      <w:r w:rsidR="00C753D3" w:rsidRPr="00E86E69">
        <w:rPr>
          <w:rFonts w:ascii="Times New Roman" w:hAnsi="Times New Roman" w:cs="Times New Roman"/>
          <w:lang w:val="en-GB"/>
        </w:rPr>
        <w:t>fish and macroinvertebrate</w:t>
      </w:r>
      <w:r w:rsidR="00B4584A" w:rsidRPr="00E86E69">
        <w:rPr>
          <w:rFonts w:ascii="Times New Roman" w:hAnsi="Times New Roman" w:cs="Times New Roman"/>
          <w:lang w:val="en-GB"/>
        </w:rPr>
        <w:t>s</w:t>
      </w:r>
      <w:r w:rsidR="00C753D3" w:rsidRPr="00E86E69">
        <w:rPr>
          <w:rFonts w:ascii="Times New Roman" w:hAnsi="Times New Roman" w:cs="Times New Roman"/>
          <w:lang w:val="en-GB"/>
        </w:rPr>
        <w:t xml:space="preserve"> are</w:t>
      </w:r>
      <w:r w:rsidRPr="00E86E69">
        <w:rPr>
          <w:rFonts w:ascii="Times New Roman" w:hAnsi="Times New Roman" w:cs="Times New Roman"/>
          <w:lang w:val="en-GB"/>
        </w:rPr>
        <w:t xml:space="preserve"> </w:t>
      </w:r>
      <w:r w:rsidR="00B4584A" w:rsidRPr="00E86E69">
        <w:rPr>
          <w:rFonts w:ascii="Times New Roman" w:hAnsi="Times New Roman" w:cs="Times New Roman"/>
          <w:lang w:val="en-GB"/>
        </w:rPr>
        <w:t xml:space="preserve">demanding </w:t>
      </w:r>
      <w:r w:rsidRPr="00E86E69">
        <w:rPr>
          <w:rFonts w:ascii="Times New Roman" w:hAnsi="Times New Roman" w:cs="Times New Roman"/>
          <w:lang w:val="en-GB"/>
        </w:rPr>
        <w:t xml:space="preserve">already in northern temperate non-polar waters because of the </w:t>
      </w:r>
      <w:r w:rsidR="00C753D3" w:rsidRPr="00E86E69">
        <w:rPr>
          <w:rFonts w:ascii="Times New Roman" w:hAnsi="Times New Roman" w:cs="Times New Roman"/>
          <w:lang w:val="en-GB"/>
        </w:rPr>
        <w:t xml:space="preserve">required logistics, methods and men-power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B05E2AEF-81BD-4EAF-920A-E2C5068CC922&lt;/uuid&gt;&lt;priority&gt;13&lt;/priority&gt;&lt;publications&gt;&lt;publication&gt;&lt;uuid&gt;ECDCCAF3-BA75-4257-844F-AC8F09AFB787&lt;/uuid&gt;&lt;volume&gt;92&lt;/volume&gt;&lt;accepted_date&gt;99201308191200000000222000&lt;/accepted_date&gt;&lt;doi&gt;10.1016/j.marenvres.2013.08.011&lt;/doi&gt;&lt;startpage&gt;52&lt;/startpage&gt;&lt;revision_date&gt;99201308151200000000222000&lt;/revision_date&gt;&lt;publication_date&gt;99201312001200000000220000&lt;/publication_date&gt;&lt;url&gt;http://linkinghub.elsevier.com/retrieve/pii/S0141113613001451&lt;/url&gt;&lt;citekey&gt;Wehkamp:2013fi&lt;/citekey&gt;&lt;type&gt;400&lt;/type&gt;&lt;title&gt;The impact of coastal defence structures (tetrapods) on decapod crustaceans in the southern North Sea.&lt;/title&gt;&lt;submission_date&gt;99201303191200000000222000&lt;/submission_date&gt;&lt;institution&gt;Biologische Anstalt Helgoland, Center for Scientific Diving, Alfred-Wegener-Institut Helmholtz-Zentrum für Polar- und Meeresforschung, Kurpromenade 207, D 27498 Helgoland, Germany. Electronic address: stephanie.wehkamp@hotmail.de.&lt;/institution&gt;&lt;subtype&gt;400&lt;/subtype&gt;&lt;endpage&gt;60&lt;/endpage&gt;&lt;bundle&gt;&lt;publication&gt;&lt;publisher&gt;Elsevier Ltd&lt;/publisher&gt;&lt;title&gt;Marine Environmental Research&lt;/title&gt;&lt;type&gt;-100&lt;/type&gt;&lt;subtype&gt;-100&lt;/subtype&gt;&lt;uuid&gt;AAE95FB6-2A07-44E1-A684-6CF7882A84FF&lt;/uuid&gt;&lt;/publication&gt;&lt;/bundle&gt;&lt;authors&gt;&lt;author&gt;&lt;firstName&gt;Stephanie&lt;/firstName&gt;&lt;lastName&gt;Wehkamp&lt;/lastName&gt;&lt;/author&gt;&lt;author&gt;&lt;firstName&gt;Philipp&lt;/firstName&gt;&lt;lastName&gt;Fischer&lt;/lastName&gt;&lt;/author&gt;&lt;/authors&gt;&lt;/publication&gt;&lt;publication&gt;&lt;uuid&gt;C7EBC74D-B25D-4D66-9BB3-EBF685E7DF5A&lt;/uuid&gt;&lt;volume&gt;67&lt;/volume&gt;&lt;doi&gt;10.1007/s10152-012-0304-5&lt;/doi&gt;&lt;subtitle&gt;Helgoland Marine Research&lt;/subtitle&gt;&lt;startpage&gt;59&lt;/startpage&gt;&lt;publication_date&gt;992013000012000000002100002013/03/01&lt;/publication_date&gt;&lt;url&gt;http://dx.doi.org/10.1007/s10152-012-0304-5&lt;/url&gt;&lt;citekey&gt;Wehkamp:2013gja&lt;/citekey&gt;&lt;type&gt;400&lt;/type&gt;&lt;title&gt;Impact of hard-bottom substrata on the small-scale distribution of fish and decapods in shallow subtidal temperate waters&lt;/title&gt;&lt;publisher&gt;Springer-Verlag&lt;/publisher&gt;&lt;number&gt;1&lt;/number&gt;&lt;subtype&gt;400&lt;/subtype&gt;&lt;endpage&gt;72&lt;/endpage&gt;&lt;bundle&gt;&lt;publication&gt;&lt;publisher&gt;Springer-Verlag&lt;/publisher&gt;&lt;title&gt;Helgoland Marine Research&lt;/title&gt;&lt;type&gt;-100&lt;/type&gt;&lt;subtype&gt;-100&lt;/subtype&gt;&lt;uuid&gt;38C08C06-23E8-4E22-84CE-58435C262299&lt;/uuid&gt;&lt;/publication&gt;&lt;/bundle&gt;&lt;authors&gt;&lt;author&gt;&lt;firstName&gt;Stephanie&lt;/firstName&gt;&lt;lastName&gt;Wehkamp&lt;/lastName&gt;&lt;/author&gt;&lt;author&gt;&lt;firstName&gt;Philipp&lt;/firstName&gt;&lt;lastName&gt;Fischer&lt;/lastName&gt;&lt;/author&gt;&lt;/authors&gt;&lt;/publication&gt;&lt;publication&gt;&lt;uuid&gt;332DE154-9136-4380-8DBA-7FFEB0E64C21&lt;/uuid&gt;&lt;volume&gt;83&lt;/volume&gt;&lt;doi&gt;10.1016/j.marenvres.2012.10.013&lt;/doi&gt;&lt;subtitle&gt;Marine Environmental Research&lt;/subtitle&gt;&lt;startpage&gt;82&lt;/startpage&gt;&lt;publication_date&gt;99201300001200000000200000&lt;/publication_date&gt;&lt;url&gt;http://www.sciencedirect.com/science/article/pii/S0141113612002097&lt;/url&gt;&lt;citekey&gt;Wehkamp:2013fwb&lt;/citekey&gt;&lt;type&gt;400&lt;/type&gt;&lt;title&gt;Impact of coastal defence structures (tetrapods) on a demersal hard-bottom fish community in the southern North Sea&lt;/title&gt;&lt;number&gt;0&lt;/number&gt;&lt;subtype&gt;400&lt;/subtype&gt;&lt;endpage&gt;92&lt;/endpage&gt;&lt;bundle&gt;&lt;publication&gt;&lt;publisher&gt;Elsevier Ltd&lt;/publisher&gt;&lt;title&gt;Marine Environmental Research&lt;/title&gt;&lt;type&gt;-100&lt;/type&gt;&lt;subtype&gt;-100&lt;/subtype&gt;&lt;uuid&gt;AAE95FB6-2A07-44E1-A684-6CF7882A84FF&lt;/uuid&gt;&lt;/publication&gt;&lt;/bundle&gt;&lt;authors&gt;&lt;author&gt;&lt;firstName&gt;Stephanie&lt;/firstName&gt;&lt;lastName&gt;Wehkamp&lt;/lastName&gt;&lt;/author&gt;&lt;author&gt;&lt;firstName&gt;Philipp&lt;/firstName&gt;&lt;lastName&gt;Fischer&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B5592A">
        <w:rPr>
          <w:rFonts w:ascii="Times New Roman" w:hAnsi="Times New Roman" w:cs="Times New Roman"/>
          <w:lang w:val="en-GB"/>
          <w:rPrChange w:id="78" w:author="P. Fischer" w:date="2017-01-09T17:11:00Z">
            <w:rPr>
              <w:rFonts w:ascii="Times New Roman" w:hAnsi="Times New Roman" w:cs="Times New Roman"/>
            </w:rPr>
          </w:rPrChange>
        </w:rPr>
        <w:t>(Wehkamp and Fischer, 2013c; 2013b; 2013a)</w:t>
      </w:r>
      <w:r w:rsidR="008127D3" w:rsidRPr="00E86E69">
        <w:rPr>
          <w:rFonts w:ascii="Times New Roman" w:hAnsi="Times New Roman" w:cs="Times New Roman"/>
          <w:lang w:val="en-GB"/>
        </w:rPr>
        <w:fldChar w:fldCharType="end"/>
      </w:r>
      <w:r w:rsidR="00B4584A" w:rsidRPr="00E86E69">
        <w:rPr>
          <w:rFonts w:ascii="Times New Roman" w:hAnsi="Times New Roman" w:cs="Times New Roman"/>
          <w:lang w:val="en-GB"/>
        </w:rPr>
        <w:t xml:space="preserve">. In </w:t>
      </w:r>
      <w:ins w:id="79" w:author="P. Fischer" w:date="2017-01-09T16:56:00Z">
        <w:r w:rsidR="00583FCE">
          <w:rPr>
            <w:rFonts w:ascii="Times New Roman" w:hAnsi="Times New Roman" w:cs="Times New Roman"/>
            <w:lang w:val="en-GB"/>
          </w:rPr>
          <w:t>A</w:t>
        </w:r>
      </w:ins>
      <w:del w:id="80" w:author="P. Fischer" w:date="2017-01-09T16:56:00Z">
        <w:r w:rsidR="00B4584A" w:rsidRPr="00E86E69" w:rsidDel="00583FCE">
          <w:rPr>
            <w:rFonts w:ascii="Times New Roman" w:hAnsi="Times New Roman" w:cs="Times New Roman"/>
            <w:lang w:val="en-GB"/>
          </w:rPr>
          <w:delText>a</w:delText>
        </w:r>
      </w:del>
      <w:r w:rsidR="00B4584A" w:rsidRPr="00E86E69">
        <w:rPr>
          <w:rFonts w:ascii="Times New Roman" w:hAnsi="Times New Roman" w:cs="Times New Roman"/>
          <w:lang w:val="en-GB"/>
        </w:rPr>
        <w:t>rctic waters</w:t>
      </w:r>
      <w:r w:rsidRPr="00E86E69">
        <w:rPr>
          <w:rFonts w:ascii="Times New Roman" w:hAnsi="Times New Roman" w:cs="Times New Roman"/>
          <w:lang w:val="en-GB"/>
        </w:rPr>
        <w:t xml:space="preserve"> with the </w:t>
      </w:r>
      <w:r w:rsidR="00B4584A" w:rsidRPr="00E86E69">
        <w:rPr>
          <w:rFonts w:ascii="Times New Roman" w:hAnsi="Times New Roman" w:cs="Times New Roman"/>
          <w:lang w:val="en-GB"/>
        </w:rPr>
        <w:t xml:space="preserve">even harsher conditions </w:t>
      </w:r>
      <w:r w:rsidRPr="00E86E69">
        <w:rPr>
          <w:rFonts w:ascii="Times New Roman" w:hAnsi="Times New Roman" w:cs="Times New Roman"/>
          <w:lang w:val="en-GB"/>
        </w:rPr>
        <w:t>with respect to low winter temperatures, seasonal</w:t>
      </w:r>
      <w:ins w:id="81" w:author="P. Fischer" w:date="2017-01-09T17:07:00Z">
        <w:r w:rsidR="00B5592A">
          <w:rPr>
            <w:rFonts w:ascii="Times New Roman" w:hAnsi="Times New Roman" w:cs="Times New Roman"/>
            <w:lang w:val="en-GB"/>
          </w:rPr>
          <w:t>ly</w:t>
        </w:r>
      </w:ins>
      <w:r w:rsidRPr="00E86E69">
        <w:rPr>
          <w:rFonts w:ascii="Times New Roman" w:hAnsi="Times New Roman" w:cs="Times New Roman"/>
          <w:lang w:val="en-GB"/>
        </w:rPr>
        <w:t xml:space="preserve"> limited daylight availability and a partly or complete ice coverage, </w:t>
      </w:r>
      <w:r w:rsidR="00B4584A" w:rsidRPr="00E86E69">
        <w:rPr>
          <w:rFonts w:ascii="Times New Roman" w:hAnsi="Times New Roman" w:cs="Times New Roman"/>
          <w:lang w:val="en-GB"/>
        </w:rPr>
        <w:t>long</w:t>
      </w:r>
      <w:r w:rsidRPr="00E86E69">
        <w:rPr>
          <w:rFonts w:ascii="Times New Roman" w:hAnsi="Times New Roman" w:cs="Times New Roman"/>
          <w:lang w:val="en-GB"/>
        </w:rPr>
        <w:t>er</w:t>
      </w:r>
      <w:r w:rsidR="00B4584A" w:rsidRPr="00E86E69">
        <w:rPr>
          <w:rFonts w:ascii="Times New Roman" w:hAnsi="Times New Roman" w:cs="Times New Roman"/>
          <w:lang w:val="en-GB"/>
        </w:rPr>
        <w:t xml:space="preserve">-term </w:t>
      </w:r>
      <w:r w:rsidRPr="00E86E69">
        <w:rPr>
          <w:rFonts w:ascii="Times New Roman" w:hAnsi="Times New Roman" w:cs="Times New Roman"/>
          <w:lang w:val="en-GB"/>
        </w:rPr>
        <w:t xml:space="preserve">and </w:t>
      </w:r>
      <w:r w:rsidR="00B4584A" w:rsidRPr="00E86E69">
        <w:rPr>
          <w:rFonts w:ascii="Times New Roman" w:hAnsi="Times New Roman" w:cs="Times New Roman"/>
          <w:lang w:val="en-GB"/>
        </w:rPr>
        <w:t xml:space="preserve">year-round </w:t>
      </w:r>
      <w:r w:rsidRPr="00E86E69">
        <w:rPr>
          <w:rFonts w:ascii="Times New Roman" w:hAnsi="Times New Roman" w:cs="Times New Roman"/>
          <w:lang w:val="en-GB"/>
        </w:rPr>
        <w:t xml:space="preserve">assessments </w:t>
      </w:r>
      <w:r w:rsidR="00C22157" w:rsidRPr="00E86E69">
        <w:rPr>
          <w:rFonts w:ascii="Times New Roman" w:hAnsi="Times New Roman" w:cs="Times New Roman"/>
          <w:lang w:val="en-GB"/>
        </w:rPr>
        <w:t xml:space="preserve">especially in shallow coastal areas </w:t>
      </w:r>
      <w:r w:rsidR="00B4584A" w:rsidRPr="00E86E69">
        <w:rPr>
          <w:rFonts w:ascii="Times New Roman" w:hAnsi="Times New Roman" w:cs="Times New Roman"/>
          <w:lang w:val="en-GB"/>
        </w:rPr>
        <w:t xml:space="preserve">are almost completely lacking. Furthermore, in </w:t>
      </w:r>
      <w:r w:rsidR="000F1CCC" w:rsidRPr="00E86E69">
        <w:rPr>
          <w:rFonts w:ascii="Times New Roman" w:hAnsi="Times New Roman" w:cs="Times New Roman"/>
          <w:lang w:val="en-GB"/>
        </w:rPr>
        <w:t>several</w:t>
      </w:r>
      <w:r w:rsidR="00B4584A" w:rsidRPr="00E86E69">
        <w:rPr>
          <w:rFonts w:ascii="Times New Roman" w:hAnsi="Times New Roman" w:cs="Times New Roman"/>
          <w:lang w:val="en-GB"/>
        </w:rPr>
        <w:t xml:space="preserve"> hard bottom fjord system</w:t>
      </w:r>
      <w:r w:rsidR="000F1CCC" w:rsidRPr="00E86E69">
        <w:rPr>
          <w:rFonts w:ascii="Times New Roman" w:hAnsi="Times New Roman" w:cs="Times New Roman"/>
          <w:lang w:val="en-GB"/>
        </w:rPr>
        <w:t>, such</w:t>
      </w:r>
      <w:r w:rsidR="007274E6" w:rsidRPr="00E86E69">
        <w:rPr>
          <w:rFonts w:ascii="Times New Roman" w:hAnsi="Times New Roman" w:cs="Times New Roman"/>
          <w:lang w:val="en-GB"/>
        </w:rPr>
        <w:t xml:space="preserve"> as the Kongsfjord</w:t>
      </w:r>
      <w:ins w:id="82" w:author="P. Fischer" w:date="2017-01-09T17:00:00Z">
        <w:r w:rsidR="00583FCE">
          <w:rPr>
            <w:rFonts w:ascii="Times New Roman" w:hAnsi="Times New Roman" w:cs="Times New Roman"/>
            <w:lang w:val="en-GB"/>
          </w:rPr>
          <w:t>en</w:t>
        </w:r>
      </w:ins>
      <w:r w:rsidR="007274E6" w:rsidRPr="00E86E69">
        <w:rPr>
          <w:rFonts w:ascii="Times New Roman" w:hAnsi="Times New Roman" w:cs="Times New Roman"/>
          <w:lang w:val="en-GB"/>
        </w:rPr>
        <w:t xml:space="preserve"> system,</w:t>
      </w:r>
      <w:r w:rsidR="00B4584A" w:rsidRPr="00E86E69">
        <w:rPr>
          <w:rFonts w:ascii="Times New Roman" w:hAnsi="Times New Roman" w:cs="Times New Roman"/>
          <w:lang w:val="en-GB"/>
        </w:rPr>
        <w:t xml:space="preserve"> t</w:t>
      </w:r>
      <w:r w:rsidR="00BB5275" w:rsidRPr="00E86E69">
        <w:rPr>
          <w:rFonts w:ascii="Times New Roman" w:hAnsi="Times New Roman" w:cs="Times New Roman"/>
          <w:lang w:val="en-GB"/>
        </w:rPr>
        <w:t xml:space="preserve">he shallow-water areas are </w:t>
      </w:r>
      <w:r w:rsidR="000F1CCC" w:rsidRPr="00E86E69">
        <w:rPr>
          <w:rFonts w:ascii="Times New Roman" w:hAnsi="Times New Roman" w:cs="Times New Roman"/>
          <w:lang w:val="en-GB"/>
        </w:rPr>
        <w:t>relatively</w:t>
      </w:r>
      <w:r w:rsidR="00B4584A" w:rsidRPr="00E86E69">
        <w:rPr>
          <w:rFonts w:ascii="Times New Roman" w:hAnsi="Times New Roman" w:cs="Times New Roman"/>
          <w:lang w:val="en-GB"/>
        </w:rPr>
        <w:t xml:space="preserve"> </w:t>
      </w:r>
      <w:r w:rsidR="00BB5275" w:rsidRPr="00E86E69">
        <w:rPr>
          <w:rFonts w:ascii="Times New Roman" w:hAnsi="Times New Roman" w:cs="Times New Roman"/>
          <w:lang w:val="en-GB"/>
        </w:rPr>
        <w:t>inaccessible by trawling with larger</w:t>
      </w:r>
      <w:r w:rsidR="00B4584A" w:rsidRPr="00E86E69">
        <w:rPr>
          <w:rFonts w:ascii="Times New Roman" w:hAnsi="Times New Roman" w:cs="Times New Roman"/>
          <w:lang w:val="en-GB"/>
        </w:rPr>
        <w:t xml:space="preserve"> </w:t>
      </w:r>
      <w:r w:rsidR="00BB5275" w:rsidRPr="00E86E69">
        <w:rPr>
          <w:rFonts w:ascii="Times New Roman" w:hAnsi="Times New Roman" w:cs="Times New Roman"/>
          <w:lang w:val="en-GB"/>
        </w:rPr>
        <w:t>vessels</w:t>
      </w:r>
      <w:r w:rsidR="00B4584A" w:rsidRPr="00E86E69">
        <w:rPr>
          <w:rFonts w:ascii="Times New Roman" w:hAnsi="Times New Roman" w:cs="Times New Roman"/>
          <w:lang w:val="en-GB"/>
        </w:rPr>
        <w:t xml:space="preserve"> due to a </w:t>
      </w:r>
      <w:r w:rsidR="008375C1" w:rsidRPr="00E86E69">
        <w:rPr>
          <w:rFonts w:ascii="Times New Roman" w:hAnsi="Times New Roman" w:cs="Times New Roman"/>
          <w:lang w:val="en-GB"/>
        </w:rPr>
        <w:t xml:space="preserve">complex and </w:t>
      </w:r>
      <w:r w:rsidR="00BB5275" w:rsidRPr="00E86E69">
        <w:rPr>
          <w:rFonts w:ascii="Times New Roman" w:hAnsi="Times New Roman" w:cs="Times New Roman"/>
          <w:lang w:val="en-GB"/>
        </w:rPr>
        <w:t>highly structured benthic habitat, with a mixture of rocky bottom</w:t>
      </w:r>
      <w:r w:rsidR="000F1CCC" w:rsidRPr="00E86E69">
        <w:rPr>
          <w:rFonts w:ascii="Times New Roman" w:hAnsi="Times New Roman" w:cs="Times New Roman"/>
          <w:lang w:val="en-GB"/>
        </w:rPr>
        <w:t xml:space="preserve"> and</w:t>
      </w:r>
      <w:r w:rsidR="00BB5275" w:rsidRPr="00E86E69">
        <w:rPr>
          <w:rFonts w:ascii="Times New Roman" w:hAnsi="Times New Roman" w:cs="Times New Roman"/>
          <w:lang w:val="en-GB"/>
        </w:rPr>
        <w:t xml:space="preserve"> ice-rafted pebbles and stones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&lt;citation&gt;&lt;uuid&gt;10C067BB-A543-4148-9C64-B2522393A278&lt;/uuid&gt;&lt;priority&gt;14&lt;/priority&gt;&lt;publications&gt;&lt;publication&gt;&lt;publication_date&gt;99200100001200000000200000&lt;/publication_date&gt;&lt;title&gt;Rocky bottom fauna in arctic Kongsfjord (Svalbard) studied by means of suction sampling and photography. &lt;/title&gt;&lt;type&gt;400&lt;/type&gt;&lt;subtype&gt;400&lt;/subtype&gt;&lt;uuid&gt;8F62057B-7052-43A8-B967-2D5E13494DFB&lt;/uuid&gt;&lt;bundle&gt;&lt;publication&gt;&lt;title&gt;Polar Biology&lt;/title&gt;&lt;type&gt;-100&lt;/type&gt;&lt;subtype&gt;-100&lt;/subtype&gt;&lt;uuid&gt;8F35A507-F355-4468-8944-9E7A21462183&lt;/uuid&gt;&lt;/publication&gt;&lt;/bundle&gt;&lt;authors&gt;&lt;author&gt;&lt;firstName&gt;L&lt;/firstName&gt;&lt;middleNames&gt;L&lt;/middleNames&gt;&lt;lastName&gt;Jorgenson&lt;/lastName&gt;&lt;/author&gt;&lt;author&gt;&lt;firstName&gt;Bjørn&lt;/firstName&gt;&lt;lastName&gt;Gulliksen&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B5592A">
        <w:rPr>
          <w:rFonts w:ascii="Times New Roman" w:hAnsi="Times New Roman" w:cs="Times New Roman"/>
          <w:lang w:val="en-GB"/>
          <w:rPrChange w:id="83" w:author="P. Fischer" w:date="2017-01-09T17:11:00Z">
            <w:rPr>
              <w:rFonts w:ascii="Times New Roman" w:hAnsi="Times New Roman" w:cs="Times New Roman"/>
            </w:rPr>
          </w:rPrChange>
        </w:rPr>
        <w:t>(J</w:t>
      </w:r>
      <w:ins w:id="84" w:author="P. Fischer" w:date="2017-01-09T17:11:00Z">
        <w:r w:rsidR="00B5592A" w:rsidRPr="00B5592A">
          <w:rPr>
            <w:rFonts w:ascii="Times New Roman" w:hAnsi="Times New Roman" w:cs="Times New Roman"/>
            <w:lang w:val="en-GB"/>
            <w:rPrChange w:id="85" w:author="P. Fischer" w:date="2017-01-09T17:11:00Z">
              <w:rPr>
                <w:rFonts w:eastAsia="Times New Roman"/>
                <w:b/>
                <w:bCs/>
              </w:rPr>
            </w:rPrChange>
          </w:rPr>
          <w:t>ø</w:t>
        </w:r>
      </w:ins>
      <w:del w:id="86" w:author="P. Fischer" w:date="2017-01-09T17:08:00Z">
        <w:r w:rsidR="00ED2740" w:rsidRPr="00B5592A" w:rsidDel="00B5592A">
          <w:rPr>
            <w:rFonts w:ascii="Times New Roman" w:hAnsi="Times New Roman" w:cs="Times New Roman"/>
            <w:lang w:val="en-GB"/>
            <w:rPrChange w:id="87" w:author="P. Fischer" w:date="2017-01-09T17:11:00Z">
              <w:rPr>
                <w:rFonts w:ascii="Times New Roman" w:hAnsi="Times New Roman" w:cs="Times New Roman"/>
              </w:rPr>
            </w:rPrChange>
          </w:rPr>
          <w:delText>o</w:delText>
        </w:r>
      </w:del>
      <w:r w:rsidR="00ED2740" w:rsidRPr="00B5592A">
        <w:rPr>
          <w:rFonts w:ascii="Times New Roman" w:hAnsi="Times New Roman" w:cs="Times New Roman"/>
          <w:lang w:val="en-GB"/>
          <w:rPrChange w:id="88" w:author="P. Fischer" w:date="2017-01-09T17:11:00Z">
            <w:rPr>
              <w:rFonts w:ascii="Times New Roman" w:hAnsi="Times New Roman" w:cs="Times New Roman"/>
            </w:rPr>
          </w:rPrChange>
        </w:rPr>
        <w:t>rgenson and Gulliksen, 2001)</w:t>
      </w:r>
      <w:r w:rsidR="008127D3" w:rsidRPr="00E86E69">
        <w:rPr>
          <w:rFonts w:ascii="Times New Roman" w:hAnsi="Times New Roman" w:cs="Times New Roman"/>
          <w:lang w:val="en-GB"/>
        </w:rPr>
        <w:fldChar w:fldCharType="end"/>
      </w:r>
      <w:r w:rsidR="00396419" w:rsidRPr="00E86E69">
        <w:rPr>
          <w:rFonts w:ascii="Times New Roman" w:hAnsi="Times New Roman" w:cs="Times New Roman"/>
          <w:lang w:val="en-GB"/>
        </w:rPr>
        <w:t>.</w:t>
      </w:r>
      <w:r w:rsidR="00C22157" w:rsidRPr="00E86E69">
        <w:rPr>
          <w:rFonts w:ascii="Times New Roman" w:hAnsi="Times New Roman" w:cs="Times New Roman"/>
          <w:lang w:val="en-GB"/>
        </w:rPr>
        <w:t xml:space="preserve"> Therefore, most available studies are temporally restricted to the summer month</w:t>
      </w:r>
      <w:r w:rsidR="001E0EB0" w:rsidRPr="00E86E69">
        <w:rPr>
          <w:rFonts w:ascii="Times New Roman" w:hAnsi="Times New Roman" w:cs="Times New Roman"/>
          <w:lang w:val="en-GB"/>
        </w:rPr>
        <w:t>s</w:t>
      </w:r>
      <w:r w:rsidR="00C22157" w:rsidRPr="00E86E69">
        <w:rPr>
          <w:rFonts w:ascii="Times New Roman" w:hAnsi="Times New Roman" w:cs="Times New Roman"/>
          <w:lang w:val="en-GB"/>
        </w:rPr>
        <w:t xml:space="preserve"> and the open or deeper water bodies.</w:t>
      </w:r>
      <w:r w:rsidR="00DD2A31" w:rsidRPr="00E86E69">
        <w:rPr>
          <w:rFonts w:ascii="Times New Roman" w:hAnsi="Times New Roman" w:cs="Times New Roman"/>
          <w:lang w:val="en-GB"/>
        </w:rPr>
        <w:t xml:space="preserve"> </w:t>
      </w:r>
    </w:p>
    <w:p w14:paraId="5D4C478F" w14:textId="3BEBB28F" w:rsidR="006F293E" w:rsidRPr="00E86E69" w:rsidRDefault="00396419" w:rsidP="005F5633">
      <w:pPr>
        <w:spacing w:line="360" w:lineRule="auto"/>
        <w:rPr>
          <w:rFonts w:ascii="Times New Roman" w:hAnsi="Times New Roman" w:cs="Times New Roman"/>
          <w:lang w:val="en-GB"/>
        </w:rPr>
      </w:pPr>
      <w:r w:rsidRPr="00E86E69">
        <w:rPr>
          <w:rFonts w:ascii="Times New Roman" w:hAnsi="Times New Roman" w:cs="Times New Roman"/>
          <w:lang w:val="en-GB"/>
        </w:rPr>
        <w:t xml:space="preserve">In the present study, we </w:t>
      </w:r>
      <w:r w:rsidR="000B6804" w:rsidRPr="00E86E69">
        <w:rPr>
          <w:rFonts w:ascii="Times New Roman" w:hAnsi="Times New Roman" w:cs="Times New Roman"/>
          <w:lang w:val="en-GB"/>
        </w:rPr>
        <w:t xml:space="preserve">present data </w:t>
      </w:r>
      <w:r w:rsidR="00CB2D71" w:rsidRPr="00E86E69">
        <w:rPr>
          <w:rFonts w:ascii="Times New Roman" w:hAnsi="Times New Roman" w:cs="Times New Roman"/>
          <w:lang w:val="en-GB"/>
        </w:rPr>
        <w:t xml:space="preserve">from a </w:t>
      </w:r>
      <w:r w:rsidR="003309F1" w:rsidRPr="00E86E69">
        <w:rPr>
          <w:rFonts w:ascii="Times New Roman" w:hAnsi="Times New Roman" w:cs="Times New Roman"/>
          <w:lang w:val="en-GB"/>
        </w:rPr>
        <w:t>13</w:t>
      </w:r>
      <w:r w:rsidR="00F307D3" w:rsidRPr="00E86E69">
        <w:rPr>
          <w:rFonts w:ascii="Times New Roman" w:hAnsi="Times New Roman" w:cs="Times New Roman"/>
          <w:lang w:val="en-GB"/>
        </w:rPr>
        <w:t>-</w:t>
      </w:r>
      <w:r w:rsidR="003309F1" w:rsidRPr="00E86E69">
        <w:rPr>
          <w:rFonts w:ascii="Times New Roman" w:hAnsi="Times New Roman" w:cs="Times New Roman"/>
          <w:lang w:val="en-GB"/>
        </w:rPr>
        <w:t>month</w:t>
      </w:r>
      <w:r w:rsidR="006B2783" w:rsidRPr="00E86E69">
        <w:rPr>
          <w:rFonts w:ascii="Times New Roman" w:hAnsi="Times New Roman" w:cs="Times New Roman"/>
          <w:lang w:val="en-GB"/>
        </w:rPr>
        <w:t xml:space="preserve"> </w:t>
      </w:r>
      <w:r w:rsidR="003309F1" w:rsidRPr="00E86E69">
        <w:rPr>
          <w:rFonts w:ascii="Times New Roman" w:hAnsi="Times New Roman" w:cs="Times New Roman"/>
          <w:lang w:val="en-GB"/>
        </w:rPr>
        <w:t>(October 2013 to November 2014)</w:t>
      </w:r>
      <w:r w:rsidR="006B2783" w:rsidRPr="00E86E69">
        <w:rPr>
          <w:rFonts w:ascii="Times New Roman" w:hAnsi="Times New Roman" w:cs="Times New Roman"/>
          <w:lang w:val="en-GB"/>
        </w:rPr>
        <w:t xml:space="preserve"> </w:t>
      </w:r>
      <w:r w:rsidR="003309F1" w:rsidRPr="00E86E69">
        <w:rPr>
          <w:rFonts w:ascii="Times New Roman" w:hAnsi="Times New Roman" w:cs="Times New Roman"/>
          <w:lang w:val="en-GB"/>
        </w:rPr>
        <w:t xml:space="preserve">lasting </w:t>
      </w:r>
      <w:r w:rsidR="00CB2D71" w:rsidRPr="00E86E69">
        <w:rPr>
          <w:rFonts w:ascii="Times New Roman" w:hAnsi="Times New Roman" w:cs="Times New Roman"/>
          <w:lang w:val="en-GB"/>
        </w:rPr>
        <w:t>hydro</w:t>
      </w:r>
      <w:r w:rsidR="003309F1" w:rsidRPr="00E86E69">
        <w:rPr>
          <w:rFonts w:ascii="Times New Roman" w:hAnsi="Times New Roman" w:cs="Times New Roman"/>
          <w:lang w:val="en-GB"/>
        </w:rPr>
        <w:t>-</w:t>
      </w:r>
      <w:r w:rsidR="00CB2D71" w:rsidRPr="00E86E69">
        <w:rPr>
          <w:rFonts w:ascii="Times New Roman" w:hAnsi="Times New Roman" w:cs="Times New Roman"/>
          <w:lang w:val="en-GB"/>
        </w:rPr>
        <w:t>b</w:t>
      </w:r>
      <w:r w:rsidR="003309F1" w:rsidRPr="00E86E69">
        <w:rPr>
          <w:rFonts w:ascii="Times New Roman" w:hAnsi="Times New Roman" w:cs="Times New Roman"/>
          <w:lang w:val="en-GB"/>
        </w:rPr>
        <w:t xml:space="preserve">iological survey </w:t>
      </w:r>
      <w:r w:rsidR="00CB2D71" w:rsidRPr="00E86E69">
        <w:rPr>
          <w:rFonts w:ascii="Times New Roman" w:hAnsi="Times New Roman" w:cs="Times New Roman"/>
          <w:lang w:val="en-GB"/>
        </w:rPr>
        <w:t xml:space="preserve">in the sublittoral zone of </w:t>
      </w:r>
      <w:r w:rsidR="003309F1" w:rsidRPr="00E86E69">
        <w:rPr>
          <w:rFonts w:ascii="Times New Roman" w:hAnsi="Times New Roman" w:cs="Times New Roman"/>
          <w:lang w:val="en-GB"/>
        </w:rPr>
        <w:t xml:space="preserve">the Arctic </w:t>
      </w:r>
      <w:r w:rsidR="00CB2D71" w:rsidRPr="00E86E69">
        <w:rPr>
          <w:rFonts w:ascii="Times New Roman" w:hAnsi="Times New Roman" w:cs="Times New Roman"/>
          <w:lang w:val="en-GB"/>
        </w:rPr>
        <w:t xml:space="preserve">Kongsfjorden </w:t>
      </w:r>
      <w:r w:rsidR="003309F1" w:rsidRPr="00E86E69">
        <w:rPr>
          <w:rFonts w:ascii="Times New Roman" w:hAnsi="Times New Roman" w:cs="Times New Roman"/>
          <w:lang w:val="en-GB"/>
        </w:rPr>
        <w:t xml:space="preserve">at the southern shoreline </w:t>
      </w:r>
      <w:r w:rsidR="00CB2D71" w:rsidRPr="00E86E69">
        <w:rPr>
          <w:rFonts w:ascii="Times New Roman" w:hAnsi="Times New Roman" w:cs="Times New Roman"/>
          <w:lang w:val="en-GB"/>
        </w:rPr>
        <w:t xml:space="preserve">close to the research village </w:t>
      </w:r>
      <w:proofErr w:type="spellStart"/>
      <w:r w:rsidR="00CB2D71" w:rsidRPr="00E86E69">
        <w:rPr>
          <w:rFonts w:ascii="Times New Roman" w:hAnsi="Times New Roman" w:cs="Times New Roman"/>
          <w:lang w:val="en-GB"/>
        </w:rPr>
        <w:t>NyÅlesund</w:t>
      </w:r>
      <w:proofErr w:type="spellEnd"/>
      <w:r w:rsidR="00CB2D71" w:rsidRPr="00E86E69">
        <w:rPr>
          <w:rFonts w:ascii="Times New Roman" w:hAnsi="Times New Roman" w:cs="Times New Roman"/>
          <w:lang w:val="en-GB"/>
        </w:rPr>
        <w:t xml:space="preserve"> at UMT N </w:t>
      </w:r>
      <w:r w:rsidR="009772AA" w:rsidRPr="00E86E69">
        <w:rPr>
          <w:rFonts w:ascii="Times New Roman" w:hAnsi="Times New Roman" w:cs="Times New Roman"/>
          <w:lang w:val="en-GB"/>
        </w:rPr>
        <w:t>8763194</w:t>
      </w:r>
      <w:r w:rsidR="00CB2D71" w:rsidRPr="00E86E69">
        <w:rPr>
          <w:rFonts w:ascii="Times New Roman" w:hAnsi="Times New Roman" w:cs="Times New Roman"/>
          <w:lang w:val="en-GB"/>
        </w:rPr>
        <w:t xml:space="preserve">, E </w:t>
      </w:r>
      <w:r w:rsidR="009772AA" w:rsidRPr="00E86E69">
        <w:rPr>
          <w:rFonts w:ascii="Times New Roman" w:hAnsi="Times New Roman" w:cs="Times New Roman"/>
          <w:lang w:val="en-GB"/>
        </w:rPr>
        <w:t>433755</w:t>
      </w:r>
      <w:r w:rsidR="00DD2A31" w:rsidRPr="00E86E69">
        <w:rPr>
          <w:rFonts w:ascii="Times New Roman" w:hAnsi="Times New Roman" w:cs="Times New Roman"/>
          <w:lang w:val="en-GB"/>
        </w:rPr>
        <w:t xml:space="preserve"> (Fig. 1)</w:t>
      </w:r>
      <w:r w:rsidR="003309F1" w:rsidRPr="00E86E69">
        <w:rPr>
          <w:rFonts w:ascii="Times New Roman" w:hAnsi="Times New Roman" w:cs="Times New Roman"/>
          <w:lang w:val="en-GB"/>
        </w:rPr>
        <w:t xml:space="preserve">. With </w:t>
      </w:r>
      <w:r w:rsidR="00B6123B" w:rsidRPr="00E86E69">
        <w:rPr>
          <w:rFonts w:ascii="Times New Roman" w:hAnsi="Times New Roman" w:cs="Times New Roman"/>
          <w:lang w:val="en-GB"/>
        </w:rPr>
        <w:t>a</w:t>
      </w:r>
      <w:r w:rsidR="003309F1" w:rsidRPr="00E86E69">
        <w:rPr>
          <w:rFonts w:ascii="Times New Roman" w:hAnsi="Times New Roman" w:cs="Times New Roman"/>
          <w:lang w:val="en-GB"/>
        </w:rPr>
        <w:t xml:space="preserve"> </w:t>
      </w:r>
      <w:r w:rsidR="00CB2D71" w:rsidRPr="00E86E69">
        <w:rPr>
          <w:rFonts w:ascii="Times New Roman" w:hAnsi="Times New Roman" w:cs="Times New Roman"/>
          <w:lang w:val="en-GB"/>
        </w:rPr>
        <w:t xml:space="preserve">2012 installed </w:t>
      </w:r>
      <w:r w:rsidR="00B6123B" w:rsidRPr="00E86E69">
        <w:rPr>
          <w:rFonts w:ascii="Times New Roman" w:hAnsi="Times New Roman" w:cs="Times New Roman"/>
          <w:lang w:val="en-GB"/>
        </w:rPr>
        <w:t>cabled</w:t>
      </w:r>
      <w:r w:rsidR="00CB2D71" w:rsidRPr="00E86E69">
        <w:rPr>
          <w:rFonts w:ascii="Times New Roman" w:hAnsi="Times New Roman" w:cs="Times New Roman"/>
          <w:lang w:val="en-GB"/>
        </w:rPr>
        <w:t xml:space="preserve"> underwater observatory (COSYNA@AWIPEV </w:t>
      </w:r>
      <w:r w:rsidR="00CB2D71" w:rsidRPr="00E86E69">
        <w:rPr>
          <w:rFonts w:ascii="Times New Roman" w:hAnsi="Times New Roman" w:cs="Times New Roman"/>
          <w:b/>
          <w:lang w:val="en-GB"/>
        </w:rPr>
        <w:t>U</w:t>
      </w:r>
      <w:r w:rsidR="00CB2D71" w:rsidRPr="00E86E69">
        <w:rPr>
          <w:rFonts w:ascii="Times New Roman" w:hAnsi="Times New Roman" w:cs="Times New Roman"/>
          <w:lang w:val="en-GB"/>
        </w:rPr>
        <w:t>nder</w:t>
      </w:r>
      <w:r w:rsidR="00CB2D71" w:rsidRPr="00E86E69">
        <w:rPr>
          <w:rFonts w:ascii="Times New Roman" w:hAnsi="Times New Roman" w:cs="Times New Roman"/>
          <w:b/>
          <w:lang w:val="en-GB"/>
        </w:rPr>
        <w:t>w</w:t>
      </w:r>
      <w:r w:rsidR="00CB2D71" w:rsidRPr="00E86E69">
        <w:rPr>
          <w:rFonts w:ascii="Times New Roman" w:hAnsi="Times New Roman" w:cs="Times New Roman"/>
          <w:lang w:val="en-GB"/>
        </w:rPr>
        <w:t xml:space="preserve">ater </w:t>
      </w:r>
      <w:r w:rsidR="00CB2D71" w:rsidRPr="00E86E69">
        <w:rPr>
          <w:rFonts w:ascii="Times New Roman" w:hAnsi="Times New Roman" w:cs="Times New Roman"/>
          <w:b/>
          <w:lang w:val="en-GB"/>
        </w:rPr>
        <w:t>O</w:t>
      </w:r>
      <w:r w:rsidR="00CB2D71" w:rsidRPr="00E86E69">
        <w:rPr>
          <w:rFonts w:ascii="Times New Roman" w:hAnsi="Times New Roman" w:cs="Times New Roman"/>
          <w:lang w:val="en-GB"/>
        </w:rPr>
        <w:t>bser</w:t>
      </w:r>
      <w:r w:rsidR="003309F1" w:rsidRPr="00E86E69">
        <w:rPr>
          <w:rFonts w:ascii="Times New Roman" w:hAnsi="Times New Roman" w:cs="Times New Roman"/>
          <w:lang w:val="en-GB"/>
        </w:rPr>
        <w:t xml:space="preserve">vatory </w:t>
      </w:r>
      <w:r w:rsidR="0053123B" w:rsidRPr="00E86E69">
        <w:rPr>
          <w:rFonts w:ascii="Times New Roman" w:hAnsi="Times New Roman" w:cs="Times New Roman"/>
          <w:lang w:val="en-GB"/>
        </w:rPr>
        <w:t xml:space="preserve">- </w:t>
      </w:r>
      <w:r w:rsidR="003309F1" w:rsidRPr="00E86E69">
        <w:rPr>
          <w:rFonts w:ascii="Times New Roman" w:hAnsi="Times New Roman" w:cs="Times New Roman"/>
          <w:lang w:val="en-GB"/>
        </w:rPr>
        <w:t>subsequently called UWO)</w:t>
      </w:r>
      <w:r w:rsidR="00CB2D71" w:rsidRPr="00E86E69">
        <w:rPr>
          <w:rFonts w:ascii="Times New Roman" w:hAnsi="Times New Roman" w:cs="Times New Roman"/>
          <w:lang w:val="en-GB"/>
        </w:rPr>
        <w:t xml:space="preserve">, we continuously recorded the </w:t>
      </w:r>
      <w:r w:rsidR="000B6804" w:rsidRPr="00E86E69">
        <w:rPr>
          <w:rFonts w:ascii="Times New Roman" w:hAnsi="Times New Roman" w:cs="Times New Roman"/>
          <w:lang w:val="en-GB"/>
        </w:rPr>
        <w:t>main hydro</w:t>
      </w:r>
      <w:r w:rsidR="00CB2D71" w:rsidRPr="00E86E69">
        <w:rPr>
          <w:rFonts w:ascii="Times New Roman" w:hAnsi="Times New Roman" w:cs="Times New Roman"/>
          <w:lang w:val="en-GB"/>
        </w:rPr>
        <w:t xml:space="preserve">logical </w:t>
      </w:r>
      <w:r w:rsidR="000B6804" w:rsidRPr="00E86E69">
        <w:rPr>
          <w:rFonts w:ascii="Times New Roman" w:hAnsi="Times New Roman" w:cs="Times New Roman"/>
          <w:lang w:val="en-GB"/>
        </w:rPr>
        <w:t xml:space="preserve">parameters temperature, </w:t>
      </w:r>
      <w:r w:rsidR="000B6804" w:rsidRPr="00E86E69">
        <w:rPr>
          <w:rFonts w:ascii="Times New Roman" w:hAnsi="Times New Roman" w:cs="Times New Roman"/>
          <w:lang w:val="en-GB"/>
        </w:rPr>
        <w:lastRenderedPageBreak/>
        <w:t>salinity</w:t>
      </w:r>
      <w:r w:rsidR="00CB2D71" w:rsidRPr="00E86E69">
        <w:rPr>
          <w:rFonts w:ascii="Times New Roman" w:hAnsi="Times New Roman" w:cs="Times New Roman"/>
          <w:lang w:val="en-GB"/>
        </w:rPr>
        <w:t>, p</w:t>
      </w:r>
      <w:r w:rsidR="0053123B" w:rsidRPr="00E86E69">
        <w:rPr>
          <w:rFonts w:ascii="Times New Roman" w:hAnsi="Times New Roman" w:cs="Times New Roman"/>
          <w:lang w:val="en-GB"/>
        </w:rPr>
        <w:t>H</w:t>
      </w:r>
      <w:r w:rsidR="00CB2D71" w:rsidRPr="00E86E69">
        <w:rPr>
          <w:rFonts w:ascii="Times New Roman" w:hAnsi="Times New Roman" w:cs="Times New Roman"/>
          <w:lang w:val="en-GB"/>
        </w:rPr>
        <w:t xml:space="preserve">, </w:t>
      </w:r>
      <w:proofErr w:type="spellStart"/>
      <w:r w:rsidR="00CB2D71" w:rsidRPr="00E86E69">
        <w:rPr>
          <w:rFonts w:ascii="Times New Roman" w:hAnsi="Times New Roman" w:cs="Times New Roman"/>
          <w:lang w:val="en-GB"/>
        </w:rPr>
        <w:t>Chl</w:t>
      </w:r>
      <w:proofErr w:type="spellEnd"/>
      <w:r w:rsidR="00CB2D71" w:rsidRPr="00E86E69">
        <w:rPr>
          <w:rFonts w:ascii="Times New Roman" w:hAnsi="Times New Roman" w:cs="Times New Roman"/>
          <w:lang w:val="en-GB"/>
        </w:rPr>
        <w:t xml:space="preserve">-A and </w:t>
      </w:r>
      <w:r w:rsidR="000B6804" w:rsidRPr="00E86E69">
        <w:rPr>
          <w:rFonts w:ascii="Times New Roman" w:hAnsi="Times New Roman" w:cs="Times New Roman"/>
          <w:lang w:val="en-GB"/>
        </w:rPr>
        <w:t xml:space="preserve">turbidity </w:t>
      </w:r>
      <w:r w:rsidR="00B6123B" w:rsidRPr="00E86E69">
        <w:rPr>
          <w:rFonts w:ascii="Times New Roman" w:hAnsi="Times New Roman" w:cs="Times New Roman"/>
          <w:lang w:val="en-GB"/>
        </w:rPr>
        <w:t xml:space="preserve">and additionally made a quantitative analysis of </w:t>
      </w:r>
      <w:r w:rsidR="003309F1" w:rsidRPr="00E86E69">
        <w:rPr>
          <w:rFonts w:ascii="Times New Roman" w:hAnsi="Times New Roman" w:cs="Times New Roman"/>
          <w:lang w:val="en-GB"/>
        </w:rPr>
        <w:t xml:space="preserve">the </w:t>
      </w:r>
      <w:r w:rsidR="000B6804" w:rsidRPr="00E86E69">
        <w:rPr>
          <w:rFonts w:ascii="Times New Roman" w:hAnsi="Times New Roman" w:cs="Times New Roman"/>
          <w:lang w:val="en-GB"/>
        </w:rPr>
        <w:t>abundance</w:t>
      </w:r>
      <w:r w:rsidR="003309F1" w:rsidRPr="00E86E69">
        <w:rPr>
          <w:rFonts w:ascii="Times New Roman" w:hAnsi="Times New Roman" w:cs="Times New Roman"/>
          <w:lang w:val="en-GB"/>
        </w:rPr>
        <w:t xml:space="preserve">, species occurrence and (for selected species) </w:t>
      </w:r>
      <w:r w:rsidR="000B6804" w:rsidRPr="00E86E69">
        <w:rPr>
          <w:rFonts w:ascii="Times New Roman" w:hAnsi="Times New Roman" w:cs="Times New Roman"/>
          <w:lang w:val="en-GB"/>
        </w:rPr>
        <w:t xml:space="preserve">length-frequency </w:t>
      </w:r>
      <w:r w:rsidR="00CB2D71" w:rsidRPr="00E86E69">
        <w:rPr>
          <w:rFonts w:ascii="Times New Roman" w:hAnsi="Times New Roman" w:cs="Times New Roman"/>
          <w:lang w:val="en-GB"/>
        </w:rPr>
        <w:t>distributio</w:t>
      </w:r>
      <w:r w:rsidR="003309F1" w:rsidRPr="00E86E69">
        <w:rPr>
          <w:rFonts w:ascii="Times New Roman" w:hAnsi="Times New Roman" w:cs="Times New Roman"/>
          <w:lang w:val="en-GB"/>
        </w:rPr>
        <w:t xml:space="preserve">n of </w:t>
      </w:r>
      <w:r w:rsidR="00A67161" w:rsidRPr="00E86E69">
        <w:rPr>
          <w:rFonts w:ascii="Times New Roman" w:hAnsi="Times New Roman" w:cs="Times New Roman"/>
          <w:lang w:val="en-GB"/>
        </w:rPr>
        <w:t xml:space="preserve">the </w:t>
      </w:r>
      <w:r w:rsidR="003309F1" w:rsidRPr="00E86E69">
        <w:rPr>
          <w:rFonts w:ascii="Times New Roman" w:hAnsi="Times New Roman" w:cs="Times New Roman"/>
          <w:lang w:val="en-GB"/>
        </w:rPr>
        <w:t>fish and macroinvertebrate taxa</w:t>
      </w:r>
      <w:r w:rsidR="00B6123B" w:rsidRPr="00E86E69">
        <w:rPr>
          <w:rFonts w:ascii="Times New Roman" w:hAnsi="Times New Roman" w:cs="Times New Roman"/>
          <w:lang w:val="en-GB"/>
        </w:rPr>
        <w:t xml:space="preserve">. For the latter assessment, </w:t>
      </w:r>
      <w:r w:rsidR="00A67161" w:rsidRPr="00E86E69">
        <w:rPr>
          <w:rFonts w:ascii="Times New Roman" w:hAnsi="Times New Roman" w:cs="Times New Roman"/>
          <w:lang w:val="en-GB"/>
        </w:rPr>
        <w:t xml:space="preserve">a stereo-optical </w:t>
      </w:r>
      <w:r w:rsidR="00B6123B" w:rsidRPr="00E86E69">
        <w:rPr>
          <w:rFonts w:ascii="Times New Roman" w:hAnsi="Times New Roman" w:cs="Times New Roman"/>
          <w:lang w:val="en-GB"/>
        </w:rPr>
        <w:t xml:space="preserve">macro-biota observatory </w:t>
      </w:r>
      <w:r w:rsidR="00A67161" w:rsidRPr="00E86E69">
        <w:rPr>
          <w:rFonts w:ascii="Times New Roman" w:hAnsi="Times New Roman" w:cs="Times New Roman"/>
          <w:lang w:val="en-GB"/>
        </w:rPr>
        <w:t>called “RemO</w:t>
      </w:r>
      <w:r w:rsidR="000530F9" w:rsidRPr="00E86E69">
        <w:rPr>
          <w:rFonts w:ascii="Times New Roman" w:hAnsi="Times New Roman" w:cs="Times New Roman"/>
          <w:lang w:val="en-GB"/>
        </w:rPr>
        <w:t>S</w:t>
      </w:r>
      <w:r w:rsidR="00A67161" w:rsidRPr="00E86E69">
        <w:rPr>
          <w:rFonts w:ascii="Times New Roman" w:hAnsi="Times New Roman" w:cs="Times New Roman"/>
          <w:lang w:val="en-GB"/>
        </w:rPr>
        <w:t xml:space="preserve">1” </w:t>
      </w:r>
      <w:r w:rsidR="000530F9" w:rsidRPr="00E86E69">
        <w:rPr>
          <w:rFonts w:ascii="Times New Roman" w:hAnsi="Times New Roman" w:cs="Times New Roman"/>
          <w:lang w:val="en-GB"/>
        </w:rPr>
        <w:t xml:space="preserve">(Remote Optical System) </w:t>
      </w:r>
      <w:r w:rsidR="00B6123B" w:rsidRPr="00E86E69">
        <w:rPr>
          <w:rFonts w:ascii="Times New Roman" w:hAnsi="Times New Roman" w:cs="Times New Roman"/>
          <w:lang w:val="en-GB"/>
        </w:rPr>
        <w:t xml:space="preserve">was used </w:t>
      </w:r>
      <w:r w:rsidR="00A67161" w:rsidRPr="00E86E69">
        <w:rPr>
          <w:rFonts w:ascii="Times New Roman" w:hAnsi="Times New Roman" w:cs="Times New Roman"/>
          <w:lang w:val="en-GB"/>
        </w:rPr>
        <w:t xml:space="preserve">specifically designed for long-term </w:t>
      </w:r>
      <w:r w:rsidR="00B6123B" w:rsidRPr="00E86E69">
        <w:rPr>
          <w:rFonts w:ascii="Times New Roman" w:hAnsi="Times New Roman" w:cs="Times New Roman"/>
          <w:lang w:val="en-GB"/>
        </w:rPr>
        <w:t xml:space="preserve">exposure and </w:t>
      </w:r>
      <w:r w:rsidR="00A67161" w:rsidRPr="00E86E69">
        <w:rPr>
          <w:rFonts w:ascii="Times New Roman" w:hAnsi="Times New Roman" w:cs="Times New Roman"/>
          <w:lang w:val="en-GB"/>
        </w:rPr>
        <w:t xml:space="preserve">assessments of fish and macroinvertebrate communities in shallow water areas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229D128B-3FAC-442C-893A-E29172E33713&lt;/uuid&gt;&lt;priority&gt;15&lt;/priority&gt;&lt;publications&gt;&lt;publication&gt;&lt;volume&gt;5&lt;/volume&gt;&lt;publication_date&gt;99200700001200000000200000&lt;/publication_date&gt;&lt;doi&gt;10.4319/lom.2007.5.250&lt;/doi&gt;&lt;startpage&gt;250&lt;/startpage&gt;&lt;title&gt;Habitat structure and fish: assessing the role of habitat complexity for fish using a small, semi-portable, 3D underwater observatory&lt;/title&gt;&lt;uuid&gt;1E00FB92-B353-4C9F-B0E9-94B389D290D1&lt;/uuid&gt;&lt;subtype&gt;400&lt;/subtype&gt;&lt;endpage&gt;262&lt;/endpage&gt;&lt;type&gt;400&lt;/type&gt;&lt;citekey&gt;Fischer:2007dj&lt;/citekey&gt;&lt;url&gt;http://www.aslo.org/lomethods/free/2007/0250.html&lt;/url&gt;&lt;bundle&gt;&lt;publication&gt;&lt;title&gt;Limnology and Oceanography Methods&lt;/title&gt;&lt;type&gt;-100&lt;/type&gt;&lt;subtype&gt;-100&lt;/subtype&gt;&lt;uuid&gt;C6A1E3DB-8553-44B4-9B6A-6F38E8C2591B&lt;/uuid&gt;&lt;/publication&gt;&lt;/bundle&gt;&lt;authors&gt;&lt;author&gt;&lt;firstName&gt;Philipp&lt;/firstName&gt;&lt;lastName&gt;Fischer&lt;/lastName&gt;&lt;/author&gt;&lt;author&gt;&lt;firstName&gt;Arnd&lt;/firstName&gt;&lt;lastName&gt;Weber&lt;/lastName&gt;&lt;/author&gt;&lt;author&gt;&lt;firstName&gt;Georg&lt;/firstName&gt;&lt;lastName&gt;Heine&lt;/lastName&gt;&lt;/author&gt;&lt;author&gt;&lt;firstName&gt;Harald&lt;/firstName&gt;&lt;lastName&gt;Weber&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89" w:author="P. Fischer" w:date="2017-01-09T16:38:00Z">
            <w:rPr>
              <w:rFonts w:ascii="Times New Roman" w:hAnsi="Times New Roman" w:cs="Times New Roman"/>
            </w:rPr>
          </w:rPrChange>
        </w:rPr>
        <w:t>(Fischer et al., 2007b)</w:t>
      </w:r>
      <w:r w:rsidR="008127D3" w:rsidRPr="00E86E69">
        <w:rPr>
          <w:rFonts w:ascii="Times New Roman" w:hAnsi="Times New Roman" w:cs="Times New Roman"/>
          <w:lang w:val="en-GB"/>
        </w:rPr>
        <w:fldChar w:fldCharType="end"/>
      </w:r>
      <w:r w:rsidR="00A67161" w:rsidRPr="00E86E69">
        <w:rPr>
          <w:rFonts w:ascii="Times New Roman" w:hAnsi="Times New Roman" w:cs="Times New Roman"/>
          <w:lang w:val="en-GB"/>
        </w:rPr>
        <w:t xml:space="preserve">. Data acquisition </w:t>
      </w:r>
      <w:r w:rsidR="004B09A4" w:rsidRPr="00E86E69">
        <w:rPr>
          <w:rFonts w:ascii="Times New Roman" w:hAnsi="Times New Roman" w:cs="Times New Roman"/>
          <w:lang w:val="en-GB"/>
        </w:rPr>
        <w:t>was</w:t>
      </w:r>
      <w:r w:rsidR="00E63759" w:rsidRPr="00E86E69">
        <w:rPr>
          <w:rFonts w:ascii="Times New Roman" w:hAnsi="Times New Roman" w:cs="Times New Roman"/>
          <w:lang w:val="en-GB"/>
        </w:rPr>
        <w:t xml:space="preserve"> conducted</w:t>
      </w:r>
      <w:r w:rsidR="004B09A4" w:rsidRPr="00E86E69">
        <w:rPr>
          <w:rFonts w:ascii="Times New Roman" w:hAnsi="Times New Roman" w:cs="Times New Roman"/>
          <w:lang w:val="en-GB"/>
        </w:rPr>
        <w:t xml:space="preserve"> </w:t>
      </w:r>
      <w:r w:rsidR="00A67161" w:rsidRPr="00E86E69">
        <w:rPr>
          <w:rFonts w:ascii="Times New Roman" w:hAnsi="Times New Roman" w:cs="Times New Roman"/>
          <w:lang w:val="en-GB"/>
        </w:rPr>
        <w:t xml:space="preserve">year </w:t>
      </w:r>
      <w:proofErr w:type="gramStart"/>
      <w:r w:rsidR="00A67161" w:rsidRPr="00E86E69">
        <w:rPr>
          <w:rFonts w:ascii="Times New Roman" w:hAnsi="Times New Roman" w:cs="Times New Roman"/>
          <w:lang w:val="en-GB"/>
        </w:rPr>
        <w:t>round</w:t>
      </w:r>
      <w:proofErr w:type="gramEnd"/>
      <w:r w:rsidR="00F307D3" w:rsidRPr="00E86E69">
        <w:rPr>
          <w:rFonts w:ascii="Times New Roman" w:hAnsi="Times New Roman" w:cs="Times New Roman"/>
          <w:lang w:val="en-GB"/>
        </w:rPr>
        <w:t>,</w:t>
      </w:r>
      <w:r w:rsidR="00A67161" w:rsidRPr="00E86E69">
        <w:rPr>
          <w:rFonts w:ascii="Times New Roman" w:hAnsi="Times New Roman" w:cs="Times New Roman"/>
          <w:lang w:val="en-GB"/>
        </w:rPr>
        <w:t xml:space="preserve"> </w:t>
      </w:r>
      <w:r w:rsidR="004B09A4" w:rsidRPr="00E86E69">
        <w:rPr>
          <w:rFonts w:ascii="Times New Roman" w:hAnsi="Times New Roman" w:cs="Times New Roman"/>
          <w:lang w:val="en-GB"/>
        </w:rPr>
        <w:t xml:space="preserve">remote </w:t>
      </w:r>
      <w:r w:rsidR="001938D3" w:rsidRPr="00E86E69">
        <w:rPr>
          <w:rFonts w:ascii="Times New Roman" w:hAnsi="Times New Roman" w:cs="Times New Roman"/>
          <w:lang w:val="en-GB"/>
        </w:rPr>
        <w:t xml:space="preserve">controlled </w:t>
      </w:r>
      <w:r w:rsidR="00A67161" w:rsidRPr="00E86E69">
        <w:rPr>
          <w:rFonts w:ascii="Times New Roman" w:hAnsi="Times New Roman" w:cs="Times New Roman"/>
          <w:lang w:val="en-GB"/>
        </w:rPr>
        <w:t xml:space="preserve">with a temporal resolution of 1Hz for the hydrological data and a </w:t>
      </w:r>
      <w:r w:rsidR="00B6123B" w:rsidRPr="00E86E69">
        <w:rPr>
          <w:rFonts w:ascii="Times New Roman" w:hAnsi="Times New Roman" w:cs="Times New Roman"/>
          <w:lang w:val="en-GB"/>
        </w:rPr>
        <w:t xml:space="preserve">stereoscopic </w:t>
      </w:r>
      <w:r w:rsidR="00A67161" w:rsidRPr="00E86E69">
        <w:rPr>
          <w:rFonts w:ascii="Times New Roman" w:hAnsi="Times New Roman" w:cs="Times New Roman"/>
          <w:lang w:val="en-GB"/>
        </w:rPr>
        <w:t xml:space="preserve">imaging frequency of 30 min. </w:t>
      </w:r>
      <w:r w:rsidR="00A30B18" w:rsidRPr="00E86E69">
        <w:rPr>
          <w:rFonts w:ascii="Times New Roman" w:hAnsi="Times New Roman" w:cs="Times New Roman"/>
          <w:lang w:val="en-GB"/>
        </w:rPr>
        <w:t xml:space="preserve">Parallel to this study, </w:t>
      </w:r>
      <w:del w:id="90" w:author="Markus Brand" w:date="2017-01-10T11:31:00Z">
        <w:r w:rsidR="00A30B18" w:rsidRPr="00E86E69" w:rsidDel="00802373">
          <w:rPr>
            <w:rFonts w:ascii="Times New Roman" w:hAnsi="Times New Roman" w:cs="Times New Roman"/>
            <w:lang w:val="en-GB"/>
          </w:rPr>
          <w:delText xml:space="preserve">two </w:delText>
        </w:r>
      </w:del>
      <w:r w:rsidR="00A30B18" w:rsidRPr="00E86E69">
        <w:rPr>
          <w:rFonts w:ascii="Times New Roman" w:hAnsi="Times New Roman" w:cs="Times New Roman"/>
          <w:lang w:val="en-GB"/>
        </w:rPr>
        <w:t>classic fishing campaign</w:t>
      </w:r>
      <w:ins w:id="91" w:author="Markus Brand" w:date="2017-01-10T11:29:00Z">
        <w:r w:rsidR="00802373">
          <w:rPr>
            <w:rFonts w:ascii="Times New Roman" w:hAnsi="Times New Roman" w:cs="Times New Roman"/>
            <w:lang w:val="en-GB"/>
          </w:rPr>
          <w:t>s</w:t>
        </w:r>
      </w:ins>
      <w:r w:rsidR="00A30B18" w:rsidRPr="00E86E69">
        <w:rPr>
          <w:rFonts w:ascii="Times New Roman" w:hAnsi="Times New Roman" w:cs="Times New Roman"/>
          <w:lang w:val="en-GB"/>
        </w:rPr>
        <w:t xml:space="preserve"> were performed </w:t>
      </w:r>
      <w:del w:id="92" w:author="Markus Brand" w:date="2017-01-10T11:36:00Z">
        <w:r w:rsidR="00A30B18" w:rsidRPr="00E86E69" w:rsidDel="005F5633">
          <w:rPr>
            <w:rFonts w:ascii="Times New Roman" w:hAnsi="Times New Roman" w:cs="Times New Roman"/>
            <w:lang w:val="en-GB"/>
          </w:rPr>
          <w:delText xml:space="preserve">in </w:delText>
        </w:r>
      </w:del>
      <w:del w:id="93" w:author="Markus Brand" w:date="2017-01-10T11:25:00Z">
        <w:r w:rsidR="00A30B18" w:rsidRPr="00E86E69" w:rsidDel="007C3BC9">
          <w:rPr>
            <w:rFonts w:ascii="Times New Roman" w:hAnsi="Times New Roman" w:cs="Times New Roman"/>
            <w:lang w:val="en-GB"/>
          </w:rPr>
          <w:delText xml:space="preserve">April </w:delText>
        </w:r>
        <w:r w:rsidR="00A30B18" w:rsidRPr="00E86E69" w:rsidDel="00B824CF">
          <w:rPr>
            <w:rFonts w:ascii="Times New Roman" w:hAnsi="Times New Roman" w:cs="Times New Roman"/>
            <w:lang w:val="en-GB"/>
          </w:rPr>
          <w:delText xml:space="preserve">2014 </w:delText>
        </w:r>
      </w:del>
      <w:del w:id="94" w:author="Markus Brand" w:date="2017-01-10T11:36:00Z">
        <w:r w:rsidR="00A30B18" w:rsidRPr="00E86E69" w:rsidDel="005F5633">
          <w:rPr>
            <w:rFonts w:ascii="Times New Roman" w:hAnsi="Times New Roman" w:cs="Times New Roman"/>
            <w:lang w:val="en-GB"/>
          </w:rPr>
          <w:delText xml:space="preserve">and September </w:delText>
        </w:r>
      </w:del>
      <w:del w:id="95" w:author="Markus Brand" w:date="2017-01-10T11:30:00Z">
        <w:r w:rsidR="00A30B18" w:rsidRPr="00E86E69" w:rsidDel="00802373">
          <w:rPr>
            <w:rFonts w:ascii="Times New Roman" w:hAnsi="Times New Roman" w:cs="Times New Roman"/>
            <w:lang w:val="en-GB"/>
          </w:rPr>
          <w:delText>2014</w:delText>
        </w:r>
      </w:del>
      <w:del w:id="96" w:author="Markus Brand" w:date="2017-01-10T11:36:00Z">
        <w:r w:rsidR="00A30B18" w:rsidRPr="00E86E69" w:rsidDel="005F5633">
          <w:rPr>
            <w:rFonts w:ascii="Times New Roman" w:hAnsi="Times New Roman" w:cs="Times New Roman"/>
            <w:lang w:val="en-GB"/>
          </w:rPr>
          <w:delText xml:space="preserve"> for </w:delText>
        </w:r>
      </w:del>
      <w:del w:id="97" w:author="Markus Brand" w:date="2017-01-10T11:25:00Z">
        <w:r w:rsidR="00A30B18" w:rsidRPr="00E86E69" w:rsidDel="00B824CF">
          <w:rPr>
            <w:rFonts w:ascii="Times New Roman" w:hAnsi="Times New Roman" w:cs="Times New Roman"/>
            <w:lang w:val="en-GB"/>
          </w:rPr>
          <w:delText>6</w:delText>
        </w:r>
      </w:del>
      <w:del w:id="98" w:author="Markus Brand" w:date="2017-01-10T11:36:00Z">
        <w:r w:rsidR="00A30B18" w:rsidRPr="00E86E69" w:rsidDel="005F5633">
          <w:rPr>
            <w:rFonts w:ascii="Times New Roman" w:hAnsi="Times New Roman" w:cs="Times New Roman"/>
            <w:lang w:val="en-GB"/>
          </w:rPr>
          <w:delText xml:space="preserve"> weeks each </w:delText>
        </w:r>
      </w:del>
      <w:r w:rsidR="00A30B18" w:rsidRPr="00E86E69">
        <w:rPr>
          <w:rFonts w:ascii="Times New Roman" w:hAnsi="Times New Roman" w:cs="Times New Roman"/>
          <w:lang w:val="en-GB"/>
        </w:rPr>
        <w:t xml:space="preserve">in the same area with standard fyke-nets to provide </w:t>
      </w:r>
      <w:r w:rsidR="000732D1" w:rsidRPr="00E86E69">
        <w:rPr>
          <w:rFonts w:ascii="Times New Roman" w:hAnsi="Times New Roman" w:cs="Times New Roman"/>
          <w:lang w:val="en-GB"/>
        </w:rPr>
        <w:t>ground-truth</w:t>
      </w:r>
      <w:r w:rsidR="00A30B18" w:rsidRPr="00E86E69">
        <w:rPr>
          <w:rFonts w:ascii="Times New Roman" w:hAnsi="Times New Roman" w:cs="Times New Roman"/>
          <w:lang w:val="en-GB"/>
        </w:rPr>
        <w:t xml:space="preserve"> data for the remote</w:t>
      </w:r>
      <w:ins w:id="99" w:author="P. Fischer" w:date="2017-01-09T17:12:00Z">
        <w:r w:rsidR="00B5592A">
          <w:rPr>
            <w:rFonts w:ascii="Times New Roman" w:hAnsi="Times New Roman" w:cs="Times New Roman"/>
            <w:lang w:val="en-GB"/>
          </w:rPr>
          <w:t>ly</w:t>
        </w:r>
      </w:ins>
      <w:del w:id="100" w:author="P. Fischer" w:date="2017-01-09T17:12:00Z">
        <w:r w:rsidR="00A30B18" w:rsidRPr="00E86E69" w:rsidDel="00B5592A">
          <w:rPr>
            <w:rFonts w:ascii="Times New Roman" w:hAnsi="Times New Roman" w:cs="Times New Roman"/>
            <w:lang w:val="en-GB"/>
          </w:rPr>
          <w:delText>-</w:delText>
        </w:r>
      </w:del>
      <w:ins w:id="101" w:author="P. Fischer" w:date="2017-01-09T17:12:00Z">
        <w:r w:rsidR="00B5592A">
          <w:rPr>
            <w:rFonts w:ascii="Times New Roman" w:hAnsi="Times New Roman" w:cs="Times New Roman"/>
            <w:lang w:val="en-GB"/>
          </w:rPr>
          <w:t xml:space="preserve"> </w:t>
        </w:r>
      </w:ins>
      <w:r w:rsidR="00A30B18" w:rsidRPr="00E86E69">
        <w:rPr>
          <w:rFonts w:ascii="Times New Roman" w:hAnsi="Times New Roman" w:cs="Times New Roman"/>
          <w:lang w:val="en-GB"/>
        </w:rPr>
        <w:t>sampled fish data.</w:t>
      </w:r>
      <w:ins w:id="102" w:author="Markus Brand" w:date="2017-01-10T11:37:00Z">
        <w:r w:rsidR="00B543F5">
          <w:rPr>
            <w:rFonts w:ascii="Times New Roman" w:hAnsi="Times New Roman" w:cs="Times New Roman"/>
            <w:lang w:val="en-GB"/>
          </w:rPr>
          <w:t xml:space="preserve"> The fishing campaigns were </w:t>
        </w:r>
        <w:proofErr w:type="spellStart"/>
        <w:r w:rsidR="00B543F5">
          <w:rPr>
            <w:rFonts w:ascii="Times New Roman" w:hAnsi="Times New Roman" w:cs="Times New Roman"/>
            <w:lang w:val="en-GB"/>
          </w:rPr>
          <w:t>perfomed</w:t>
        </w:r>
        <w:proofErr w:type="spellEnd"/>
        <w:r w:rsidR="00B543F5">
          <w:rPr>
            <w:rFonts w:ascii="Times New Roman" w:hAnsi="Times New Roman" w:cs="Times New Roman"/>
            <w:lang w:val="en-GB"/>
          </w:rPr>
          <w:t xml:space="preserve"> in June/July and September of 2012 to 2014.</w:t>
        </w:r>
      </w:ins>
      <w:ins w:id="103" w:author="Markus Brand" w:date="2017-01-10T11:38:00Z">
        <w:r w:rsidR="00B543F5">
          <w:rPr>
            <w:rFonts w:ascii="Times New Roman" w:hAnsi="Times New Roman" w:cs="Times New Roman"/>
            <w:lang w:val="en-GB"/>
          </w:rPr>
          <w:t xml:space="preserve"> The </w:t>
        </w:r>
      </w:ins>
      <w:ins w:id="104" w:author="Markus Brand" w:date="2017-01-10T11:41:00Z">
        <w:r w:rsidR="00B543F5">
          <w:rPr>
            <w:rFonts w:ascii="Times New Roman" w:hAnsi="Times New Roman" w:cs="Times New Roman"/>
            <w:lang w:val="en-GB"/>
          </w:rPr>
          <w:t>results</w:t>
        </w:r>
      </w:ins>
      <w:ins w:id="105" w:author="Markus Brand" w:date="2017-01-10T11:38:00Z">
        <w:r w:rsidR="00B543F5">
          <w:rPr>
            <w:rFonts w:ascii="Times New Roman" w:hAnsi="Times New Roman" w:cs="Times New Roman"/>
            <w:lang w:val="en-GB"/>
          </w:rPr>
          <w:t xml:space="preserve"> o</w:t>
        </w:r>
        <w:r w:rsidR="008015A8">
          <w:rPr>
            <w:rFonts w:ascii="Times New Roman" w:hAnsi="Times New Roman" w:cs="Times New Roman"/>
            <w:lang w:val="en-GB"/>
          </w:rPr>
          <w:t xml:space="preserve">f 2012 to 2013 </w:t>
        </w:r>
      </w:ins>
      <w:ins w:id="106" w:author="Markus Brand" w:date="2017-01-10T16:51:00Z">
        <w:r w:rsidR="00610375">
          <w:rPr>
            <w:rFonts w:ascii="Times New Roman" w:hAnsi="Times New Roman" w:cs="Times New Roman"/>
            <w:lang w:val="en-GB"/>
          </w:rPr>
          <w:t>are</w:t>
        </w:r>
      </w:ins>
      <w:ins w:id="107" w:author="Markus Brand" w:date="2017-01-10T11:38:00Z">
        <w:r w:rsidR="008015A8">
          <w:rPr>
            <w:rFonts w:ascii="Times New Roman" w:hAnsi="Times New Roman" w:cs="Times New Roman"/>
            <w:lang w:val="en-GB"/>
          </w:rPr>
          <w:t xml:space="preserve"> published </w:t>
        </w:r>
        <w:r w:rsidR="00B543F5">
          <w:rPr>
            <w:rFonts w:ascii="Times New Roman" w:hAnsi="Times New Roman" w:cs="Times New Roman"/>
            <w:lang w:val="en-GB"/>
          </w:rPr>
          <w:t>in</w:t>
        </w:r>
      </w:ins>
      <w:ins w:id="108" w:author="Markus Brand" w:date="2017-01-10T11:39:00Z">
        <w:r w:rsidR="00B543F5">
          <w:rPr>
            <w:rFonts w:ascii="Times New Roman" w:hAnsi="Times New Roman" w:cs="Times New Roman"/>
            <w:lang w:val="en-GB"/>
          </w:rPr>
          <w:t xml:space="preserve"> </w:t>
        </w:r>
        <w:r w:rsidR="00B543F5" w:rsidRPr="00E86E69">
          <w:rPr>
            <w:rFonts w:ascii="Times New Roman" w:hAnsi="Times New Roman" w:cs="Times New Roman"/>
            <w:lang w:val="en-GB"/>
          </w:rPr>
          <w:fldChar w:fldCharType="begin"/>
        </w:r>
        <w:r w:rsidR="00B543F5" w:rsidRPr="00E86E69">
          <w:rPr>
            <w:rFonts w:ascii="Times New Roman" w:hAnsi="Times New Roman" w:cs="Times New Roman"/>
            <w:lang w:val="en-GB"/>
          </w:rPr>
          <w:instrText xml:space="preserve"> ADDIN PAPERS2_CITATIONS &lt;citation&gt;&lt;uuid&gt;52EB863E-AA72-40CD-9EBA-B705321E950D&lt;/uuid&gt;&lt;priority&gt;16&lt;/priority&gt;&lt;publications&gt;&lt;publication&gt;&lt;institution&gt;Alfred-Wegener-Institut, Helmholtz Centre for Polar- and Marine Research.&lt;/institution&gt;&lt;accepted_date&gt;99201600001200000000200000&lt;/accepted_date&gt;&lt;title&gt;Species composition and abundances of the shallow-water fish community of Kongsfjorden, Svalbard.&lt;/title&gt;&lt;revision_date&gt;99201600001200000000200000&lt;/revision_date&gt;&lt;subtype&gt;400&lt;/subtype&gt;&lt;uuid&gt;5471EEB3-9941-423C-A9A4-52758F415763&lt;/uuid&gt;&lt;type&gt;400&lt;/type&gt;&lt;citekey&gt;Brand:ue&lt;/citekey&gt;&lt;submission_date&gt;99201500001200000000200000&lt;/submission_date&gt;&lt;publication_date&gt;99999900001200000000200000&lt;/publication_date&gt;&lt;bundle&gt;&lt;publication&gt;&lt;title&gt;Polar Biology&lt;/title&gt;&lt;type&gt;-100&lt;/type&gt;&lt;subtype&gt;-100&lt;/subtype&gt;&lt;uuid&gt;8F35A507-F355-4468-8944-9E7A21462183&lt;/uuid&gt;&lt;/publication&gt;&lt;/bundle&gt;&lt;authors&gt;&lt;author&gt;&lt;firstName&gt;Markus&lt;/firstName&gt;&lt;lastName&gt;Brand&lt;/lastName&gt;&lt;/author&gt;&lt;author&gt;&lt;firstName&gt;Philipp&lt;/firstName&gt;&lt;lastName&gt;Fischer&lt;/lastName&gt;&lt;/author&gt;&lt;/authors&gt;&lt;/publication&gt;&lt;/publications&gt;&lt;cites&gt;&lt;/cites&gt;&lt;/citation&gt;</w:instrText>
        </w:r>
        <w:r w:rsidR="00B543F5" w:rsidRPr="00E86E69">
          <w:rPr>
            <w:rFonts w:ascii="Times New Roman" w:hAnsi="Times New Roman" w:cs="Times New Roman"/>
            <w:lang w:val="en-GB"/>
          </w:rPr>
          <w:fldChar w:fldCharType="separate"/>
        </w:r>
        <w:r w:rsidR="008015A8">
          <w:rPr>
            <w:rFonts w:ascii="Times New Roman" w:hAnsi="Times New Roman" w:cs="Times New Roman"/>
            <w:lang w:val="en-US"/>
          </w:rPr>
          <w:t>Brand &amp; Fischer (</w:t>
        </w:r>
        <w:r w:rsidR="00B543F5">
          <w:rPr>
            <w:rFonts w:ascii="Times New Roman" w:hAnsi="Times New Roman" w:cs="Times New Roman"/>
            <w:lang w:val="en-US"/>
          </w:rPr>
          <w:t>2016</w:t>
        </w:r>
        <w:r w:rsidR="00B543F5" w:rsidRPr="00732333">
          <w:rPr>
            <w:rFonts w:ascii="Times New Roman" w:hAnsi="Times New Roman" w:cs="Times New Roman"/>
            <w:lang w:val="en-US"/>
          </w:rPr>
          <w:t>)</w:t>
        </w:r>
        <w:r w:rsidR="00B543F5" w:rsidRPr="00E86E69">
          <w:rPr>
            <w:rFonts w:ascii="Times New Roman" w:hAnsi="Times New Roman" w:cs="Times New Roman"/>
            <w:lang w:val="en-GB"/>
          </w:rPr>
          <w:fldChar w:fldCharType="end"/>
        </w:r>
        <w:r w:rsidR="00B543F5" w:rsidRPr="00E86E69">
          <w:rPr>
            <w:rFonts w:ascii="Times New Roman" w:hAnsi="Times New Roman" w:cs="Times New Roman"/>
            <w:lang w:val="en-GB"/>
          </w:rPr>
          <w:t>.</w:t>
        </w:r>
      </w:ins>
      <w:ins w:id="109" w:author="Markus Brand" w:date="2017-01-10T11:38:00Z">
        <w:r w:rsidR="00B543F5">
          <w:rPr>
            <w:rFonts w:ascii="Times New Roman" w:hAnsi="Times New Roman" w:cs="Times New Roman"/>
            <w:lang w:val="en-GB"/>
          </w:rPr>
          <w:t xml:space="preserve"> </w:t>
        </w:r>
      </w:ins>
      <w:r w:rsidR="00A30B18" w:rsidRPr="00E86E69">
        <w:rPr>
          <w:rFonts w:ascii="Times New Roman" w:hAnsi="Times New Roman" w:cs="Times New Roman"/>
          <w:lang w:val="en-GB"/>
        </w:rPr>
        <w:t xml:space="preserve"> </w:t>
      </w:r>
      <w:del w:id="110" w:author="Markus Brand" w:date="2017-01-10T11:40:00Z">
        <w:r w:rsidR="00A30B18" w:rsidRPr="00E86E69" w:rsidDel="00B543F5">
          <w:rPr>
            <w:rFonts w:ascii="Times New Roman" w:hAnsi="Times New Roman" w:cs="Times New Roman"/>
            <w:lang w:val="en-GB"/>
          </w:rPr>
          <w:delText xml:space="preserve">Because these data were used for several other parallel studies during 2014, they have been </w:delText>
        </w:r>
      </w:del>
      <w:ins w:id="111" w:author="Markus Brand" w:date="2017-01-10T11:40:00Z">
        <w:r w:rsidR="00B543F5">
          <w:rPr>
            <w:rFonts w:ascii="Times New Roman" w:hAnsi="Times New Roman" w:cs="Times New Roman"/>
            <w:lang w:val="en-GB"/>
          </w:rPr>
          <w:t xml:space="preserve">The publication of the dataset of 2014 </w:t>
        </w:r>
      </w:ins>
      <w:del w:id="112" w:author="Markus Brand" w:date="2017-01-10T11:41:00Z">
        <w:r w:rsidR="00A30B18" w:rsidRPr="00E86E69" w:rsidDel="00B543F5">
          <w:rPr>
            <w:rFonts w:ascii="Times New Roman" w:hAnsi="Times New Roman" w:cs="Times New Roman"/>
            <w:lang w:val="en-GB"/>
          </w:rPr>
          <w:delText xml:space="preserve">published </w:delText>
        </w:r>
        <w:r w:rsidR="004B2CB0" w:rsidRPr="00E86E69" w:rsidDel="00B543F5">
          <w:rPr>
            <w:rFonts w:ascii="Times New Roman" w:hAnsi="Times New Roman" w:cs="Times New Roman"/>
            <w:lang w:val="en-GB"/>
          </w:rPr>
          <w:delText>elsewhere</w:delText>
        </w:r>
      </w:del>
      <w:ins w:id="113" w:author="Markus Brand" w:date="2017-01-10T13:43:00Z">
        <w:r w:rsidR="008015A8">
          <w:rPr>
            <w:rFonts w:ascii="Times New Roman" w:hAnsi="Times New Roman" w:cs="Times New Roman"/>
            <w:lang w:val="en-GB"/>
          </w:rPr>
          <w:t xml:space="preserve">together </w:t>
        </w:r>
      </w:ins>
      <w:ins w:id="114" w:author="Markus Brand" w:date="2017-01-10T13:44:00Z">
        <w:r w:rsidR="008015A8">
          <w:rPr>
            <w:rFonts w:ascii="Times New Roman" w:hAnsi="Times New Roman" w:cs="Times New Roman"/>
            <w:lang w:val="en-GB"/>
          </w:rPr>
          <w:t>with a</w:t>
        </w:r>
      </w:ins>
      <w:ins w:id="115" w:author="Markus Brand" w:date="2017-01-10T13:43:00Z">
        <w:r w:rsidR="008015A8">
          <w:rPr>
            <w:rFonts w:ascii="Times New Roman" w:hAnsi="Times New Roman" w:cs="Times New Roman"/>
            <w:lang w:val="en-GB"/>
          </w:rPr>
          <w:t xml:space="preserve">n comparative analysis of the results of the UWO is in </w:t>
        </w:r>
      </w:ins>
      <w:ins w:id="116" w:author="Markus Brand" w:date="2017-01-10T13:44:00Z">
        <w:r w:rsidR="008015A8">
          <w:rPr>
            <w:rFonts w:ascii="Times New Roman" w:hAnsi="Times New Roman" w:cs="Times New Roman"/>
            <w:lang w:val="en-GB"/>
          </w:rPr>
          <w:t>preparation</w:t>
        </w:r>
      </w:ins>
      <w:ins w:id="117" w:author="Markus Brand" w:date="2017-01-10T13:43:00Z">
        <w:r w:rsidR="008015A8">
          <w:rPr>
            <w:rFonts w:ascii="Times New Roman" w:hAnsi="Times New Roman" w:cs="Times New Roman"/>
            <w:lang w:val="en-GB"/>
          </w:rPr>
          <w:t xml:space="preserve"> </w:t>
        </w:r>
      </w:ins>
      <w:ins w:id="118" w:author="Markus Brand" w:date="2017-01-10T13:44:00Z">
        <w:r w:rsidR="008015A8">
          <w:rPr>
            <w:rFonts w:ascii="Times New Roman" w:hAnsi="Times New Roman" w:cs="Times New Roman"/>
            <w:lang w:val="en-GB"/>
          </w:rPr>
          <w:t>(Brand, per</w:t>
        </w:r>
      </w:ins>
      <w:ins w:id="119" w:author="Markus Brand" w:date="2017-01-10T13:51:00Z">
        <w:r w:rsidR="008D7408">
          <w:rPr>
            <w:rFonts w:ascii="Times New Roman" w:hAnsi="Times New Roman" w:cs="Times New Roman"/>
            <w:lang w:val="en-GB"/>
          </w:rPr>
          <w:t>s</w:t>
        </w:r>
      </w:ins>
      <w:ins w:id="120" w:author="Markus Brand" w:date="2017-01-10T13:44:00Z">
        <w:r w:rsidR="008015A8">
          <w:rPr>
            <w:rFonts w:ascii="Times New Roman" w:hAnsi="Times New Roman" w:cs="Times New Roman"/>
            <w:lang w:val="en-GB"/>
          </w:rPr>
          <w:t>. comm.)</w:t>
        </w:r>
      </w:ins>
      <w:del w:id="121" w:author="Markus Brand" w:date="2017-01-10T13:36:00Z">
        <w:r w:rsidR="004B2CB0" w:rsidRPr="00E86E69" w:rsidDel="006320A2">
          <w:rPr>
            <w:rFonts w:ascii="Times New Roman" w:hAnsi="Times New Roman" w:cs="Times New Roman"/>
            <w:lang w:val="en-GB"/>
          </w:rPr>
          <w:delText xml:space="preserve"> </w:delText>
        </w:r>
        <w:r w:rsidR="004C3154" w:rsidRPr="00E86E69" w:rsidDel="006320A2">
          <w:rPr>
            <w:rFonts w:ascii="Times New Roman" w:hAnsi="Times New Roman" w:cs="Times New Roman"/>
            <w:lang w:val="en-GB"/>
          </w:rPr>
          <w:fldChar w:fldCharType="begin"/>
        </w:r>
        <w:r w:rsidR="007367C4" w:rsidRPr="00E86E69" w:rsidDel="006320A2">
          <w:rPr>
            <w:rFonts w:ascii="Times New Roman" w:hAnsi="Times New Roman" w:cs="Times New Roman"/>
            <w:lang w:val="en-GB"/>
          </w:rPr>
          <w:delInstrText xml:space="preserve"> ADDIN PAPERS2_CITATIONS &lt;citation&gt;&lt;uuid&gt;52EB863E-AA72-40CD-9EBA-B705321E950D&lt;/uuid&gt;&lt;priority&gt;16&lt;/priority&gt;&lt;publications&gt;&lt;publication&gt;&lt;institution&gt;Alfred-Wegener-Institut, Helmholtz Centre for Polar- and Marine Research.&lt;/institution&gt;&lt;accepted_date&gt;99201600001200000000200000&lt;/accepted_date&gt;&lt;title&gt;Species composition and abundances of the shallow-water fish community of Kongsfjorden, Svalbard.&lt;/title&gt;&lt;revision_date&gt;99201600001200000000200000&lt;/revision_date&gt;&lt;subtype&gt;400&lt;/subtype&gt;&lt;uuid&gt;5471EEB3-9941-423C-A9A4-52758F415763&lt;/uuid&gt;&lt;type&gt;400&lt;/type&gt;&lt;citekey&gt;Brand:ue&lt;/citekey&gt;&lt;submission_date&gt;99201500001200000000200000&lt;/submission_date&gt;&lt;publication_date&gt;99999900001200000000200000&lt;/publication_date&gt;&lt;bundle&gt;&lt;publication&gt;&lt;title&gt;Polar Biology&lt;/title&gt;&lt;type&gt;-100&lt;/type&gt;&lt;subtype&gt;-100&lt;/subtype&gt;&lt;uuid&gt;8F35A507-F355-4468-8944-9E7A21462183&lt;/uuid&gt;&lt;/publication&gt;&lt;/bundle&gt;&lt;authors&gt;&lt;author&gt;&lt;firstName&gt;Markus&lt;/firstName&gt;&lt;lastName&gt;Brand&lt;/lastName&gt;&lt;/author&gt;&lt;author&gt;&lt;firstName&gt;Philipp&lt;/firstName&gt;&lt;lastName&gt;Fischer&lt;/lastName&gt;&lt;/author&gt;&lt;/authors&gt;&lt;/publication&gt;&lt;/publications&gt;&lt;cites&gt;&lt;/cites&gt;&lt;/citation&gt;</w:delInstrText>
        </w:r>
        <w:r w:rsidR="004C3154" w:rsidRPr="00E86E69" w:rsidDel="006320A2">
          <w:rPr>
            <w:rFonts w:ascii="Times New Roman" w:hAnsi="Times New Roman" w:cs="Times New Roman"/>
            <w:lang w:val="en-GB"/>
          </w:rPr>
          <w:fldChar w:fldCharType="separate"/>
        </w:r>
        <w:r w:rsidR="007367C4" w:rsidRPr="00FE55A3" w:rsidDel="006320A2">
          <w:rPr>
            <w:rFonts w:ascii="Times New Roman" w:hAnsi="Times New Roman" w:cs="Times New Roman"/>
            <w:lang w:val="en-US"/>
            <w:rPrChange w:id="122" w:author="P. Fischer" w:date="2017-01-09T16:38:00Z">
              <w:rPr>
                <w:rFonts w:ascii="Times New Roman" w:hAnsi="Times New Roman" w:cs="Times New Roman"/>
              </w:rPr>
            </w:rPrChange>
          </w:rPr>
          <w:delText xml:space="preserve">(Brand and Fischer, </w:delText>
        </w:r>
      </w:del>
      <w:del w:id="123" w:author="Markus Brand" w:date="2017-01-10T11:41:00Z">
        <w:r w:rsidR="007367C4" w:rsidRPr="00FE55A3" w:rsidDel="00B543F5">
          <w:rPr>
            <w:rFonts w:ascii="Times New Roman" w:hAnsi="Times New Roman" w:cs="Times New Roman"/>
            <w:lang w:val="en-US"/>
            <w:rPrChange w:id="124" w:author="P. Fischer" w:date="2017-01-09T16:38:00Z">
              <w:rPr>
                <w:rFonts w:ascii="Times New Roman" w:hAnsi="Times New Roman" w:cs="Times New Roman"/>
              </w:rPr>
            </w:rPrChange>
          </w:rPr>
          <w:delText>subm</w:delText>
        </w:r>
      </w:del>
      <w:del w:id="125" w:author="Markus Brand" w:date="2017-01-10T13:36:00Z">
        <w:r w:rsidR="007367C4" w:rsidRPr="00FE55A3" w:rsidDel="006320A2">
          <w:rPr>
            <w:rFonts w:ascii="Times New Roman" w:hAnsi="Times New Roman" w:cs="Times New Roman"/>
            <w:lang w:val="en-US"/>
            <w:rPrChange w:id="126" w:author="P. Fischer" w:date="2017-01-09T16:38:00Z">
              <w:rPr>
                <w:rFonts w:ascii="Times New Roman" w:hAnsi="Times New Roman" w:cs="Times New Roman"/>
              </w:rPr>
            </w:rPrChange>
          </w:rPr>
          <w:delText>.</w:delText>
        </w:r>
        <w:r w:rsidR="0000280D" w:rsidRPr="00FE55A3" w:rsidDel="006320A2">
          <w:rPr>
            <w:rFonts w:ascii="Times New Roman" w:hAnsi="Times New Roman" w:cs="Times New Roman"/>
            <w:lang w:val="en-US"/>
            <w:rPrChange w:id="127" w:author="P. Fischer" w:date="2017-01-09T16:38:00Z">
              <w:rPr>
                <w:rFonts w:ascii="Times New Roman" w:hAnsi="Times New Roman" w:cs="Times New Roman"/>
              </w:rPr>
            </w:rPrChange>
          </w:rPr>
          <w:delText>)</w:delText>
        </w:r>
        <w:r w:rsidR="004C3154" w:rsidRPr="00E86E69" w:rsidDel="006320A2">
          <w:rPr>
            <w:rFonts w:ascii="Times New Roman" w:hAnsi="Times New Roman" w:cs="Times New Roman"/>
            <w:lang w:val="en-GB"/>
          </w:rPr>
          <w:fldChar w:fldCharType="end"/>
        </w:r>
      </w:del>
      <w:del w:id="128" w:author="Markus Brand" w:date="2017-01-10T13:43:00Z">
        <w:r w:rsidR="00A73681" w:rsidRPr="00E86E69" w:rsidDel="008015A8">
          <w:rPr>
            <w:rFonts w:ascii="Times New Roman" w:hAnsi="Times New Roman" w:cs="Times New Roman"/>
            <w:lang w:val="en-GB"/>
          </w:rPr>
          <w:delText>.</w:delText>
        </w:r>
      </w:del>
      <w:r w:rsidR="006F293E" w:rsidRPr="00E86E69">
        <w:rPr>
          <w:rFonts w:ascii="Times New Roman" w:hAnsi="Times New Roman" w:cs="Times New Roman"/>
          <w:lang w:val="en-GB"/>
        </w:rPr>
        <w:t xml:space="preserve"> </w:t>
      </w:r>
    </w:p>
    <w:p w14:paraId="52621FD3" w14:textId="77777777" w:rsidR="006F293E" w:rsidRPr="00E86E69" w:rsidRDefault="006F293E" w:rsidP="00E86E69">
      <w:pPr>
        <w:spacing w:line="360" w:lineRule="auto"/>
        <w:rPr>
          <w:rFonts w:ascii="Times New Roman" w:hAnsi="Times New Roman" w:cs="Times New Roman"/>
          <w:lang w:val="en-GB"/>
        </w:rPr>
      </w:pPr>
    </w:p>
    <w:p w14:paraId="196BCA8E" w14:textId="77777777" w:rsidR="00ED7B0F" w:rsidRPr="00E86E69" w:rsidRDefault="00BD1B4A" w:rsidP="00E86E69">
      <w:pPr>
        <w:spacing w:line="360" w:lineRule="auto"/>
        <w:rPr>
          <w:rFonts w:ascii="Times New Roman" w:hAnsi="Times New Roman" w:cs="Times New Roman"/>
          <w:lang w:val="en-GB"/>
        </w:rPr>
      </w:pPr>
      <w:r w:rsidRPr="00E86E69">
        <w:rPr>
          <w:rFonts w:ascii="Times New Roman" w:hAnsi="Times New Roman" w:cs="Times New Roman"/>
          <w:lang w:val="en-GB"/>
        </w:rPr>
        <w:t xml:space="preserve">The present study aims to </w:t>
      </w:r>
      <w:r w:rsidR="004B2CB0" w:rsidRPr="00E86E69">
        <w:rPr>
          <w:rFonts w:ascii="Times New Roman" w:hAnsi="Times New Roman" w:cs="Times New Roman"/>
          <w:lang w:val="en-GB"/>
        </w:rPr>
        <w:t xml:space="preserve">demonstrate the high potential of remote controlled sensors to quantitatively assess not only </w:t>
      </w:r>
      <w:r w:rsidR="00A73681" w:rsidRPr="00E86E69">
        <w:rPr>
          <w:rFonts w:ascii="Times New Roman" w:hAnsi="Times New Roman" w:cs="Times New Roman"/>
          <w:lang w:val="en-GB"/>
        </w:rPr>
        <w:t xml:space="preserve">hydrological data </w:t>
      </w:r>
      <w:r w:rsidR="00F307D3" w:rsidRPr="00E86E69">
        <w:rPr>
          <w:rFonts w:ascii="Times New Roman" w:hAnsi="Times New Roman" w:cs="Times New Roman"/>
          <w:lang w:val="en-GB"/>
        </w:rPr>
        <w:t xml:space="preserve">such as </w:t>
      </w:r>
      <w:r w:rsidR="004B2CB0" w:rsidRPr="00E86E69">
        <w:rPr>
          <w:rFonts w:ascii="Times New Roman" w:hAnsi="Times New Roman" w:cs="Times New Roman"/>
          <w:lang w:val="en-GB"/>
        </w:rPr>
        <w:t xml:space="preserve">temperature, current or </w:t>
      </w:r>
      <w:r w:rsidR="00A73681" w:rsidRPr="00E86E69">
        <w:rPr>
          <w:rFonts w:ascii="Times New Roman" w:hAnsi="Times New Roman" w:cs="Times New Roman"/>
          <w:lang w:val="en-GB"/>
        </w:rPr>
        <w:t xml:space="preserve">plankton </w:t>
      </w:r>
      <w:r w:rsidR="006F293E" w:rsidRPr="00E86E69">
        <w:rPr>
          <w:rFonts w:ascii="Times New Roman" w:hAnsi="Times New Roman" w:cs="Times New Roman"/>
          <w:lang w:val="en-GB"/>
        </w:rPr>
        <w:t xml:space="preserve">community </w:t>
      </w:r>
      <w:r w:rsidR="004B2CB0" w:rsidRPr="00E86E69">
        <w:rPr>
          <w:rFonts w:ascii="Times New Roman" w:hAnsi="Times New Roman" w:cs="Times New Roman"/>
          <w:lang w:val="en-GB"/>
        </w:rPr>
        <w:t xml:space="preserve">with classical CTD probes or VPR recorders </w:t>
      </w:r>
      <w:r w:rsidR="006F293E" w:rsidRPr="00E86E69">
        <w:rPr>
          <w:rFonts w:ascii="Times New Roman" w:hAnsi="Times New Roman" w:cs="Times New Roman"/>
          <w:lang w:val="en-GB"/>
        </w:rPr>
        <w:t>but</w:t>
      </w:r>
      <w:r w:rsidR="00A73681" w:rsidRPr="00E86E69">
        <w:rPr>
          <w:rFonts w:ascii="Times New Roman" w:hAnsi="Times New Roman" w:cs="Times New Roman"/>
          <w:lang w:val="en-GB"/>
        </w:rPr>
        <w:t xml:space="preserve"> also for </w:t>
      </w:r>
      <w:r w:rsidR="004B2CB0" w:rsidRPr="00E86E69">
        <w:rPr>
          <w:rFonts w:ascii="Times New Roman" w:hAnsi="Times New Roman" w:cs="Times New Roman"/>
          <w:lang w:val="en-GB"/>
        </w:rPr>
        <w:t xml:space="preserve">the assessment of </w:t>
      </w:r>
      <w:r w:rsidR="00A73681" w:rsidRPr="00E86E69">
        <w:rPr>
          <w:rFonts w:ascii="Times New Roman" w:hAnsi="Times New Roman" w:cs="Times New Roman"/>
          <w:lang w:val="en-GB"/>
        </w:rPr>
        <w:t xml:space="preserve">higher tropic levels </w:t>
      </w:r>
      <w:r w:rsidR="00F307D3" w:rsidRPr="00E86E69">
        <w:rPr>
          <w:rFonts w:ascii="Times New Roman" w:hAnsi="Times New Roman" w:cs="Times New Roman"/>
          <w:lang w:val="en-GB"/>
        </w:rPr>
        <w:t>such as</w:t>
      </w:r>
      <w:r w:rsidR="00A73681" w:rsidRPr="00E86E69">
        <w:rPr>
          <w:rFonts w:ascii="Times New Roman" w:hAnsi="Times New Roman" w:cs="Times New Roman"/>
          <w:lang w:val="en-GB"/>
        </w:rPr>
        <w:t xml:space="preserve"> macro</w:t>
      </w:r>
      <w:r w:rsidR="006F293E" w:rsidRPr="00E86E69">
        <w:rPr>
          <w:rFonts w:ascii="Times New Roman" w:hAnsi="Times New Roman" w:cs="Times New Roman"/>
          <w:lang w:val="en-GB"/>
        </w:rPr>
        <w:t>-</w:t>
      </w:r>
      <w:r w:rsidR="00A73681" w:rsidRPr="00E86E69">
        <w:rPr>
          <w:rFonts w:ascii="Times New Roman" w:hAnsi="Times New Roman" w:cs="Times New Roman"/>
          <w:lang w:val="en-GB"/>
        </w:rPr>
        <w:t xml:space="preserve">invertebrates and fish. </w:t>
      </w:r>
      <w:r w:rsidR="006F293E" w:rsidRPr="00E86E69">
        <w:rPr>
          <w:rFonts w:ascii="Times New Roman" w:hAnsi="Times New Roman" w:cs="Times New Roman"/>
          <w:lang w:val="en-GB"/>
        </w:rPr>
        <w:t xml:space="preserve">To </w:t>
      </w:r>
      <w:r w:rsidR="00E63F52" w:rsidRPr="00E86E69">
        <w:rPr>
          <w:rFonts w:ascii="Times New Roman" w:hAnsi="Times New Roman" w:cs="Times New Roman"/>
          <w:lang w:val="en-GB"/>
        </w:rPr>
        <w:t xml:space="preserve">the best of </w:t>
      </w:r>
      <w:r w:rsidR="006F293E" w:rsidRPr="00E86E69">
        <w:rPr>
          <w:rFonts w:ascii="Times New Roman" w:hAnsi="Times New Roman" w:cs="Times New Roman"/>
          <w:lang w:val="en-GB"/>
        </w:rPr>
        <w:t xml:space="preserve">our knowledge, there are only </w:t>
      </w:r>
      <w:r w:rsidR="00E63F52" w:rsidRPr="00E86E69">
        <w:rPr>
          <w:rFonts w:ascii="Times New Roman" w:hAnsi="Times New Roman" w:cs="Times New Roman"/>
          <w:lang w:val="en-GB"/>
        </w:rPr>
        <w:t>a small number of</w:t>
      </w:r>
      <w:r w:rsidR="006F293E" w:rsidRPr="00E86E69">
        <w:rPr>
          <w:rFonts w:ascii="Times New Roman" w:hAnsi="Times New Roman" w:cs="Times New Roman"/>
          <w:lang w:val="en-GB"/>
        </w:rPr>
        <w:t xml:space="preserve"> studies an</w:t>
      </w:r>
      <w:r w:rsidR="004B2CB0" w:rsidRPr="00E86E69">
        <w:rPr>
          <w:rFonts w:ascii="Times New Roman" w:hAnsi="Times New Roman" w:cs="Times New Roman"/>
          <w:lang w:val="en-GB"/>
        </w:rPr>
        <w:t>d observatories available world-</w:t>
      </w:r>
      <w:r w:rsidR="006F293E" w:rsidRPr="00E86E69">
        <w:rPr>
          <w:rFonts w:ascii="Times New Roman" w:hAnsi="Times New Roman" w:cs="Times New Roman"/>
          <w:lang w:val="en-GB"/>
        </w:rPr>
        <w:t xml:space="preserve">wide </w:t>
      </w:r>
      <w:r w:rsidR="00F307D3" w:rsidRPr="00E86E69">
        <w:rPr>
          <w:rFonts w:ascii="Times New Roman" w:hAnsi="Times New Roman" w:cs="Times New Roman"/>
          <w:lang w:val="en-GB"/>
        </w:rPr>
        <w:t xml:space="preserve">that are </w:t>
      </w:r>
      <w:r w:rsidR="006F293E" w:rsidRPr="00E86E69">
        <w:rPr>
          <w:rFonts w:ascii="Times New Roman" w:hAnsi="Times New Roman" w:cs="Times New Roman"/>
          <w:lang w:val="en-GB"/>
        </w:rPr>
        <w:t xml:space="preserve">trying to assess </w:t>
      </w:r>
      <w:r w:rsidR="004B2CB0" w:rsidRPr="00E86E69">
        <w:rPr>
          <w:rFonts w:ascii="Times New Roman" w:hAnsi="Times New Roman" w:cs="Times New Roman"/>
          <w:lang w:val="en-GB"/>
        </w:rPr>
        <w:t xml:space="preserve">also </w:t>
      </w:r>
      <w:r w:rsidR="006F293E" w:rsidRPr="00E86E69">
        <w:rPr>
          <w:rFonts w:ascii="Times New Roman" w:hAnsi="Times New Roman" w:cs="Times New Roman"/>
          <w:lang w:val="en-GB"/>
        </w:rPr>
        <w:t>higher trop</w:t>
      </w:r>
      <w:ins w:id="129" w:author="P. Fischer" w:date="2017-01-09T17:12:00Z">
        <w:r w:rsidR="006D2C7B">
          <w:rPr>
            <w:rFonts w:ascii="Times New Roman" w:hAnsi="Times New Roman" w:cs="Times New Roman"/>
            <w:lang w:val="en-GB"/>
          </w:rPr>
          <w:t>h</w:t>
        </w:r>
      </w:ins>
      <w:r w:rsidR="006F293E" w:rsidRPr="00E86E69">
        <w:rPr>
          <w:rFonts w:ascii="Times New Roman" w:hAnsi="Times New Roman" w:cs="Times New Roman"/>
          <w:lang w:val="en-GB"/>
        </w:rPr>
        <w:t xml:space="preserve">ic levels with remote controlled optical systems </w:t>
      </w:r>
      <w:r w:rsidR="008127D3" w:rsidRPr="00E86E69">
        <w:rPr>
          <w:rFonts w:ascii="Times New Roman" w:hAnsi="Times New Roman" w:cs="Times New Roman"/>
          <w:highlight w:val="yellow"/>
          <w:lang w:val="en-GB"/>
        </w:rPr>
        <w:fldChar w:fldCharType="begin"/>
      </w:r>
      <w:r w:rsidR="007367C4" w:rsidRPr="00E86E69">
        <w:rPr>
          <w:rFonts w:ascii="Times New Roman" w:hAnsi="Times New Roman" w:cs="Times New Roman"/>
          <w:highlight w:val="yellow"/>
          <w:lang w:val="en-GB"/>
        </w:rPr>
        <w:instrText xml:space="preserve"> ADDIN PAPERS2_CITATIONS &lt;citation&gt;&lt;uuid&gt;21A29FD8-0BC2-4ABE-9F5A-7520C9D12073&lt;/uuid&gt;&lt;priority&gt;16&lt;/priority&gt;&lt;publications&gt;&lt;publication&gt;&lt;volume&gt;11&lt;/volume&gt;&lt;publication_date&gt;99201112001200000000220000&lt;/publication_date&gt;&lt;number&gt;12&lt;/number&gt;&lt;doi&gt;10.3390/s110605850&lt;/doi&gt;&lt;startpage&gt;5850&lt;/startpage&gt;&lt;title&gt;The New Seafloor Observatory (OBSEA) for Remote and Long-Term Coastal Ecosystem Monitoring&lt;/title&gt;&lt;uuid&gt;8BBC2663-D899-40C8-8D53-7DB5EBA20243&lt;/uuid&gt;&lt;subtype&gt;400&lt;/subtype&gt;&lt;endpage&gt;5872&lt;/endpage&gt;&lt;type&gt;400&lt;/type&gt;&lt;url&gt;http://www.mdpi.com/1424-8220/11/6/5850/&lt;/url&gt;&lt;bundle&gt;&lt;publication&gt;&lt;title&gt;Sensors&lt;/title&gt;&lt;type&gt;-100&lt;/type&gt;&lt;subtype&gt;-100&lt;/subtype&gt;&lt;uuid&gt;A4A5FE7E-EC00-480C-81AB-35879871848E&lt;/uuid&gt;&lt;/publication&gt;&lt;/bundle&gt;&lt;authors&gt;&lt;author&gt;&lt;firstName&gt;Jacopo&lt;/firstName&gt;&lt;lastName&gt;Aguzzi&lt;/lastName&gt;&lt;/author&gt;&lt;author&gt;&lt;firstName&gt;Antoni&lt;/firstName&gt;&lt;lastName&gt;Mànuel&lt;/lastName&gt;&lt;/author&gt;&lt;author&gt;&lt;firstName&gt;Fernando&lt;/firstName&gt;&lt;lastName&gt;Condal&lt;/lastName&gt;&lt;/author&gt;&lt;author&gt;&lt;firstName&gt;Jorge&lt;/firstName&gt;&lt;lastName&gt;Guillén&lt;/lastName&gt;&lt;/author&gt;&lt;author&gt;&lt;firstName&gt;Marc&lt;/firstName&gt;&lt;lastName&gt;Nogueras&lt;/lastName&gt;&lt;/author&gt;&lt;author&gt;&lt;nonDroppingParticle&gt;Del&lt;/nonDroppingParticle&gt;&lt;firstName&gt;Joaquin&lt;/firstName&gt;&lt;lastName&gt;Rio&lt;/lastName&gt;&lt;/author&gt;&lt;author&gt;&lt;firstName&gt;Corrado&lt;/firstName&gt;&lt;lastName&gt;Costa&lt;/lastName&gt;&lt;/author&gt;&lt;author&gt;&lt;firstName&gt;Paolo&lt;/firstName&gt;&lt;lastName&gt;Menesatti&lt;/lastName&gt;&lt;/author&gt;&lt;author&gt;&lt;firstName&gt;Pere&lt;/firstName&gt;&lt;lastName&gt;Puig&lt;/lastName&gt;&lt;/author&gt;&lt;author&gt;&lt;firstName&gt;Francesc&lt;/firstName&gt;&lt;lastName&gt;Sardà&lt;/lastName&gt;&lt;/author&gt;&lt;author&gt;&lt;firstName&gt;Daniel&lt;/firstName&gt;&lt;lastName&gt;Toma&lt;/lastName&gt;&lt;/author&gt;&lt;author&gt;&lt;firstName&gt;Albert&lt;/firstName&gt;&lt;lastName&gt;Palanques&lt;/lastName&gt;&lt;/author&gt;&lt;/authors&gt;&lt;/publication&gt;&lt;publication&gt;&lt;uuid&gt;2FE9301A-18B0-4773-B485-D6E2B4167F2B&lt;/uuid&gt;&lt;volume&gt;360&lt;/volume&gt;&lt;doi&gt;10.1098/rstb.2004.1589&lt;/doi&gt;&lt;subtitle&gt;Philosophical Transactions of the Royal Society B-Biological Sciences&lt;/subtitle&gt;&lt;startpage&gt;243&lt;/startpage&gt;&lt;publication_date&gt;99200502281200000000222000&lt;/publication_date&gt;&lt;url&gt;http://rstb.royalsocietypublishing.org/cgi/doi/10.1098/rstb.2004.1589&lt;/url&gt;&lt;citekey&gt;Buckland:2005cf&lt;/citekey&gt;&lt;type&gt;400&lt;/type&gt;&lt;title&gt;Monitoring change in biodiversity through composite indices.&lt;/title&gt;&lt;publisher&gt;The Royal Society&lt;/publisher&gt;&lt;institution&gt;Centre for Research into Ecological and Environmental Modelling, University of St Andrews, The Observatory, Buchanan Gardens, St Andrews KY16 9LZ, UK. steve@mcs.st-and.ac.uk&lt;/institution&gt;&lt;number&gt;1454&lt;/number&gt;&lt;subtype&gt;400&lt;/subtype&gt;&lt;endpage&gt;254&lt;/endpage&gt;&lt;bundle&gt;&lt;publication&gt;&lt;title&gt;Philosophical Transactions of the Royal Society B-Biological Sciences&lt;/title&gt;&lt;type&gt;-100&lt;/type&gt;&lt;subtype&gt;-100&lt;/subtype&gt;&lt;uuid&gt;5A731FEF-5C22-43E5-A63B-A4CC07CAE921&lt;/uuid&gt;&lt;/publication&gt;&lt;/bundle&gt;&lt;authors&gt;&lt;author&gt;&lt;firstName&gt;S&lt;/firstName&gt;&lt;middleNames&gt;T&lt;/middleNames&gt;&lt;lastName&gt;Buckland&lt;/lastName&gt;&lt;/author&gt;&lt;author&gt;&lt;firstName&gt;A&lt;/firstName&gt;&lt;middleNames&gt;E&lt;/middleNames&gt;&lt;lastName&gt;Magurran&lt;/lastName&gt;&lt;/author&gt;&lt;author&gt;&lt;firstName&gt;R&lt;/firstName&gt;&lt;middleNames&gt;E&lt;/middleNames&gt;&lt;lastName&gt;Green&lt;/lastName&gt;&lt;/author&gt;&lt;author&gt;&lt;firstName&gt;R&lt;/firstName&gt;&lt;middleNames&gt;M&lt;/middleNames&gt;&lt;lastName&gt;Fewster&lt;/lastName&gt;&lt;/author&gt;&lt;/authors&gt;&lt;/publication&gt;&lt;publication&gt;&lt;volume&gt;5&lt;/volume&gt;&lt;publication_date&gt;99200700001200000000200000&lt;/publication_date&gt;&lt;doi&gt;10.4319/lom.2007.5.250&lt;/doi&gt;&lt;startpage&gt;250&lt;/startpage&gt;&lt;title&gt;Habitat structure and fish: assessing the role of habitat complexity for fish using a small, semi-portable, 3D underwater observatory&lt;/title&gt;&lt;uuid&gt;1E00FB92-B353-4C9F-B0E9-94B389D290D1&lt;/uuid&gt;&lt;subtype&gt;400&lt;/subtype&gt;&lt;endpage&gt;262&lt;/endpage&gt;&lt;type&gt;400&lt;/type&gt;&lt;citekey&gt;Fischer:2007dj&lt;/citekey&gt;&lt;url&gt;http://www.aslo.org/lomethods/free/2007/0250.html&lt;/url&gt;&lt;bundle&gt;&lt;publication&gt;&lt;title&gt;Limnology and Oceanography Methods&lt;/title&gt;&lt;type&gt;-100&lt;/type&gt;&lt;subtype&gt;-100&lt;/subtype&gt;&lt;uuid&gt;C6A1E3DB-8553-44B4-9B6A-6F38E8C2591B&lt;/uuid&gt;&lt;/publication&gt;&lt;/bundle&gt;&lt;authors&gt;&lt;author&gt;&lt;firstName&gt;Philipp&lt;/firstName&gt;&lt;lastName&gt;Fischer&lt;/lastName&gt;&lt;/author&gt;&lt;author&gt;&lt;firstName&gt;Arnd&lt;/firstName&gt;&lt;lastName&gt;Weber&lt;/lastName&gt;&lt;/author&gt;&lt;author&gt;&lt;firstName&gt;Georg&lt;/firstName&gt;&lt;lastName&gt;Heine&lt;/lastName&gt;&lt;/author&gt;&lt;author&gt;&lt;firstName&gt;Harald&lt;/firstName&gt;&lt;lastName&gt;Weber&lt;/lastName&gt;&lt;/author&gt;&lt;/authors&gt;&lt;/publication&gt;&lt;publication&gt;&lt;volume&gt;32&lt;/volume&gt;&lt;startpage&gt;111&lt;/startpage&gt;&lt;title&gt;A practical guide to the use of consumer-level digital still cameras for precise stereogrammetric in situ assessments in aquatic environments &lt;/title&gt;&lt;uuid&gt;D2270E28-7A0A-4A3C-9DD5-25B20E0E182C&lt;/uuid&gt;&lt;subtype&gt;400&lt;/subtype&gt;&lt;endpage&gt;128&lt;/endpage&gt;&lt;type&gt;400&lt;/type&gt;&lt;citekey&gt;Wehkamp:2014vy&lt;/citekey&gt;&lt;publication_date&gt;99201400001200000000200000&lt;/publication_date&gt;&lt;bundle&gt;&lt;publication&gt;&lt;title&gt;Underwater Technology&lt;/title&gt;&lt;type&gt;-100&lt;/type&gt;&lt;subtype&gt;-100&lt;/subtype&gt;&lt;uuid&gt;A615B119-2B1A-47A3-A89B-8B7C668ED72E&lt;/uuid&gt;&lt;/publication&gt;&lt;/bundle&gt;&lt;authors&gt;&lt;author&gt;&lt;firstName&gt;Matthias&lt;/firstName&gt;&lt;lastName&gt;Wehkamp&lt;/lastName&gt;&lt;/author&gt;&lt;author&gt;&lt;firstName&gt;Philipp&lt;/firstName&gt;&lt;lastName&gt;Fischer&lt;/lastName&gt;&lt;/author&gt;&lt;/authors&gt;&lt;/publication&gt;&lt;/publications&gt;&lt;cites&gt;&lt;/cites&gt;&lt;/citation&gt;</w:instrText>
      </w:r>
      <w:r w:rsidR="008127D3" w:rsidRPr="00E86E69">
        <w:rPr>
          <w:rFonts w:ascii="Times New Roman" w:hAnsi="Times New Roman" w:cs="Times New Roman"/>
          <w:highlight w:val="yellow"/>
          <w:lang w:val="en-GB"/>
        </w:rPr>
        <w:fldChar w:fldCharType="separate"/>
      </w:r>
      <w:r w:rsidR="00ED2740" w:rsidRPr="00FE55A3">
        <w:rPr>
          <w:rFonts w:ascii="Times New Roman" w:hAnsi="Times New Roman" w:cs="Times New Roman"/>
          <w:lang w:val="en-US"/>
          <w:rPrChange w:id="130" w:author="P. Fischer" w:date="2017-01-09T16:38:00Z">
            <w:rPr>
              <w:rFonts w:ascii="Times New Roman" w:hAnsi="Times New Roman" w:cs="Times New Roman"/>
            </w:rPr>
          </w:rPrChange>
        </w:rPr>
        <w:t>(Aguzzi et al., 2011; Buckland et al., 2005; Fischer et al., 2007b; Wehkamp and Fischer, 2014)</w:t>
      </w:r>
      <w:r w:rsidR="008127D3" w:rsidRPr="00E86E69">
        <w:rPr>
          <w:rFonts w:ascii="Times New Roman" w:hAnsi="Times New Roman" w:cs="Times New Roman"/>
          <w:highlight w:val="yellow"/>
          <w:lang w:val="en-GB"/>
        </w:rPr>
        <w:fldChar w:fldCharType="end"/>
      </w:r>
      <w:r w:rsidR="004B2CB0" w:rsidRPr="00E86E69">
        <w:rPr>
          <w:rFonts w:ascii="Times New Roman" w:hAnsi="Times New Roman" w:cs="Times New Roman"/>
          <w:lang w:val="en-GB"/>
        </w:rPr>
        <w:t xml:space="preserve"> and even fewer </w:t>
      </w:r>
      <w:r w:rsidR="00E63759" w:rsidRPr="00E86E69">
        <w:rPr>
          <w:rFonts w:ascii="Times New Roman" w:hAnsi="Times New Roman" w:cs="Times New Roman"/>
          <w:lang w:val="en-GB"/>
        </w:rPr>
        <w:t>in regard to</w:t>
      </w:r>
      <w:r w:rsidR="004B2CB0" w:rsidRPr="00E86E69">
        <w:rPr>
          <w:rFonts w:ascii="Times New Roman" w:hAnsi="Times New Roman" w:cs="Times New Roman"/>
          <w:lang w:val="en-GB"/>
        </w:rPr>
        <w:t xml:space="preserve"> quantitative assessments with respect to </w:t>
      </w:r>
      <w:r w:rsidR="000732D1" w:rsidRPr="00E86E69">
        <w:rPr>
          <w:rFonts w:ascii="Times New Roman" w:hAnsi="Times New Roman" w:cs="Times New Roman"/>
          <w:lang w:val="en-GB"/>
        </w:rPr>
        <w:t>specimen’s</w:t>
      </w:r>
      <w:r w:rsidR="00B7696D" w:rsidRPr="00E86E69">
        <w:rPr>
          <w:rFonts w:ascii="Times New Roman" w:hAnsi="Times New Roman" w:cs="Times New Roman"/>
          <w:lang w:val="en-GB"/>
        </w:rPr>
        <w:t xml:space="preserve"> </w:t>
      </w:r>
      <w:r w:rsidR="004B2CB0" w:rsidRPr="00E86E69">
        <w:rPr>
          <w:rFonts w:ascii="Times New Roman" w:hAnsi="Times New Roman" w:cs="Times New Roman"/>
          <w:lang w:val="en-GB"/>
        </w:rPr>
        <w:t>abundance</w:t>
      </w:r>
      <w:r w:rsidR="00B7696D" w:rsidRPr="00E86E69">
        <w:rPr>
          <w:rFonts w:ascii="Times New Roman" w:hAnsi="Times New Roman" w:cs="Times New Roman"/>
          <w:lang w:val="en-GB"/>
        </w:rPr>
        <w:t>s</w:t>
      </w:r>
      <w:r w:rsidR="004B2CB0" w:rsidRPr="00E86E69">
        <w:rPr>
          <w:rFonts w:ascii="Times New Roman" w:hAnsi="Times New Roman" w:cs="Times New Roman"/>
          <w:lang w:val="en-GB"/>
        </w:rPr>
        <w:t xml:space="preserve"> and </w:t>
      </w:r>
      <w:r w:rsidR="00B7696D" w:rsidRPr="00E86E69">
        <w:rPr>
          <w:rFonts w:ascii="Times New Roman" w:hAnsi="Times New Roman" w:cs="Times New Roman"/>
          <w:lang w:val="en-GB"/>
        </w:rPr>
        <w:t xml:space="preserve">species specific </w:t>
      </w:r>
      <w:r w:rsidR="004B2CB0" w:rsidRPr="00E86E69">
        <w:rPr>
          <w:rFonts w:ascii="Times New Roman" w:hAnsi="Times New Roman" w:cs="Times New Roman"/>
          <w:lang w:val="en-GB"/>
        </w:rPr>
        <w:t xml:space="preserve">length-frequency </w:t>
      </w:r>
      <w:r w:rsidR="00B7696D" w:rsidRPr="00E86E69">
        <w:rPr>
          <w:rFonts w:ascii="Times New Roman" w:hAnsi="Times New Roman" w:cs="Times New Roman"/>
          <w:lang w:val="en-GB"/>
        </w:rPr>
        <w:t xml:space="preserve">analysis in an area. </w:t>
      </w:r>
      <w:r w:rsidR="006F293E" w:rsidRPr="00E86E69">
        <w:rPr>
          <w:rFonts w:ascii="Times New Roman" w:hAnsi="Times New Roman" w:cs="Times New Roman"/>
          <w:lang w:val="en-GB"/>
        </w:rPr>
        <w:t>Because th</w:t>
      </w:r>
      <w:r w:rsidR="00B7696D" w:rsidRPr="00E86E69">
        <w:rPr>
          <w:rFonts w:ascii="Times New Roman" w:hAnsi="Times New Roman" w:cs="Times New Roman"/>
          <w:lang w:val="en-GB"/>
        </w:rPr>
        <w:t xml:space="preserve">ese </w:t>
      </w:r>
      <w:r w:rsidR="006F293E" w:rsidRPr="00E86E69">
        <w:rPr>
          <w:rFonts w:ascii="Times New Roman" w:hAnsi="Times New Roman" w:cs="Times New Roman"/>
          <w:lang w:val="en-GB"/>
        </w:rPr>
        <w:t>technolog</w:t>
      </w:r>
      <w:r w:rsidR="00B7696D" w:rsidRPr="00E86E69">
        <w:rPr>
          <w:rFonts w:ascii="Times New Roman" w:hAnsi="Times New Roman" w:cs="Times New Roman"/>
          <w:lang w:val="en-GB"/>
        </w:rPr>
        <w:t xml:space="preserve">ies </w:t>
      </w:r>
      <w:r w:rsidR="006F293E" w:rsidRPr="00E86E69">
        <w:rPr>
          <w:rFonts w:ascii="Times New Roman" w:hAnsi="Times New Roman" w:cs="Times New Roman"/>
          <w:lang w:val="en-GB"/>
        </w:rPr>
        <w:t>will</w:t>
      </w:r>
      <w:r w:rsidR="00B7696D" w:rsidRPr="00E86E69">
        <w:rPr>
          <w:rFonts w:ascii="Times New Roman" w:hAnsi="Times New Roman" w:cs="Times New Roman"/>
          <w:lang w:val="en-GB"/>
        </w:rPr>
        <w:t xml:space="preserve"> </w:t>
      </w:r>
      <w:r w:rsidR="00ED7B0F" w:rsidRPr="00E86E69">
        <w:rPr>
          <w:rFonts w:ascii="Times New Roman" w:hAnsi="Times New Roman" w:cs="Times New Roman"/>
          <w:lang w:val="en-GB"/>
        </w:rPr>
        <w:t xml:space="preserve">certainly </w:t>
      </w:r>
      <w:r w:rsidR="002C0492" w:rsidRPr="00E86E69">
        <w:rPr>
          <w:rFonts w:ascii="Times New Roman" w:hAnsi="Times New Roman" w:cs="Times New Roman"/>
          <w:lang w:val="en-GB"/>
        </w:rPr>
        <w:t xml:space="preserve">develop </w:t>
      </w:r>
      <w:r w:rsidR="00ED7B0F" w:rsidRPr="00E86E69">
        <w:rPr>
          <w:rFonts w:ascii="Times New Roman" w:hAnsi="Times New Roman" w:cs="Times New Roman"/>
          <w:lang w:val="en-GB"/>
        </w:rPr>
        <w:t xml:space="preserve">and improve </w:t>
      </w:r>
      <w:r w:rsidR="002C0492" w:rsidRPr="00E86E69">
        <w:rPr>
          <w:rFonts w:ascii="Times New Roman" w:hAnsi="Times New Roman" w:cs="Times New Roman"/>
          <w:lang w:val="en-GB"/>
        </w:rPr>
        <w:t>over the next years</w:t>
      </w:r>
      <w:r w:rsidR="00ED7B0F" w:rsidRPr="00E86E69">
        <w:rPr>
          <w:rFonts w:ascii="Times New Roman" w:hAnsi="Times New Roman" w:cs="Times New Roman"/>
          <w:lang w:val="en-GB"/>
        </w:rPr>
        <w:t xml:space="preserve">, </w:t>
      </w:r>
      <w:r w:rsidR="002C0492" w:rsidRPr="00E86E69">
        <w:rPr>
          <w:rFonts w:ascii="Times New Roman" w:hAnsi="Times New Roman" w:cs="Times New Roman"/>
          <w:lang w:val="en-GB"/>
        </w:rPr>
        <w:t>th</w:t>
      </w:r>
      <w:r w:rsidR="00F307D3" w:rsidRPr="00E86E69">
        <w:rPr>
          <w:rFonts w:ascii="Times New Roman" w:hAnsi="Times New Roman" w:cs="Times New Roman"/>
          <w:lang w:val="en-GB"/>
        </w:rPr>
        <w:t>is study</w:t>
      </w:r>
      <w:r w:rsidR="00ED7B0F" w:rsidRPr="00E86E69">
        <w:rPr>
          <w:rFonts w:ascii="Times New Roman" w:hAnsi="Times New Roman" w:cs="Times New Roman"/>
          <w:lang w:val="en-GB"/>
        </w:rPr>
        <w:t xml:space="preserve"> also discusses </w:t>
      </w:r>
      <w:r w:rsidR="00F307D3" w:rsidRPr="00E86E69">
        <w:rPr>
          <w:rFonts w:ascii="Times New Roman" w:hAnsi="Times New Roman" w:cs="Times New Roman"/>
          <w:lang w:val="en-GB"/>
        </w:rPr>
        <w:t>certain</w:t>
      </w:r>
      <w:r w:rsidR="00ED7B0F" w:rsidRPr="00E86E69">
        <w:rPr>
          <w:rFonts w:ascii="Times New Roman" w:hAnsi="Times New Roman" w:cs="Times New Roman"/>
          <w:lang w:val="en-GB"/>
        </w:rPr>
        <w:t xml:space="preserve"> specific </w:t>
      </w:r>
      <w:r w:rsidR="002C0492" w:rsidRPr="00E86E69">
        <w:rPr>
          <w:rFonts w:ascii="Times New Roman" w:hAnsi="Times New Roman" w:cs="Times New Roman"/>
          <w:lang w:val="en-GB"/>
        </w:rPr>
        <w:t xml:space="preserve">requirements </w:t>
      </w:r>
      <w:r w:rsidR="00ED7B0F" w:rsidRPr="00E86E69">
        <w:rPr>
          <w:rFonts w:ascii="Times New Roman" w:hAnsi="Times New Roman" w:cs="Times New Roman"/>
          <w:lang w:val="en-GB"/>
        </w:rPr>
        <w:t>a</w:t>
      </w:r>
      <w:r w:rsidR="00240D25" w:rsidRPr="00E86E69">
        <w:rPr>
          <w:rFonts w:ascii="Times New Roman" w:hAnsi="Times New Roman" w:cs="Times New Roman"/>
          <w:lang w:val="en-GB"/>
        </w:rPr>
        <w:t xml:space="preserve">nd </w:t>
      </w:r>
      <w:r w:rsidR="00ED7B0F" w:rsidRPr="00E86E69">
        <w:rPr>
          <w:rFonts w:ascii="Times New Roman" w:hAnsi="Times New Roman" w:cs="Times New Roman"/>
          <w:lang w:val="en-GB"/>
        </w:rPr>
        <w:t xml:space="preserve">challenges </w:t>
      </w:r>
      <w:r w:rsidR="002C0492" w:rsidRPr="00E86E69">
        <w:rPr>
          <w:rFonts w:ascii="Times New Roman" w:hAnsi="Times New Roman" w:cs="Times New Roman"/>
          <w:lang w:val="en-GB"/>
        </w:rPr>
        <w:t xml:space="preserve">for </w:t>
      </w:r>
      <w:r w:rsidR="00ED7B0F" w:rsidRPr="00E86E69">
        <w:rPr>
          <w:rFonts w:ascii="Times New Roman" w:hAnsi="Times New Roman" w:cs="Times New Roman"/>
          <w:lang w:val="en-GB"/>
        </w:rPr>
        <w:t>such systems</w:t>
      </w:r>
      <w:r w:rsidR="00F307D3" w:rsidRPr="00E86E69">
        <w:rPr>
          <w:rFonts w:ascii="Times New Roman" w:hAnsi="Times New Roman" w:cs="Times New Roman"/>
          <w:lang w:val="en-GB"/>
        </w:rPr>
        <w:t>,</w:t>
      </w:r>
      <w:r w:rsidR="00ED7B0F" w:rsidRPr="00E86E69">
        <w:rPr>
          <w:rFonts w:ascii="Times New Roman" w:hAnsi="Times New Roman" w:cs="Times New Roman"/>
          <w:lang w:val="en-GB"/>
        </w:rPr>
        <w:t xml:space="preserve"> </w:t>
      </w:r>
      <w:r w:rsidR="002C0492" w:rsidRPr="00E86E69">
        <w:rPr>
          <w:rFonts w:ascii="Times New Roman" w:hAnsi="Times New Roman" w:cs="Times New Roman"/>
          <w:lang w:val="en-GB"/>
        </w:rPr>
        <w:t xml:space="preserve">especially for shallow </w:t>
      </w:r>
      <w:r w:rsidR="00ED7B0F" w:rsidRPr="00E86E69">
        <w:rPr>
          <w:rFonts w:ascii="Times New Roman" w:hAnsi="Times New Roman" w:cs="Times New Roman"/>
          <w:lang w:val="en-GB"/>
        </w:rPr>
        <w:t xml:space="preserve">water artic </w:t>
      </w:r>
      <w:r w:rsidR="002C0492" w:rsidRPr="00E86E69">
        <w:rPr>
          <w:rFonts w:ascii="Times New Roman" w:hAnsi="Times New Roman" w:cs="Times New Roman"/>
          <w:lang w:val="en-GB"/>
        </w:rPr>
        <w:t>areas</w:t>
      </w:r>
      <w:r w:rsidR="00ED7B0F" w:rsidRPr="00E86E69">
        <w:rPr>
          <w:rFonts w:ascii="Times New Roman" w:hAnsi="Times New Roman" w:cs="Times New Roman"/>
          <w:lang w:val="en-GB"/>
        </w:rPr>
        <w:t>.</w:t>
      </w:r>
      <w:r w:rsidR="00240D25" w:rsidRPr="00E86E69">
        <w:rPr>
          <w:rFonts w:ascii="Times New Roman" w:hAnsi="Times New Roman" w:cs="Times New Roman"/>
          <w:lang w:val="en-GB"/>
        </w:rPr>
        <w:t xml:space="preserve"> </w:t>
      </w:r>
    </w:p>
    <w:p w14:paraId="57466873" w14:textId="77777777" w:rsidR="00585BFE" w:rsidRPr="00E86E69" w:rsidRDefault="00585BFE" w:rsidP="00E86E69">
      <w:pPr>
        <w:spacing w:line="360" w:lineRule="auto"/>
        <w:rPr>
          <w:rFonts w:ascii="Times New Roman" w:hAnsi="Times New Roman" w:cs="Times New Roman"/>
          <w:b/>
          <w:lang w:val="en-GB"/>
        </w:rPr>
      </w:pPr>
    </w:p>
    <w:p w14:paraId="4321ECD4" w14:textId="77777777" w:rsidR="002B4242" w:rsidRPr="00E86E69" w:rsidRDefault="00E86E69" w:rsidP="00E86E69">
      <w:pPr>
        <w:spacing w:line="360" w:lineRule="auto"/>
        <w:rPr>
          <w:rFonts w:ascii="Times New Roman" w:hAnsi="Times New Roman" w:cs="Times New Roman"/>
          <w:b/>
          <w:lang w:val="en-GB"/>
        </w:rPr>
      </w:pPr>
      <w:r>
        <w:rPr>
          <w:rFonts w:ascii="Times New Roman" w:hAnsi="Times New Roman" w:cs="Times New Roman"/>
          <w:b/>
          <w:lang w:val="en-GB"/>
        </w:rPr>
        <w:t xml:space="preserve">2 </w:t>
      </w:r>
      <w:r w:rsidR="00810501" w:rsidRPr="00E86E69">
        <w:rPr>
          <w:rFonts w:ascii="Times New Roman" w:hAnsi="Times New Roman" w:cs="Times New Roman"/>
          <w:b/>
          <w:lang w:val="en-GB"/>
        </w:rPr>
        <w:t>Material</w:t>
      </w:r>
      <w:r w:rsidR="00F307D3" w:rsidRPr="00E86E69">
        <w:rPr>
          <w:rFonts w:ascii="Times New Roman" w:hAnsi="Times New Roman" w:cs="Times New Roman"/>
          <w:b/>
          <w:lang w:val="en-GB"/>
        </w:rPr>
        <w:t>s</w:t>
      </w:r>
      <w:r w:rsidR="00810501" w:rsidRPr="00E86E69">
        <w:rPr>
          <w:rFonts w:ascii="Times New Roman" w:hAnsi="Times New Roman" w:cs="Times New Roman"/>
          <w:b/>
          <w:lang w:val="en-GB"/>
        </w:rPr>
        <w:t xml:space="preserve"> and Methods</w:t>
      </w:r>
    </w:p>
    <w:p w14:paraId="07874DD2" w14:textId="6643087C" w:rsidR="00043088" w:rsidRPr="00E86E69" w:rsidRDefault="00DD2A31" w:rsidP="00E86E69">
      <w:pPr>
        <w:spacing w:line="360" w:lineRule="auto"/>
        <w:rPr>
          <w:rFonts w:ascii="Times New Roman" w:hAnsi="Times New Roman" w:cs="Times New Roman"/>
          <w:lang w:val="en-GB"/>
        </w:rPr>
      </w:pPr>
      <w:r w:rsidRPr="00E86E69">
        <w:rPr>
          <w:rFonts w:ascii="Times New Roman" w:hAnsi="Times New Roman" w:cs="Times New Roman"/>
          <w:lang w:val="en-GB"/>
        </w:rPr>
        <w:t xml:space="preserve">The </w:t>
      </w:r>
      <w:r w:rsidR="00B02C93" w:rsidRPr="00E86E69">
        <w:rPr>
          <w:rFonts w:ascii="Times New Roman" w:hAnsi="Times New Roman" w:cs="Times New Roman"/>
          <w:lang w:val="en-GB"/>
        </w:rPr>
        <w:t xml:space="preserve">UWO </w:t>
      </w:r>
      <w:r w:rsidR="002D221F" w:rsidRPr="00E86E69">
        <w:rPr>
          <w:rFonts w:ascii="Times New Roman" w:hAnsi="Times New Roman" w:cs="Times New Roman"/>
          <w:lang w:val="en-GB"/>
        </w:rPr>
        <w:t>was built up in 2</w:t>
      </w:r>
      <w:del w:id="131" w:author="Markus Brand" w:date="2017-01-10T16:53:00Z">
        <w:r w:rsidR="002D221F" w:rsidRPr="00E86E69" w:rsidDel="00B4121D">
          <w:rPr>
            <w:rFonts w:ascii="Times New Roman" w:hAnsi="Times New Roman" w:cs="Times New Roman"/>
            <w:lang w:val="en-GB"/>
          </w:rPr>
          <w:delText>1</w:delText>
        </w:r>
      </w:del>
      <w:r w:rsidR="002D221F" w:rsidRPr="00E86E69">
        <w:rPr>
          <w:rFonts w:ascii="Times New Roman" w:hAnsi="Times New Roman" w:cs="Times New Roman"/>
          <w:lang w:val="en-GB"/>
        </w:rPr>
        <w:t>0</w:t>
      </w:r>
      <w:ins w:id="132" w:author="Markus Brand" w:date="2017-01-10T16:53:00Z">
        <w:r w:rsidR="00B4121D">
          <w:rPr>
            <w:rFonts w:ascii="Times New Roman" w:hAnsi="Times New Roman" w:cs="Times New Roman"/>
            <w:lang w:val="en-GB"/>
          </w:rPr>
          <w:t>1</w:t>
        </w:r>
      </w:ins>
      <w:r w:rsidR="002D221F" w:rsidRPr="00E86E69">
        <w:rPr>
          <w:rFonts w:ascii="Times New Roman" w:hAnsi="Times New Roman" w:cs="Times New Roman"/>
          <w:lang w:val="en-GB"/>
        </w:rPr>
        <w:t xml:space="preserve">2 in the framework of COSYNA (Coastal </w:t>
      </w:r>
      <w:r w:rsidR="00326ED2" w:rsidRPr="00E86E69">
        <w:rPr>
          <w:rFonts w:ascii="Times New Roman" w:hAnsi="Times New Roman" w:cs="Times New Roman"/>
          <w:lang w:val="en-GB"/>
        </w:rPr>
        <w:t xml:space="preserve">Observing Systems of the Northern and Arctic Seas). The system </w:t>
      </w:r>
      <w:r w:rsidR="00B02C93" w:rsidRPr="00E86E69">
        <w:rPr>
          <w:rFonts w:ascii="Times New Roman" w:hAnsi="Times New Roman" w:cs="Times New Roman"/>
          <w:lang w:val="en-GB"/>
        </w:rPr>
        <w:t>compris</w:t>
      </w:r>
      <w:r w:rsidRPr="00E86E69">
        <w:rPr>
          <w:rFonts w:ascii="Times New Roman" w:hAnsi="Times New Roman" w:cs="Times New Roman"/>
          <w:lang w:val="en-GB"/>
        </w:rPr>
        <w:t>e</w:t>
      </w:r>
      <w:r w:rsidR="00326ED2" w:rsidRPr="00E86E69">
        <w:rPr>
          <w:rFonts w:ascii="Times New Roman" w:hAnsi="Times New Roman" w:cs="Times New Roman"/>
          <w:lang w:val="en-GB"/>
        </w:rPr>
        <w:t>s</w:t>
      </w:r>
      <w:r w:rsidRPr="00E86E69">
        <w:rPr>
          <w:rFonts w:ascii="Times New Roman" w:hAnsi="Times New Roman" w:cs="Times New Roman"/>
          <w:lang w:val="en-GB"/>
        </w:rPr>
        <w:t xml:space="preserve"> </w:t>
      </w:r>
      <w:r w:rsidR="00B02C93" w:rsidRPr="00E86E69">
        <w:rPr>
          <w:rFonts w:ascii="Times New Roman" w:hAnsi="Times New Roman" w:cs="Times New Roman"/>
          <w:lang w:val="en-GB"/>
        </w:rPr>
        <w:t xml:space="preserve">a land based </w:t>
      </w:r>
      <w:proofErr w:type="spellStart"/>
      <w:r w:rsidR="00B02C93" w:rsidRPr="00E86E69">
        <w:rPr>
          <w:rFonts w:ascii="Times New Roman" w:hAnsi="Times New Roman" w:cs="Times New Roman"/>
          <w:lang w:val="en-GB"/>
        </w:rPr>
        <w:t>FerryBox</w:t>
      </w:r>
      <w:proofErr w:type="spellEnd"/>
      <w:r w:rsidR="00B02C93" w:rsidRPr="00E86E69">
        <w:rPr>
          <w:rFonts w:ascii="Times New Roman" w:hAnsi="Times New Roman" w:cs="Times New Roman"/>
          <w:lang w:val="en-GB"/>
        </w:rPr>
        <w:t xml:space="preserve"> </w:t>
      </w:r>
      <w:r w:rsidR="00AE0A33" w:rsidRPr="00E86E69">
        <w:rPr>
          <w:rFonts w:ascii="Times New Roman" w:hAnsi="Times New Roman" w:cs="Times New Roman"/>
          <w:lang w:val="en-GB"/>
        </w:rPr>
        <w:t xml:space="preserve">system equipped with various hydrographic sensors </w:t>
      </w:r>
      <w:r w:rsidR="00B7696D" w:rsidRPr="00E86E69">
        <w:rPr>
          <w:rFonts w:ascii="Times New Roman" w:hAnsi="Times New Roman" w:cs="Times New Roman"/>
          <w:lang w:val="en-GB"/>
        </w:rPr>
        <w:t>(Table 1)</w:t>
      </w:r>
      <w:r w:rsidR="00AE0A33" w:rsidRPr="00E86E69">
        <w:rPr>
          <w:rFonts w:ascii="Times New Roman" w:hAnsi="Times New Roman" w:cs="Times New Roman"/>
          <w:lang w:val="en-GB"/>
        </w:rPr>
        <w:t xml:space="preserve"> </w:t>
      </w:r>
      <w:r w:rsidR="008B7325" w:rsidRPr="00E86E69">
        <w:rPr>
          <w:rFonts w:ascii="Times New Roman" w:hAnsi="Times New Roman" w:cs="Times New Roman"/>
          <w:lang w:val="en-GB"/>
        </w:rPr>
        <w:t xml:space="preserve">receiving </w:t>
      </w:r>
      <w:r w:rsidR="00AE0A33" w:rsidRPr="00E86E69">
        <w:rPr>
          <w:rFonts w:ascii="Times New Roman" w:hAnsi="Times New Roman" w:cs="Times New Roman"/>
          <w:lang w:val="en-GB"/>
        </w:rPr>
        <w:t>water from a</w:t>
      </w:r>
      <w:r w:rsidR="008B7325" w:rsidRPr="00E86E69">
        <w:rPr>
          <w:rFonts w:ascii="Times New Roman" w:hAnsi="Times New Roman" w:cs="Times New Roman"/>
          <w:lang w:val="en-GB"/>
        </w:rPr>
        <w:t xml:space="preserve"> remote controlled </w:t>
      </w:r>
      <w:r w:rsidR="00AE0A33" w:rsidRPr="00E86E69">
        <w:rPr>
          <w:rFonts w:ascii="Times New Roman" w:hAnsi="Times New Roman" w:cs="Times New Roman"/>
          <w:lang w:val="en-GB"/>
        </w:rPr>
        <w:t>underwater pump station at 11 m water depth. Additionally, a c</w:t>
      </w:r>
      <w:r w:rsidR="00535C5C" w:rsidRPr="00E86E69">
        <w:rPr>
          <w:rFonts w:ascii="Times New Roman" w:hAnsi="Times New Roman" w:cs="Times New Roman"/>
          <w:lang w:val="en-GB"/>
        </w:rPr>
        <w:t xml:space="preserve">able connected </w:t>
      </w:r>
      <w:r w:rsidR="00930AFC" w:rsidRPr="00E86E69">
        <w:rPr>
          <w:rFonts w:ascii="Times New Roman" w:hAnsi="Times New Roman" w:cs="Times New Roman"/>
          <w:lang w:val="en-GB"/>
        </w:rPr>
        <w:t xml:space="preserve">(fibre-optic and 240V power) </w:t>
      </w:r>
      <w:r w:rsidR="00B02C93" w:rsidRPr="00E86E69">
        <w:rPr>
          <w:rFonts w:ascii="Times New Roman" w:hAnsi="Times New Roman" w:cs="Times New Roman"/>
          <w:lang w:val="en-GB"/>
        </w:rPr>
        <w:t xml:space="preserve">underwater </w:t>
      </w:r>
      <w:r w:rsidR="00066CB7" w:rsidRPr="00E86E69">
        <w:rPr>
          <w:rFonts w:ascii="Times New Roman" w:hAnsi="Times New Roman" w:cs="Times New Roman"/>
          <w:lang w:val="en-GB"/>
        </w:rPr>
        <w:t xml:space="preserve">node </w:t>
      </w:r>
      <w:r w:rsidR="00585BFE" w:rsidRPr="00E86E69">
        <w:rPr>
          <w:rFonts w:ascii="Times New Roman" w:hAnsi="Times New Roman" w:cs="Times New Roman"/>
          <w:lang w:val="en-GB"/>
        </w:rPr>
        <w:t xml:space="preserve">(Fig. </w:t>
      </w:r>
      <w:r w:rsidR="00585BFE" w:rsidRPr="00E86E69">
        <w:rPr>
          <w:rFonts w:ascii="Times New Roman" w:hAnsi="Times New Roman" w:cs="Times New Roman"/>
          <w:lang w:val="en-GB"/>
        </w:rPr>
        <w:lastRenderedPageBreak/>
        <w:t>2</w:t>
      </w:r>
      <w:r w:rsidR="00043088" w:rsidRPr="00E86E69">
        <w:rPr>
          <w:rFonts w:ascii="Times New Roman" w:hAnsi="Times New Roman" w:cs="Times New Roman"/>
          <w:lang w:val="en-GB"/>
        </w:rPr>
        <w:t xml:space="preserve">) </w:t>
      </w:r>
      <w:r w:rsidR="00AE0A33" w:rsidRPr="00E86E69">
        <w:rPr>
          <w:rFonts w:ascii="Times New Roman" w:hAnsi="Times New Roman" w:cs="Times New Roman"/>
          <w:lang w:val="en-GB"/>
        </w:rPr>
        <w:t xml:space="preserve">was installed close to the pump station </w:t>
      </w:r>
      <w:r w:rsidR="00930AFC" w:rsidRPr="00E86E69">
        <w:rPr>
          <w:rFonts w:ascii="Times New Roman" w:hAnsi="Times New Roman" w:cs="Times New Roman"/>
          <w:lang w:val="en-GB"/>
        </w:rPr>
        <w:t xml:space="preserve">in 11 m water depth providing </w:t>
      </w:r>
      <w:r w:rsidR="00AE0A33" w:rsidRPr="00E86E69">
        <w:rPr>
          <w:rFonts w:ascii="Times New Roman" w:hAnsi="Times New Roman" w:cs="Times New Roman"/>
          <w:lang w:val="en-GB"/>
        </w:rPr>
        <w:t xml:space="preserve">power (48V) and network (TCP/IP 100Mbit) </w:t>
      </w:r>
      <w:r w:rsidR="008B7325" w:rsidRPr="00E86E69">
        <w:rPr>
          <w:rFonts w:ascii="Times New Roman" w:hAnsi="Times New Roman" w:cs="Times New Roman"/>
          <w:lang w:val="en-GB"/>
        </w:rPr>
        <w:t xml:space="preserve">connection </w:t>
      </w:r>
      <w:r w:rsidR="00930AFC" w:rsidRPr="00E86E69">
        <w:rPr>
          <w:rFonts w:ascii="Times New Roman" w:hAnsi="Times New Roman" w:cs="Times New Roman"/>
          <w:lang w:val="en-GB"/>
        </w:rPr>
        <w:t xml:space="preserve">for </w:t>
      </w:r>
      <w:r w:rsidR="008B7325" w:rsidRPr="00E86E69">
        <w:rPr>
          <w:rFonts w:ascii="Times New Roman" w:hAnsi="Times New Roman" w:cs="Times New Roman"/>
          <w:lang w:val="en-GB"/>
        </w:rPr>
        <w:t xml:space="preserve">additional </w:t>
      </w:r>
      <w:r w:rsidR="008B7325" w:rsidRPr="00E86E69">
        <w:rPr>
          <w:rFonts w:ascii="Times New Roman" w:hAnsi="Times New Roman" w:cs="Times New Roman"/>
          <w:i/>
          <w:lang w:val="en-GB"/>
        </w:rPr>
        <w:t>in situ</w:t>
      </w:r>
      <w:r w:rsidR="008B7325" w:rsidRPr="00E86E69">
        <w:rPr>
          <w:rFonts w:ascii="Times New Roman" w:hAnsi="Times New Roman" w:cs="Times New Roman"/>
          <w:lang w:val="en-GB"/>
        </w:rPr>
        <w:t xml:space="preserve"> </w:t>
      </w:r>
      <w:r w:rsidR="00930AFC" w:rsidRPr="00E86E69">
        <w:rPr>
          <w:rFonts w:ascii="Times New Roman" w:hAnsi="Times New Roman" w:cs="Times New Roman"/>
          <w:lang w:val="en-GB"/>
        </w:rPr>
        <w:t>sensors</w:t>
      </w:r>
      <w:r w:rsidR="008B7325" w:rsidRPr="00E86E69">
        <w:rPr>
          <w:rFonts w:ascii="Times New Roman" w:hAnsi="Times New Roman" w:cs="Times New Roman"/>
          <w:lang w:val="en-GB"/>
        </w:rPr>
        <w:t xml:space="preserve">. </w:t>
      </w:r>
      <w:r w:rsidR="00930AFC" w:rsidRPr="00E86E69">
        <w:rPr>
          <w:rFonts w:ascii="Times New Roman" w:hAnsi="Times New Roman" w:cs="Times New Roman"/>
          <w:lang w:val="en-GB"/>
        </w:rPr>
        <w:t>To install</w:t>
      </w:r>
      <w:r w:rsidR="008B7325" w:rsidRPr="00E86E69">
        <w:rPr>
          <w:rFonts w:ascii="Times New Roman" w:hAnsi="Times New Roman" w:cs="Times New Roman"/>
          <w:lang w:val="en-GB"/>
        </w:rPr>
        <w:t xml:space="preserve"> or </w:t>
      </w:r>
      <w:r w:rsidR="00930AFC" w:rsidRPr="00E86E69">
        <w:rPr>
          <w:rFonts w:ascii="Times New Roman" w:hAnsi="Times New Roman" w:cs="Times New Roman"/>
          <w:lang w:val="en-GB"/>
        </w:rPr>
        <w:t xml:space="preserve">exchange </w:t>
      </w:r>
      <w:r w:rsidR="00043088" w:rsidRPr="00E86E69">
        <w:rPr>
          <w:rFonts w:ascii="Times New Roman" w:hAnsi="Times New Roman" w:cs="Times New Roman"/>
          <w:lang w:val="en-GB"/>
        </w:rPr>
        <w:t xml:space="preserve">sensor </w:t>
      </w:r>
      <w:proofErr w:type="spellStart"/>
      <w:r w:rsidR="00043088" w:rsidRPr="00E86E69">
        <w:rPr>
          <w:rFonts w:ascii="Times New Roman" w:hAnsi="Times New Roman" w:cs="Times New Roman"/>
          <w:lang w:val="en-GB"/>
        </w:rPr>
        <w:t>equippmemt</w:t>
      </w:r>
      <w:proofErr w:type="spellEnd"/>
      <w:r w:rsidR="00043088" w:rsidRPr="00E86E69">
        <w:rPr>
          <w:rFonts w:ascii="Times New Roman" w:hAnsi="Times New Roman" w:cs="Times New Roman"/>
          <w:lang w:val="en-GB"/>
        </w:rPr>
        <w:t xml:space="preserve"> </w:t>
      </w:r>
      <w:r w:rsidR="008B7325" w:rsidRPr="00E86E69">
        <w:rPr>
          <w:rFonts w:ascii="Times New Roman" w:hAnsi="Times New Roman" w:cs="Times New Roman"/>
          <w:lang w:val="en-GB"/>
        </w:rPr>
        <w:t xml:space="preserve">at the node system </w:t>
      </w:r>
      <w:r w:rsidR="00043088" w:rsidRPr="00E86E69">
        <w:rPr>
          <w:rFonts w:ascii="Times New Roman" w:hAnsi="Times New Roman" w:cs="Times New Roman"/>
          <w:lang w:val="en-GB"/>
        </w:rPr>
        <w:t xml:space="preserve">by divers, the node is equipped with four underwater </w:t>
      </w:r>
      <w:proofErr w:type="spellStart"/>
      <w:r w:rsidR="00043088" w:rsidRPr="00E86E69">
        <w:rPr>
          <w:rFonts w:ascii="Times New Roman" w:hAnsi="Times New Roman" w:cs="Times New Roman"/>
          <w:lang w:val="en-GB"/>
        </w:rPr>
        <w:t>matable</w:t>
      </w:r>
      <w:proofErr w:type="spellEnd"/>
      <w:r w:rsidR="00043088" w:rsidRPr="00E86E69">
        <w:rPr>
          <w:rFonts w:ascii="Times New Roman" w:hAnsi="Times New Roman" w:cs="Times New Roman"/>
          <w:lang w:val="en-GB"/>
        </w:rPr>
        <w:t xml:space="preserve"> power/</w:t>
      </w:r>
      <w:proofErr w:type="spellStart"/>
      <w:r w:rsidR="00043088" w:rsidRPr="00E86E69">
        <w:rPr>
          <w:rFonts w:ascii="Times New Roman" w:hAnsi="Times New Roman" w:cs="Times New Roman"/>
          <w:lang w:val="en-GB"/>
        </w:rPr>
        <w:t>ethernet</w:t>
      </w:r>
      <w:proofErr w:type="spellEnd"/>
      <w:r w:rsidR="00043088" w:rsidRPr="00E86E69">
        <w:rPr>
          <w:rFonts w:ascii="Times New Roman" w:hAnsi="Times New Roman" w:cs="Times New Roman"/>
          <w:lang w:val="en-GB"/>
        </w:rPr>
        <w:t xml:space="preserve"> connectors and two additional underwater </w:t>
      </w:r>
      <w:proofErr w:type="spellStart"/>
      <w:r w:rsidR="00043088" w:rsidRPr="00E86E69">
        <w:rPr>
          <w:rFonts w:ascii="Times New Roman" w:hAnsi="Times New Roman" w:cs="Times New Roman"/>
          <w:lang w:val="en-GB"/>
        </w:rPr>
        <w:t>matable</w:t>
      </w:r>
      <w:proofErr w:type="spellEnd"/>
      <w:r w:rsidR="00043088" w:rsidRPr="00E86E69">
        <w:rPr>
          <w:rFonts w:ascii="Times New Roman" w:hAnsi="Times New Roman" w:cs="Times New Roman"/>
          <w:lang w:val="en-GB"/>
        </w:rPr>
        <w:t xml:space="preserve"> power/rs232 connectors. </w:t>
      </w:r>
    </w:p>
    <w:p w14:paraId="6CC12BBB" w14:textId="7AA92669" w:rsidR="002B4242" w:rsidRPr="00E86E69" w:rsidRDefault="00930AFC" w:rsidP="00E86E69">
      <w:pPr>
        <w:spacing w:line="360" w:lineRule="auto"/>
        <w:rPr>
          <w:rFonts w:ascii="Times New Roman" w:hAnsi="Times New Roman" w:cs="Times New Roman"/>
          <w:lang w:val="en-GB"/>
        </w:rPr>
      </w:pPr>
      <w:r w:rsidRPr="00E86E69">
        <w:rPr>
          <w:rFonts w:ascii="Times New Roman" w:hAnsi="Times New Roman" w:cs="Times New Roman"/>
          <w:lang w:val="en-GB"/>
        </w:rPr>
        <w:t>For the experiment described in this study, the node system was equipped with an upward looking ADCP positioned in 13</w:t>
      </w:r>
      <w:r w:rsidR="00043088" w:rsidRPr="00E86E69">
        <w:rPr>
          <w:rFonts w:ascii="Times New Roman" w:hAnsi="Times New Roman" w:cs="Times New Roman"/>
          <w:lang w:val="en-GB"/>
        </w:rPr>
        <w:t>-15</w:t>
      </w:r>
      <w:r w:rsidRPr="00E86E69">
        <w:rPr>
          <w:rFonts w:ascii="Times New Roman" w:hAnsi="Times New Roman" w:cs="Times New Roman"/>
          <w:lang w:val="en-GB"/>
        </w:rPr>
        <w:t xml:space="preserve"> m water depth</w:t>
      </w:r>
      <w:r w:rsidR="00043088" w:rsidRPr="00E86E69">
        <w:rPr>
          <w:rFonts w:ascii="Times New Roman" w:hAnsi="Times New Roman" w:cs="Times New Roman"/>
          <w:lang w:val="en-GB"/>
        </w:rPr>
        <w:t xml:space="preserve"> (depending on the tide cycle)</w:t>
      </w:r>
      <w:r w:rsidRPr="00E86E69">
        <w:rPr>
          <w:rFonts w:ascii="Times New Roman" w:hAnsi="Times New Roman" w:cs="Times New Roman"/>
          <w:lang w:val="en-GB"/>
        </w:rPr>
        <w:t xml:space="preserve">, </w:t>
      </w:r>
      <w:r w:rsidR="00043088" w:rsidRPr="00E86E69">
        <w:rPr>
          <w:rFonts w:ascii="Times New Roman" w:hAnsi="Times New Roman" w:cs="Times New Roman"/>
          <w:lang w:val="en-GB"/>
        </w:rPr>
        <w:t xml:space="preserve">a SBE38 temperature sensor positioned in 11-13 m water depth (depending on the tide cycle) and </w:t>
      </w:r>
      <w:r w:rsidRPr="00E86E69">
        <w:rPr>
          <w:rFonts w:ascii="Times New Roman" w:hAnsi="Times New Roman" w:cs="Times New Roman"/>
          <w:lang w:val="en-GB"/>
        </w:rPr>
        <w:t xml:space="preserve">a </w:t>
      </w:r>
      <w:r w:rsidR="00043088" w:rsidRPr="00E86E69">
        <w:rPr>
          <w:rFonts w:ascii="Times New Roman" w:hAnsi="Times New Roman" w:cs="Times New Roman"/>
          <w:lang w:val="en-GB"/>
        </w:rPr>
        <w:t xml:space="preserve">vertical </w:t>
      </w:r>
      <w:r w:rsidRPr="00E86E69">
        <w:rPr>
          <w:rFonts w:ascii="Times New Roman" w:hAnsi="Times New Roman" w:cs="Times New Roman"/>
          <w:lang w:val="en-GB"/>
        </w:rPr>
        <w:t xml:space="preserve">profiling </w:t>
      </w:r>
      <w:r w:rsidR="00043088" w:rsidRPr="00E86E69">
        <w:rPr>
          <w:rFonts w:ascii="Times New Roman" w:hAnsi="Times New Roman" w:cs="Times New Roman"/>
          <w:lang w:val="en-GB"/>
        </w:rPr>
        <w:t xml:space="preserve">sensor carrier. The profiling sensor carrier was fully remote controlled via the Internet and was operated year round from October 2013 to November 2014 from Germany. It was equipped with a </w:t>
      </w:r>
      <w:r w:rsidRPr="00E86E69">
        <w:rPr>
          <w:rFonts w:ascii="Times New Roman" w:hAnsi="Times New Roman" w:cs="Times New Roman"/>
          <w:lang w:val="en-GB"/>
        </w:rPr>
        <w:t>CTD for the assessment of the main hydrographical parameters and the stereo-optical camera system RemOS</w:t>
      </w:r>
      <w:r w:rsidR="008B7325" w:rsidRPr="00E86E69">
        <w:rPr>
          <w:rFonts w:ascii="Times New Roman" w:hAnsi="Times New Roman" w:cs="Times New Roman"/>
          <w:lang w:val="en-GB"/>
        </w:rPr>
        <w:t>1</w:t>
      </w:r>
      <w:r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BBA8A9BD-685B-4128-9365-63716A2BAC6F&lt;/uuid&gt;&lt;priority&gt;17&lt;/priority&gt;&lt;publications&gt;&lt;publication&gt;&lt;volume&gt;5&lt;/volume&gt;&lt;publication_date&gt;99200700001200000000200000&lt;/publication_date&gt;&lt;doi&gt;10.4319/lom.2007.5.250&lt;/doi&gt;&lt;startpage&gt;250&lt;/startpage&gt;&lt;title&gt;Habitat structure and fish: assessing the role of habitat complexity for fish using a small, semi-portable, 3D underwater observatory&lt;/title&gt;&lt;uuid&gt;1E00FB92-B353-4C9F-B0E9-94B389D290D1&lt;/uuid&gt;&lt;subtype&gt;400&lt;/subtype&gt;&lt;endpage&gt;262&lt;/endpage&gt;&lt;type&gt;400&lt;/type&gt;&lt;citekey&gt;Fischer:2007dj&lt;/citekey&gt;&lt;url&gt;http://www.aslo.org/lomethods/free/2007/0250.html&lt;/url&gt;&lt;bundle&gt;&lt;publication&gt;&lt;title&gt;Limnology and Oceanography Methods&lt;/title&gt;&lt;type&gt;-100&lt;/type&gt;&lt;subtype&gt;-100&lt;/subtype&gt;&lt;uuid&gt;C6A1E3DB-8553-44B4-9B6A-6F38E8C2591B&lt;/uuid&gt;&lt;/publication&gt;&lt;/bundle&gt;&lt;authors&gt;&lt;author&gt;&lt;firstName&gt;Philipp&lt;/firstName&gt;&lt;lastName&gt;Fischer&lt;/lastName&gt;&lt;/author&gt;&lt;author&gt;&lt;firstName&gt;Arnd&lt;/firstName&gt;&lt;lastName&gt;Weber&lt;/lastName&gt;&lt;/author&gt;&lt;author&gt;&lt;firstName&gt;Georg&lt;/firstName&gt;&lt;lastName&gt;Heine&lt;/lastName&gt;&lt;/author&gt;&lt;author&gt;&lt;firstName&gt;Harald&lt;/firstName&gt;&lt;lastName&gt;Weber&lt;/lastName&gt;&lt;/author&gt;&lt;/authors&gt;&lt;/publication&gt;&lt;publication&gt;&lt;volume&gt;32&lt;/volume&gt;&lt;startpage&gt;111&lt;/startpage&gt;&lt;title&gt;A practical guide to the use of consumer-level digital still cameras for precise stereogrammetric in situ assessments in aquatic environments &lt;/title&gt;&lt;uuid&gt;D2270E28-7A0A-4A3C-9DD5-25B20E0E182C&lt;/uuid&gt;&lt;subtype&gt;400&lt;/subtype&gt;&lt;endpage&gt;128&lt;/endpage&gt;&lt;type&gt;400&lt;/type&gt;&lt;citekey&gt;Wehkamp:2014vy&lt;/citekey&gt;&lt;publication_date&gt;99201400001200000000200000&lt;/publication_date&gt;&lt;bundle&gt;&lt;publication&gt;&lt;title&gt;Underwater Technology&lt;/title&gt;&lt;type&gt;-100&lt;/type&gt;&lt;subtype&gt;-100&lt;/subtype&gt;&lt;uuid&gt;A615B119-2B1A-47A3-A89B-8B7C668ED72E&lt;/uuid&gt;&lt;/publication&gt;&lt;/bundle&gt;&lt;authors&gt;&lt;author&gt;&lt;firstName&gt;Matthias&lt;/firstName&gt;&lt;lastName&gt;Wehkamp&lt;/lastName&gt;&lt;/author&gt;&lt;author&gt;&lt;firstName&gt;Philipp&lt;/firstName&gt;&lt;lastName&gt;Fischer&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133" w:author="P. Fischer" w:date="2017-01-09T16:38:00Z">
            <w:rPr>
              <w:rFonts w:ascii="Times New Roman" w:hAnsi="Times New Roman" w:cs="Times New Roman"/>
            </w:rPr>
          </w:rPrChange>
        </w:rPr>
        <w:t>(Fischer et al., 2007b; Wehkamp and Fischer, 2014)</w:t>
      </w:r>
      <w:r w:rsidR="008127D3" w:rsidRPr="00E86E69">
        <w:rPr>
          <w:rFonts w:ascii="Times New Roman" w:hAnsi="Times New Roman" w:cs="Times New Roman"/>
          <w:lang w:val="en-GB"/>
        </w:rPr>
        <w:fldChar w:fldCharType="end"/>
      </w:r>
      <w:r w:rsidR="00043088" w:rsidRPr="00E86E69">
        <w:rPr>
          <w:rFonts w:ascii="Times New Roman" w:hAnsi="Times New Roman" w:cs="Times New Roman"/>
          <w:lang w:val="en-GB"/>
        </w:rPr>
        <w:t xml:space="preserve"> </w:t>
      </w:r>
      <w:r w:rsidR="00B7696D" w:rsidRPr="00E86E69">
        <w:rPr>
          <w:rFonts w:ascii="Times New Roman" w:hAnsi="Times New Roman" w:cs="Times New Roman"/>
          <w:lang w:val="en-GB"/>
        </w:rPr>
        <w:t xml:space="preserve">for </w:t>
      </w:r>
      <w:proofErr w:type="spellStart"/>
      <w:r w:rsidR="00B7696D" w:rsidRPr="00E86E69">
        <w:rPr>
          <w:rFonts w:ascii="Times New Roman" w:hAnsi="Times New Roman" w:cs="Times New Roman"/>
          <w:lang w:val="en-GB"/>
        </w:rPr>
        <w:t>macrob</w:t>
      </w:r>
      <w:r w:rsidR="00390EEB" w:rsidRPr="00E86E69">
        <w:rPr>
          <w:rFonts w:ascii="Times New Roman" w:hAnsi="Times New Roman" w:cs="Times New Roman"/>
          <w:lang w:val="en-GB"/>
        </w:rPr>
        <w:t>iota</w:t>
      </w:r>
      <w:proofErr w:type="spellEnd"/>
      <w:r w:rsidR="00390EEB" w:rsidRPr="00E86E69">
        <w:rPr>
          <w:rFonts w:ascii="Times New Roman" w:hAnsi="Times New Roman" w:cs="Times New Roman"/>
          <w:lang w:val="en-GB"/>
        </w:rPr>
        <w:t xml:space="preserve"> assessments</w:t>
      </w:r>
      <w:r w:rsidR="002D221F" w:rsidRPr="00E86E69">
        <w:rPr>
          <w:rFonts w:ascii="Times New Roman" w:hAnsi="Times New Roman" w:cs="Times New Roman"/>
          <w:lang w:val="en-GB"/>
        </w:rPr>
        <w:t>.</w:t>
      </w:r>
      <w:r w:rsidR="00B87944" w:rsidRPr="00E86E69">
        <w:rPr>
          <w:rFonts w:ascii="Times New Roman" w:hAnsi="Times New Roman" w:cs="Times New Roman"/>
          <w:lang w:val="en-GB"/>
        </w:rPr>
        <w:t xml:space="preserve"> Using the stereo-optic sensor, </w:t>
      </w:r>
      <w:r w:rsidR="008B7325" w:rsidRPr="00E86E69">
        <w:rPr>
          <w:rFonts w:ascii="Times New Roman" w:hAnsi="Times New Roman" w:cs="Times New Roman"/>
          <w:lang w:val="en-GB"/>
        </w:rPr>
        <w:t>we assess</w:t>
      </w:r>
      <w:r w:rsidR="00B87944" w:rsidRPr="00E86E69">
        <w:rPr>
          <w:rFonts w:ascii="Times New Roman" w:hAnsi="Times New Roman" w:cs="Times New Roman"/>
          <w:lang w:val="en-GB"/>
        </w:rPr>
        <w:t>ed</w:t>
      </w:r>
      <w:r w:rsidR="008B7325" w:rsidRPr="00E86E69">
        <w:rPr>
          <w:rFonts w:ascii="Times New Roman" w:hAnsi="Times New Roman" w:cs="Times New Roman"/>
          <w:lang w:val="en-GB"/>
        </w:rPr>
        <w:t xml:space="preserve"> the </w:t>
      </w:r>
      <w:proofErr w:type="spellStart"/>
      <w:r w:rsidR="008B7325" w:rsidRPr="00E86E69">
        <w:rPr>
          <w:rFonts w:ascii="Times New Roman" w:hAnsi="Times New Roman" w:cs="Times New Roman"/>
          <w:lang w:val="en-GB"/>
        </w:rPr>
        <w:t>macrobiota</w:t>
      </w:r>
      <w:proofErr w:type="spellEnd"/>
      <w:r w:rsidR="008B7325" w:rsidRPr="00E86E69">
        <w:rPr>
          <w:rFonts w:ascii="Times New Roman" w:hAnsi="Times New Roman" w:cs="Times New Roman"/>
          <w:lang w:val="en-GB"/>
        </w:rPr>
        <w:t>, jellyfish and fish community along</w:t>
      </w:r>
      <w:r w:rsidR="00B87944" w:rsidRPr="00E86E69">
        <w:rPr>
          <w:rFonts w:ascii="Times New Roman" w:hAnsi="Times New Roman" w:cs="Times New Roman"/>
          <w:lang w:val="en-GB"/>
        </w:rPr>
        <w:t xml:space="preserve"> the vertical </w:t>
      </w:r>
      <w:r w:rsidR="008B7325" w:rsidRPr="00E86E69">
        <w:rPr>
          <w:rFonts w:ascii="Times New Roman" w:hAnsi="Times New Roman" w:cs="Times New Roman"/>
          <w:lang w:val="en-GB"/>
        </w:rPr>
        <w:t xml:space="preserve">depth </w:t>
      </w:r>
      <w:r w:rsidR="00B87944" w:rsidRPr="00E86E69">
        <w:rPr>
          <w:rFonts w:ascii="Times New Roman" w:hAnsi="Times New Roman" w:cs="Times New Roman"/>
          <w:lang w:val="en-GB"/>
        </w:rPr>
        <w:t xml:space="preserve">profile </w:t>
      </w:r>
      <w:r w:rsidR="008B7325" w:rsidRPr="00E86E69">
        <w:rPr>
          <w:rFonts w:ascii="Times New Roman" w:hAnsi="Times New Roman" w:cs="Times New Roman"/>
          <w:lang w:val="en-GB"/>
        </w:rPr>
        <w:t>from 11</w:t>
      </w:r>
      <w:ins w:id="134" w:author="Markus Brand" w:date="2017-01-10T16:57:00Z">
        <w:r w:rsidR="00A07649">
          <w:rPr>
            <w:rFonts w:ascii="Times New Roman" w:hAnsi="Times New Roman" w:cs="Times New Roman"/>
            <w:lang w:val="en-GB"/>
          </w:rPr>
          <w:t xml:space="preserve"> </w:t>
        </w:r>
      </w:ins>
      <w:r w:rsidR="008B7325" w:rsidRPr="00E86E69">
        <w:rPr>
          <w:rFonts w:ascii="Times New Roman" w:hAnsi="Times New Roman" w:cs="Times New Roman"/>
          <w:lang w:val="en-GB"/>
        </w:rPr>
        <w:t>m water depth to the surface</w:t>
      </w:r>
      <w:r w:rsidR="00B87944" w:rsidRPr="00E86E69">
        <w:rPr>
          <w:rFonts w:ascii="Times New Roman" w:hAnsi="Times New Roman" w:cs="Times New Roman"/>
          <w:lang w:val="en-GB"/>
        </w:rPr>
        <w:t xml:space="preserve"> </w:t>
      </w:r>
      <w:proofErr w:type="spellStart"/>
      <w:r w:rsidR="00B87944" w:rsidRPr="00E86E69">
        <w:rPr>
          <w:rFonts w:ascii="Times New Roman" w:hAnsi="Times New Roman" w:cs="Times New Roman"/>
          <w:lang w:val="en-GB"/>
        </w:rPr>
        <w:t>wit</w:t>
      </w:r>
      <w:proofErr w:type="spellEnd"/>
      <w:r w:rsidR="00B87944" w:rsidRPr="00E86E69">
        <w:rPr>
          <w:rFonts w:ascii="Times New Roman" w:hAnsi="Times New Roman" w:cs="Times New Roman"/>
          <w:lang w:val="en-GB"/>
        </w:rPr>
        <w:t xml:space="preserve"> the sensors looking from a distance of about 2.5</w:t>
      </w:r>
      <w:ins w:id="135" w:author="Markus Brand" w:date="2017-01-10T16:56:00Z">
        <w:r w:rsidR="00A07649">
          <w:rPr>
            <w:rFonts w:ascii="Times New Roman" w:hAnsi="Times New Roman" w:cs="Times New Roman"/>
            <w:lang w:val="en-GB"/>
          </w:rPr>
          <w:t xml:space="preserve"> </w:t>
        </w:r>
      </w:ins>
      <w:r w:rsidR="00B87944" w:rsidRPr="00E86E69">
        <w:rPr>
          <w:rFonts w:ascii="Times New Roman" w:hAnsi="Times New Roman" w:cs="Times New Roman"/>
          <w:lang w:val="en-GB"/>
        </w:rPr>
        <w:t xml:space="preserve">m towards a </w:t>
      </w:r>
      <w:r w:rsidR="008B7325" w:rsidRPr="00E86E69">
        <w:rPr>
          <w:rFonts w:ascii="Times New Roman" w:hAnsi="Times New Roman" w:cs="Times New Roman"/>
          <w:lang w:val="en-GB"/>
        </w:rPr>
        <w:t xml:space="preserve">steep wall that reached from 11 m of water depth to 3 m below the mean sea level (Fig. 2). The upper part of the wall was dominated by brown algae of the type of </w:t>
      </w:r>
      <w:proofErr w:type="spellStart"/>
      <w:r w:rsidR="008B7325" w:rsidRPr="00462202">
        <w:rPr>
          <w:rFonts w:ascii="Times New Roman" w:hAnsi="Times New Roman" w:cs="Times New Roman"/>
          <w:i/>
          <w:lang w:val="en-GB"/>
          <w:rPrChange w:id="136" w:author="P. Fischer" w:date="2017-01-09T17:54:00Z">
            <w:rPr>
              <w:rFonts w:ascii="Times New Roman" w:hAnsi="Times New Roman" w:cs="Times New Roman"/>
              <w:lang w:val="en-GB"/>
            </w:rPr>
          </w:rPrChange>
        </w:rPr>
        <w:t>Alaria</w:t>
      </w:r>
      <w:proofErr w:type="spellEnd"/>
      <w:r w:rsidR="008B7325" w:rsidRPr="00462202">
        <w:rPr>
          <w:rFonts w:ascii="Times New Roman" w:hAnsi="Times New Roman" w:cs="Times New Roman"/>
          <w:i/>
          <w:lang w:val="en-GB"/>
          <w:rPrChange w:id="137" w:author="P. Fischer" w:date="2017-01-09T17:54:00Z">
            <w:rPr>
              <w:rFonts w:ascii="Times New Roman" w:hAnsi="Times New Roman" w:cs="Times New Roman"/>
              <w:lang w:val="en-GB"/>
            </w:rPr>
          </w:rPrChange>
        </w:rPr>
        <w:t xml:space="preserve"> </w:t>
      </w:r>
      <w:proofErr w:type="spellStart"/>
      <w:r w:rsidR="0097569B" w:rsidRPr="00462202">
        <w:rPr>
          <w:rFonts w:ascii="Times New Roman" w:hAnsi="Times New Roman" w:cs="Times New Roman"/>
          <w:i/>
          <w:lang w:val="en-GB"/>
          <w:rPrChange w:id="138" w:author="P. Fischer" w:date="2017-01-09T17:54:00Z">
            <w:rPr>
              <w:rFonts w:ascii="Times New Roman" w:hAnsi="Times New Roman" w:cs="Times New Roman"/>
              <w:lang w:val="en-GB"/>
            </w:rPr>
          </w:rPrChange>
        </w:rPr>
        <w:t>esculenta</w:t>
      </w:r>
      <w:proofErr w:type="spellEnd"/>
      <w:r w:rsidR="008B7325" w:rsidRPr="00E86E69">
        <w:rPr>
          <w:rFonts w:ascii="Times New Roman" w:hAnsi="Times New Roman" w:cs="Times New Roman"/>
          <w:lang w:val="en-GB"/>
        </w:rPr>
        <w:t xml:space="preserve">, the lower part by </w:t>
      </w:r>
      <w:proofErr w:type="spellStart"/>
      <w:r w:rsidR="008B7325" w:rsidRPr="00E86E69">
        <w:rPr>
          <w:rFonts w:ascii="Times New Roman" w:hAnsi="Times New Roman" w:cs="Times New Roman"/>
          <w:i/>
          <w:lang w:val="en-GB"/>
        </w:rPr>
        <w:t>Sacc</w:t>
      </w:r>
      <w:ins w:id="139" w:author="P. Fischer" w:date="2017-01-09T17:13:00Z">
        <w:r w:rsidR="006D2C7B">
          <w:rPr>
            <w:rFonts w:ascii="Times New Roman" w:hAnsi="Times New Roman" w:cs="Times New Roman"/>
            <w:i/>
            <w:lang w:val="en-GB"/>
          </w:rPr>
          <w:t>h</w:t>
        </w:r>
      </w:ins>
      <w:r w:rsidR="008B7325" w:rsidRPr="00E86E69">
        <w:rPr>
          <w:rFonts w:ascii="Times New Roman" w:hAnsi="Times New Roman" w:cs="Times New Roman"/>
          <w:i/>
          <w:lang w:val="en-GB"/>
        </w:rPr>
        <w:t>arina</w:t>
      </w:r>
      <w:proofErr w:type="spellEnd"/>
      <w:r w:rsidR="008B7325" w:rsidRPr="00E86E69">
        <w:rPr>
          <w:rFonts w:ascii="Times New Roman" w:hAnsi="Times New Roman" w:cs="Times New Roman"/>
          <w:i/>
          <w:lang w:val="en-GB"/>
        </w:rPr>
        <w:t xml:space="preserve"> </w:t>
      </w:r>
      <w:proofErr w:type="spellStart"/>
      <w:r w:rsidR="0097569B" w:rsidRPr="00E86E69">
        <w:rPr>
          <w:rFonts w:ascii="Times New Roman" w:hAnsi="Times New Roman" w:cs="Times New Roman"/>
          <w:i/>
          <w:lang w:val="en-GB"/>
        </w:rPr>
        <w:t>latissima</w:t>
      </w:r>
      <w:proofErr w:type="spellEnd"/>
      <w:r w:rsidR="0097569B" w:rsidRPr="00E86E69">
        <w:rPr>
          <w:rFonts w:ascii="Times New Roman" w:hAnsi="Times New Roman" w:cs="Times New Roman"/>
          <w:lang w:val="en-GB"/>
        </w:rPr>
        <w:t xml:space="preserve"> </w:t>
      </w:r>
      <w:r w:rsidR="008B7325" w:rsidRPr="00E86E69">
        <w:rPr>
          <w:rFonts w:ascii="Times New Roman" w:hAnsi="Times New Roman" w:cs="Times New Roman"/>
          <w:lang w:val="en-GB"/>
        </w:rPr>
        <w:t xml:space="preserve">and the </w:t>
      </w:r>
      <w:proofErr w:type="gramStart"/>
      <w:r w:rsidR="008B7325" w:rsidRPr="00E86E69">
        <w:rPr>
          <w:rFonts w:ascii="Times New Roman" w:hAnsi="Times New Roman" w:cs="Times New Roman"/>
          <w:lang w:val="en-GB"/>
        </w:rPr>
        <w:t>two red</w:t>
      </w:r>
      <w:proofErr w:type="gramEnd"/>
      <w:r w:rsidR="008B7325" w:rsidRPr="00E86E69">
        <w:rPr>
          <w:rFonts w:ascii="Times New Roman" w:hAnsi="Times New Roman" w:cs="Times New Roman"/>
          <w:lang w:val="en-GB"/>
        </w:rPr>
        <w:t xml:space="preserve"> alga</w:t>
      </w:r>
      <w:ins w:id="140" w:author="P. Fischer" w:date="2017-01-09T17:13:00Z">
        <w:r w:rsidR="006D2C7B">
          <w:rPr>
            <w:rFonts w:ascii="Times New Roman" w:hAnsi="Times New Roman" w:cs="Times New Roman"/>
            <w:lang w:val="en-GB"/>
          </w:rPr>
          <w:t>l</w:t>
        </w:r>
      </w:ins>
      <w:del w:id="141" w:author="P. Fischer" w:date="2017-01-09T17:13:00Z">
        <w:r w:rsidR="008B7325" w:rsidRPr="00E86E69" w:rsidDel="006D2C7B">
          <w:rPr>
            <w:rFonts w:ascii="Times New Roman" w:hAnsi="Times New Roman" w:cs="Times New Roman"/>
            <w:lang w:val="en-GB"/>
          </w:rPr>
          <w:delText>e</w:delText>
        </w:r>
      </w:del>
      <w:r w:rsidR="008B7325" w:rsidRPr="00E86E69">
        <w:rPr>
          <w:rFonts w:ascii="Times New Roman" w:hAnsi="Times New Roman" w:cs="Times New Roman"/>
          <w:lang w:val="en-GB"/>
        </w:rPr>
        <w:t xml:space="preserve"> species </w:t>
      </w:r>
      <w:proofErr w:type="spellStart"/>
      <w:r w:rsidR="008B7325" w:rsidRPr="00E86E69">
        <w:rPr>
          <w:rFonts w:ascii="Times New Roman" w:hAnsi="Times New Roman" w:cs="Times New Roman"/>
          <w:i/>
          <w:lang w:val="en-GB"/>
        </w:rPr>
        <w:t>Phycodr</w:t>
      </w:r>
      <w:ins w:id="142" w:author="P. Fischer" w:date="2017-01-09T17:13:00Z">
        <w:r w:rsidR="006D2C7B">
          <w:rPr>
            <w:rFonts w:ascii="Times New Roman" w:hAnsi="Times New Roman" w:cs="Times New Roman"/>
            <w:i/>
            <w:lang w:val="en-GB"/>
          </w:rPr>
          <w:t>y</w:t>
        </w:r>
      </w:ins>
      <w:r w:rsidR="008B7325" w:rsidRPr="00E86E69">
        <w:rPr>
          <w:rFonts w:ascii="Times New Roman" w:hAnsi="Times New Roman" w:cs="Times New Roman"/>
          <w:i/>
          <w:lang w:val="en-GB"/>
        </w:rPr>
        <w:t>is</w:t>
      </w:r>
      <w:proofErr w:type="spellEnd"/>
      <w:r w:rsidR="008B7325" w:rsidRPr="00E86E69">
        <w:rPr>
          <w:rFonts w:ascii="Times New Roman" w:hAnsi="Times New Roman" w:cs="Times New Roman"/>
          <w:i/>
          <w:lang w:val="en-GB"/>
        </w:rPr>
        <w:t xml:space="preserve"> </w:t>
      </w:r>
      <w:proofErr w:type="spellStart"/>
      <w:r w:rsidR="008B7325" w:rsidRPr="00E86E69">
        <w:rPr>
          <w:rFonts w:ascii="Times New Roman" w:hAnsi="Times New Roman" w:cs="Times New Roman"/>
          <w:i/>
          <w:lang w:val="en-GB"/>
        </w:rPr>
        <w:t>rubens</w:t>
      </w:r>
      <w:proofErr w:type="spellEnd"/>
      <w:r w:rsidR="008B7325" w:rsidRPr="00E86E69">
        <w:rPr>
          <w:rFonts w:ascii="Times New Roman" w:hAnsi="Times New Roman" w:cs="Times New Roman"/>
          <w:lang w:val="en-GB"/>
        </w:rPr>
        <w:t xml:space="preserve"> and </w:t>
      </w:r>
      <w:proofErr w:type="spellStart"/>
      <w:r w:rsidR="0097569B" w:rsidRPr="00E86E69">
        <w:rPr>
          <w:rFonts w:ascii="Times New Roman" w:hAnsi="Times New Roman" w:cs="Times New Roman"/>
          <w:i/>
          <w:lang w:val="en-GB"/>
        </w:rPr>
        <w:t>Ptilota</w:t>
      </w:r>
      <w:proofErr w:type="spellEnd"/>
      <w:r w:rsidR="0097569B" w:rsidRPr="00E86E69">
        <w:rPr>
          <w:rFonts w:ascii="Times New Roman" w:hAnsi="Times New Roman" w:cs="Times New Roman"/>
          <w:i/>
          <w:lang w:val="en-GB"/>
        </w:rPr>
        <w:t xml:space="preserve"> </w:t>
      </w:r>
      <w:proofErr w:type="spellStart"/>
      <w:r w:rsidR="0097569B" w:rsidRPr="00E86E69">
        <w:rPr>
          <w:rFonts w:ascii="Times New Roman" w:hAnsi="Times New Roman" w:cs="Times New Roman"/>
          <w:i/>
          <w:lang w:val="en-GB"/>
        </w:rPr>
        <w:t>gunneri</w:t>
      </w:r>
      <w:proofErr w:type="spellEnd"/>
      <w:r w:rsidR="008B7325" w:rsidRPr="00E86E69">
        <w:rPr>
          <w:rFonts w:ascii="Times New Roman" w:hAnsi="Times New Roman" w:cs="Times New Roman"/>
          <w:lang w:val="en-GB"/>
        </w:rPr>
        <w:t xml:space="preserve">. Using the vertical profiling unit, we conducted a one-year continuous stereo-optical survey of the fish and the </w:t>
      </w:r>
      <w:proofErr w:type="spellStart"/>
      <w:r w:rsidR="008B7325" w:rsidRPr="00E86E69">
        <w:rPr>
          <w:rFonts w:ascii="Times New Roman" w:hAnsi="Times New Roman" w:cs="Times New Roman"/>
          <w:lang w:val="en-GB"/>
        </w:rPr>
        <w:t>macrozoobenthos</w:t>
      </w:r>
      <w:proofErr w:type="spellEnd"/>
      <w:r w:rsidR="008B7325" w:rsidRPr="00E86E69">
        <w:rPr>
          <w:rFonts w:ascii="Times New Roman" w:hAnsi="Times New Roman" w:cs="Times New Roman"/>
          <w:lang w:val="en-GB"/>
        </w:rPr>
        <w:t xml:space="preserve"> community in five depth strata (11-9 m, 9–7 m, 7-5 m, 5-3 m and 3 m-surface). The stereo-optical system and the CTD probe were remotely positioned every day between 11:00 and 13:00 hours in one of the five depth layers with the exact depth being calculated as distance from the bottom. This means that the effective water depth changed with the tide cycle for </w:t>
      </w:r>
      <w:r w:rsidR="0097569B" w:rsidRPr="00E86E69">
        <w:rPr>
          <w:rFonts w:ascii="Times New Roman" w:hAnsi="Times New Roman" w:cs="Times New Roman"/>
          <w:lang w:val="en-GB"/>
        </w:rPr>
        <w:t xml:space="preserve">max. </w:t>
      </w:r>
      <w:r w:rsidR="008B7325" w:rsidRPr="00E86E69">
        <w:rPr>
          <w:rFonts w:ascii="Times New Roman" w:hAnsi="Times New Roman" w:cs="Times New Roman"/>
          <w:lang w:val="en-GB"/>
        </w:rPr>
        <w:t xml:space="preserve">1.5 m, but the system itself had a fixed position above ground (1 m distance from the bottom for the depth stratum 11-9 m, 3 m distance for the depth stratum 9 -7 m, 5 m distance for the depth stratum 5 – 7 m, 7 m distance for the depth stratum 3 – 5 m and 9 m distance for the depth stratum 3 – 0 m). The daily target depths were selected randomly for each week such that all of the depth strata were sampled once per week for 24 h. Missing depth, e.g., because of system or connection problems to the underwater observatory were repeated on the weekend. The system was positioned for 24 h at the selected depth stratum and made stereoscopic images every 30 min. Parallel, </w:t>
      </w:r>
      <w:r w:rsidR="00B87944" w:rsidRPr="00E86E69">
        <w:rPr>
          <w:rFonts w:ascii="Times New Roman" w:hAnsi="Times New Roman" w:cs="Times New Roman"/>
          <w:lang w:val="en-GB"/>
        </w:rPr>
        <w:t xml:space="preserve">all other </w:t>
      </w:r>
      <w:r w:rsidR="00B87944" w:rsidRPr="00E86E69">
        <w:rPr>
          <w:rFonts w:ascii="Times New Roman" w:hAnsi="Times New Roman" w:cs="Times New Roman"/>
          <w:i/>
          <w:lang w:val="en-GB"/>
        </w:rPr>
        <w:t>in situ</w:t>
      </w:r>
      <w:r w:rsidR="00B87944" w:rsidRPr="00E86E69">
        <w:rPr>
          <w:rFonts w:ascii="Times New Roman" w:hAnsi="Times New Roman" w:cs="Times New Roman"/>
          <w:lang w:val="en-GB"/>
        </w:rPr>
        <w:t xml:space="preserve"> and </w:t>
      </w:r>
      <w:proofErr w:type="spellStart"/>
      <w:r w:rsidR="00B87944" w:rsidRPr="00E86E69">
        <w:rPr>
          <w:rFonts w:ascii="Times New Roman" w:hAnsi="Times New Roman" w:cs="Times New Roman"/>
          <w:lang w:val="en-GB"/>
        </w:rPr>
        <w:t>ferrybox</w:t>
      </w:r>
      <w:proofErr w:type="spellEnd"/>
      <w:r w:rsidR="00B87944" w:rsidRPr="00E86E69">
        <w:rPr>
          <w:rFonts w:ascii="Times New Roman" w:hAnsi="Times New Roman" w:cs="Times New Roman"/>
          <w:lang w:val="en-GB"/>
        </w:rPr>
        <w:t xml:space="preserve"> sensors </w:t>
      </w:r>
      <w:r w:rsidR="008B7325" w:rsidRPr="00E86E69">
        <w:rPr>
          <w:rFonts w:ascii="Times New Roman" w:hAnsi="Times New Roman" w:cs="Times New Roman"/>
          <w:lang w:val="en-GB"/>
        </w:rPr>
        <w:t xml:space="preserve">recorded with a </w:t>
      </w:r>
      <w:r w:rsidR="008B7325" w:rsidRPr="00E86E69">
        <w:rPr>
          <w:rFonts w:ascii="Times New Roman" w:hAnsi="Times New Roman" w:cs="Times New Roman"/>
          <w:lang w:val="en-GB"/>
        </w:rPr>
        <w:lastRenderedPageBreak/>
        <w:t xml:space="preserve">frequency of 1 Hz. The image pairs and all the hydrographic data were transferred automatically via Internet to Germany for further daily processing. </w:t>
      </w:r>
      <w:r w:rsidR="002B4242" w:rsidRPr="00E86E69">
        <w:rPr>
          <w:rFonts w:ascii="Times New Roman" w:hAnsi="Times New Roman" w:cs="Times New Roman"/>
          <w:lang w:val="en-GB"/>
        </w:rPr>
        <w:t xml:space="preserve">All hydrographic data </w:t>
      </w:r>
      <w:r w:rsidR="004129D3" w:rsidRPr="00E86E69">
        <w:rPr>
          <w:rFonts w:ascii="Times New Roman" w:hAnsi="Times New Roman" w:cs="Times New Roman"/>
          <w:lang w:val="en-GB"/>
        </w:rPr>
        <w:t>were</w:t>
      </w:r>
      <w:r w:rsidR="002B4242" w:rsidRPr="00E86E69">
        <w:rPr>
          <w:rFonts w:ascii="Times New Roman" w:hAnsi="Times New Roman" w:cs="Times New Roman"/>
          <w:lang w:val="en-GB"/>
        </w:rPr>
        <w:t xml:space="preserve"> </w:t>
      </w:r>
      <w:r w:rsidR="00B87944" w:rsidRPr="00E86E69">
        <w:rPr>
          <w:rFonts w:ascii="Times New Roman" w:hAnsi="Times New Roman" w:cs="Times New Roman"/>
          <w:lang w:val="en-GB"/>
        </w:rPr>
        <w:t xml:space="preserve">automatically </w:t>
      </w:r>
      <w:r w:rsidR="002B4242" w:rsidRPr="00E86E69">
        <w:rPr>
          <w:rFonts w:ascii="Times New Roman" w:hAnsi="Times New Roman" w:cs="Times New Roman"/>
          <w:lang w:val="en-GB"/>
        </w:rPr>
        <w:t>quality</w:t>
      </w:r>
      <w:r w:rsidR="008A60E7" w:rsidRPr="00E86E69">
        <w:rPr>
          <w:rFonts w:ascii="Times New Roman" w:hAnsi="Times New Roman" w:cs="Times New Roman"/>
          <w:lang w:val="en-GB"/>
        </w:rPr>
        <w:t>-</w:t>
      </w:r>
      <w:r w:rsidR="002B4242" w:rsidRPr="00E86E69">
        <w:rPr>
          <w:rFonts w:ascii="Times New Roman" w:hAnsi="Times New Roman" w:cs="Times New Roman"/>
          <w:lang w:val="en-GB"/>
        </w:rPr>
        <w:t xml:space="preserve">controlled </w:t>
      </w:r>
      <w:r w:rsidR="004129D3" w:rsidRPr="00E86E69">
        <w:rPr>
          <w:rFonts w:ascii="Times New Roman" w:hAnsi="Times New Roman" w:cs="Times New Roman"/>
          <w:lang w:val="en-GB"/>
        </w:rPr>
        <w:t xml:space="preserve">by </w:t>
      </w:r>
      <w:r w:rsidR="002B4242" w:rsidRPr="00E86E69">
        <w:rPr>
          <w:rFonts w:ascii="Times New Roman" w:hAnsi="Times New Roman" w:cs="Times New Roman"/>
          <w:lang w:val="en-GB"/>
        </w:rPr>
        <w:t xml:space="preserve">automated procedures, flagged as good, probably good and bad and stored at a central data server in Germany, </w:t>
      </w:r>
      <w:proofErr w:type="spellStart"/>
      <w:r w:rsidR="002B4242" w:rsidRPr="00E86E69">
        <w:rPr>
          <w:rFonts w:ascii="Times New Roman" w:hAnsi="Times New Roman" w:cs="Times New Roman"/>
          <w:lang w:val="en-GB"/>
        </w:rPr>
        <w:t>Geesthacht</w:t>
      </w:r>
      <w:proofErr w:type="spellEnd"/>
      <w:r w:rsidR="002B4242" w:rsidRPr="00E86E69">
        <w:rPr>
          <w:rFonts w:ascii="Times New Roman" w:hAnsi="Times New Roman" w:cs="Times New Roman"/>
          <w:lang w:val="en-GB"/>
        </w:rPr>
        <w:t xml:space="preserve"> under an open access policy at </w:t>
      </w:r>
      <w:r w:rsidR="00FB1683">
        <w:fldChar w:fldCharType="begin"/>
      </w:r>
      <w:r w:rsidR="00FB1683" w:rsidRPr="00FE55A3">
        <w:rPr>
          <w:lang w:val="en-US"/>
          <w:rPrChange w:id="143" w:author="P. Fischer" w:date="2017-01-09T16:38:00Z">
            <w:rPr/>
          </w:rPrChange>
        </w:rPr>
        <w:instrText xml:space="preserve"> HYPERLINK "http://codm.hzg.de/codm/" </w:instrText>
      </w:r>
      <w:r w:rsidR="00FB1683">
        <w:fldChar w:fldCharType="separate"/>
      </w:r>
      <w:r w:rsidR="002B4242" w:rsidRPr="00E86E69">
        <w:rPr>
          <w:rStyle w:val="Link"/>
          <w:rFonts w:ascii="Times New Roman" w:hAnsi="Times New Roman" w:cs="Times New Roman"/>
          <w:lang w:val="en-GB"/>
        </w:rPr>
        <w:t>http://codm.hzg.de/codm/</w:t>
      </w:r>
      <w:r w:rsidR="00FB1683">
        <w:rPr>
          <w:rStyle w:val="Link"/>
          <w:rFonts w:ascii="Times New Roman" w:hAnsi="Times New Roman" w:cs="Times New Roman"/>
          <w:lang w:val="en-GB"/>
        </w:rPr>
        <w:fldChar w:fldCharType="end"/>
      </w:r>
      <w:r w:rsidR="002B4242" w:rsidRPr="00E86E69">
        <w:rPr>
          <w:rFonts w:ascii="Times New Roman" w:hAnsi="Times New Roman" w:cs="Times New Roman"/>
          <w:lang w:val="en-GB"/>
        </w:rPr>
        <w:t xml:space="preserve">. For </w:t>
      </w:r>
      <w:r w:rsidR="008A60E7" w:rsidRPr="00E86E69">
        <w:rPr>
          <w:rFonts w:ascii="Times New Roman" w:hAnsi="Times New Roman" w:cs="Times New Roman"/>
          <w:lang w:val="en-GB"/>
        </w:rPr>
        <w:t>our</w:t>
      </w:r>
      <w:r w:rsidR="002B4242" w:rsidRPr="00E86E69">
        <w:rPr>
          <w:rFonts w:ascii="Times New Roman" w:hAnsi="Times New Roman" w:cs="Times New Roman"/>
          <w:lang w:val="en-GB"/>
        </w:rPr>
        <w:t xml:space="preserve"> study, only the data with the quality flag probably good and good were used.</w:t>
      </w:r>
      <w:r w:rsidR="008B7325" w:rsidRPr="00E86E69">
        <w:rPr>
          <w:rFonts w:ascii="Times New Roman" w:hAnsi="Times New Roman" w:cs="Times New Roman"/>
          <w:lang w:val="en-GB"/>
        </w:rPr>
        <w:t xml:space="preserve"> </w:t>
      </w:r>
      <w:r w:rsidR="002B4242" w:rsidRPr="00E86E69">
        <w:rPr>
          <w:rFonts w:ascii="Times New Roman" w:hAnsi="Times New Roman" w:cs="Times New Roman"/>
          <w:lang w:val="en-GB"/>
        </w:rPr>
        <w:t xml:space="preserve">Based on these data, we </w:t>
      </w:r>
      <w:r w:rsidR="000732D1" w:rsidRPr="00E86E69">
        <w:rPr>
          <w:rFonts w:ascii="Times New Roman" w:hAnsi="Times New Roman" w:cs="Times New Roman"/>
          <w:lang w:val="en-GB"/>
        </w:rPr>
        <w:t>analysed</w:t>
      </w:r>
      <w:r w:rsidR="002B4242" w:rsidRPr="00E86E69">
        <w:rPr>
          <w:rFonts w:ascii="Times New Roman" w:hAnsi="Times New Roman" w:cs="Times New Roman"/>
          <w:lang w:val="en-GB"/>
        </w:rPr>
        <w:t xml:space="preserve"> the temporal succession of the shallow water fish, jellyfish and </w:t>
      </w:r>
      <w:proofErr w:type="spellStart"/>
      <w:r w:rsidR="002B4242" w:rsidRPr="00E86E69">
        <w:rPr>
          <w:rFonts w:ascii="Times New Roman" w:hAnsi="Times New Roman" w:cs="Times New Roman"/>
          <w:lang w:val="en-GB"/>
        </w:rPr>
        <w:t>macrozoobenthos</w:t>
      </w:r>
      <w:proofErr w:type="spellEnd"/>
      <w:r w:rsidR="002B4242" w:rsidRPr="00E86E69">
        <w:rPr>
          <w:rFonts w:ascii="Times New Roman" w:hAnsi="Times New Roman" w:cs="Times New Roman"/>
          <w:lang w:val="en-GB"/>
        </w:rPr>
        <w:t xml:space="preserve"> community in this kelp dominated shallow water </w:t>
      </w:r>
      <w:ins w:id="144" w:author="P. Fischer" w:date="2017-01-09T16:57:00Z">
        <w:r w:rsidR="00583FCE">
          <w:rPr>
            <w:rFonts w:ascii="Times New Roman" w:hAnsi="Times New Roman" w:cs="Times New Roman"/>
            <w:lang w:val="en-GB"/>
          </w:rPr>
          <w:t>A</w:t>
        </w:r>
      </w:ins>
      <w:del w:id="145" w:author="P. Fischer" w:date="2017-01-09T16:57:00Z">
        <w:r w:rsidR="002B4242" w:rsidRPr="00E86E69" w:rsidDel="00583FCE">
          <w:rPr>
            <w:rFonts w:ascii="Times New Roman" w:hAnsi="Times New Roman" w:cs="Times New Roman"/>
            <w:lang w:val="en-GB"/>
          </w:rPr>
          <w:delText>a</w:delText>
        </w:r>
      </w:del>
      <w:r w:rsidR="002B4242" w:rsidRPr="00E86E69">
        <w:rPr>
          <w:rFonts w:ascii="Times New Roman" w:hAnsi="Times New Roman" w:cs="Times New Roman"/>
          <w:lang w:val="en-GB"/>
        </w:rPr>
        <w:t>rctic habitat in Kongsfjord</w:t>
      </w:r>
      <w:r w:rsidR="00F16668" w:rsidRPr="00E86E69">
        <w:rPr>
          <w:rFonts w:ascii="Times New Roman" w:hAnsi="Times New Roman" w:cs="Times New Roman"/>
          <w:lang w:val="en-GB"/>
        </w:rPr>
        <w:t>en</w:t>
      </w:r>
      <w:r w:rsidR="002B4242" w:rsidRPr="00E86E69">
        <w:rPr>
          <w:rFonts w:ascii="Times New Roman" w:hAnsi="Times New Roman" w:cs="Times New Roman"/>
          <w:lang w:val="en-GB"/>
        </w:rPr>
        <w:t xml:space="preserve">. </w:t>
      </w:r>
      <w:r w:rsidR="00F16668" w:rsidRPr="00E86E69">
        <w:rPr>
          <w:rFonts w:ascii="Times New Roman" w:hAnsi="Times New Roman" w:cs="Times New Roman"/>
          <w:lang w:val="en-GB"/>
        </w:rPr>
        <w:t xml:space="preserve">Organisms on the stereoscopic images were </w:t>
      </w:r>
      <w:r w:rsidR="002B4242" w:rsidRPr="00E86E69">
        <w:rPr>
          <w:rFonts w:ascii="Times New Roman" w:hAnsi="Times New Roman" w:cs="Times New Roman"/>
          <w:lang w:val="en-GB"/>
        </w:rPr>
        <w:t>analys</w:t>
      </w:r>
      <w:r w:rsidR="0010281D" w:rsidRPr="00E86E69">
        <w:rPr>
          <w:rFonts w:ascii="Times New Roman" w:hAnsi="Times New Roman" w:cs="Times New Roman"/>
          <w:lang w:val="en-GB"/>
        </w:rPr>
        <w:t>ed</w:t>
      </w:r>
      <w:r w:rsidR="002B4242" w:rsidRPr="00E86E69">
        <w:rPr>
          <w:rFonts w:ascii="Times New Roman" w:hAnsi="Times New Roman" w:cs="Times New Roman"/>
          <w:lang w:val="en-GB"/>
        </w:rPr>
        <w:t xml:space="preserve"> in a two-step procedure following the routines described in</w:t>
      </w:r>
      <w:r w:rsidR="00F16668"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&lt;citation&gt;&lt;uuid&gt;40AC74C9-6926-480E-9000-42888391E8B2&lt;/uuid&gt;&lt;priority&gt;18&lt;/priority&gt;&lt;publications&gt;&lt;publication&gt;&lt;volume&gt;32&lt;/volume&gt;&lt;startpage&gt;111&lt;/startpage&gt;&lt;title&gt;A practical guide to the use of consumer-level digital still cameras for precise stereogrammetric in situ assessments in aquatic environments &lt;/title&gt;&lt;uuid&gt;D2270E28-7A0A-4A3C-9DD5-25B20E0E182C&lt;/uuid&gt;&lt;subtype&gt;400&lt;/subtype&gt;&lt;endpage&gt;128&lt;/endpage&gt;&lt;type&gt;400&lt;/type&gt;&lt;citekey&gt;Wehkamp:2014vy&lt;/citekey&gt;&lt;publication_date&gt;99201400001200000000200000&lt;/publication_date&gt;&lt;bundle&gt;&lt;publication&gt;&lt;title&gt;Underwater Technology&lt;/title&gt;&lt;type&gt;-100&lt;/type&gt;&lt;subtype&gt;-100&lt;/subtype&gt;&lt;uuid&gt;A615B119-2B1A-47A3-A89B-8B7C668ED72E&lt;/uuid&gt;&lt;/publication&gt;&lt;/bundle&gt;&lt;authors&gt;&lt;author&gt;&lt;firstName&gt;Matthias&lt;/firstName&gt;&lt;lastName&gt;Wehkamp&lt;/lastName&gt;&lt;/author&gt;&lt;author&gt;&lt;firstName&gt;Philipp&lt;/firstName&gt;&lt;lastName&gt;Fischer&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C2686D" w:rsidRPr="00FE55A3">
        <w:rPr>
          <w:rFonts w:ascii="Times New Roman" w:hAnsi="Times New Roman" w:cs="Times New Roman"/>
          <w:lang w:val="en-US"/>
          <w:rPrChange w:id="146" w:author="P. Fischer" w:date="2017-01-09T16:38:00Z">
            <w:rPr>
              <w:rFonts w:ascii="Times New Roman" w:hAnsi="Times New Roman" w:cs="Times New Roman"/>
            </w:rPr>
          </w:rPrChange>
        </w:rPr>
        <w:t>Wehkamp and Fischer</w:t>
      </w:r>
      <w:r w:rsidR="007B77AE" w:rsidRPr="00FE55A3">
        <w:rPr>
          <w:rFonts w:ascii="Times New Roman" w:hAnsi="Times New Roman" w:cs="Times New Roman"/>
          <w:lang w:val="en-US"/>
          <w:rPrChange w:id="147" w:author="P. Fischer" w:date="2017-01-09T16:38:00Z">
            <w:rPr>
              <w:rFonts w:ascii="Times New Roman" w:hAnsi="Times New Roman" w:cs="Times New Roman"/>
            </w:rPr>
          </w:rPrChange>
        </w:rPr>
        <w:t xml:space="preserve"> (</w:t>
      </w:r>
      <w:r w:rsidR="00C2686D" w:rsidRPr="00FE55A3">
        <w:rPr>
          <w:rFonts w:ascii="Times New Roman" w:hAnsi="Times New Roman" w:cs="Times New Roman"/>
          <w:lang w:val="en-US"/>
          <w:rPrChange w:id="148" w:author="P. Fischer" w:date="2017-01-09T16:38:00Z">
            <w:rPr>
              <w:rFonts w:ascii="Times New Roman" w:hAnsi="Times New Roman" w:cs="Times New Roman"/>
            </w:rPr>
          </w:rPrChange>
        </w:rPr>
        <w:t>2014)</w:t>
      </w:r>
      <w:r w:rsidR="008127D3" w:rsidRPr="00E86E69">
        <w:rPr>
          <w:rFonts w:ascii="Times New Roman" w:hAnsi="Times New Roman" w:cs="Times New Roman"/>
          <w:lang w:val="en-GB"/>
        </w:rPr>
        <w:fldChar w:fldCharType="end"/>
      </w:r>
      <w:r w:rsidR="002B4242" w:rsidRPr="00E86E69">
        <w:rPr>
          <w:rFonts w:ascii="Times New Roman" w:hAnsi="Times New Roman" w:cs="Times New Roman"/>
          <w:lang w:val="en-GB"/>
        </w:rPr>
        <w:t xml:space="preserve">. The 48 stereoscopic image pairs of each day were first scanned manually for the presence of organisms. This </w:t>
      </w:r>
      <w:r w:rsidR="00E63759" w:rsidRPr="00E86E69">
        <w:rPr>
          <w:rFonts w:ascii="Times New Roman" w:hAnsi="Times New Roman" w:cs="Times New Roman"/>
          <w:lang w:val="en-GB"/>
        </w:rPr>
        <w:t xml:space="preserve">scanning </w:t>
      </w:r>
      <w:r w:rsidR="002B4242" w:rsidRPr="00E86E69">
        <w:rPr>
          <w:rFonts w:ascii="Times New Roman" w:hAnsi="Times New Roman" w:cs="Times New Roman"/>
          <w:lang w:val="en-GB"/>
        </w:rPr>
        <w:t>was</w:t>
      </w:r>
      <w:r w:rsidR="00E63759" w:rsidRPr="00E86E69">
        <w:rPr>
          <w:rFonts w:ascii="Times New Roman" w:hAnsi="Times New Roman" w:cs="Times New Roman"/>
          <w:lang w:val="en-GB"/>
        </w:rPr>
        <w:t xml:space="preserve"> performed</w:t>
      </w:r>
      <w:r w:rsidR="002B4242" w:rsidRPr="00E86E69">
        <w:rPr>
          <w:rFonts w:ascii="Times New Roman" w:hAnsi="Times New Roman" w:cs="Times New Roman"/>
          <w:lang w:val="en-GB"/>
        </w:rPr>
        <w:t xml:space="preserve"> </w:t>
      </w:r>
      <w:r w:rsidR="0010281D" w:rsidRPr="00E86E69">
        <w:rPr>
          <w:rFonts w:ascii="Times New Roman" w:hAnsi="Times New Roman" w:cs="Times New Roman"/>
          <w:lang w:val="en-GB"/>
        </w:rPr>
        <w:t>with</w:t>
      </w:r>
      <w:r w:rsidR="002B4242" w:rsidRPr="00E86E69">
        <w:rPr>
          <w:rFonts w:ascii="Times New Roman" w:hAnsi="Times New Roman" w:cs="Times New Roman"/>
          <w:lang w:val="en-GB"/>
        </w:rPr>
        <w:t xml:space="preserve"> an image analysis software </w:t>
      </w:r>
      <w:r w:rsidR="0010281D" w:rsidRPr="00E86E69">
        <w:rPr>
          <w:rFonts w:ascii="Times New Roman" w:hAnsi="Times New Roman" w:cs="Times New Roman"/>
          <w:lang w:val="en-GB"/>
        </w:rPr>
        <w:t>that</w:t>
      </w:r>
      <w:r w:rsidR="002B4242" w:rsidRPr="00E86E69">
        <w:rPr>
          <w:rFonts w:ascii="Times New Roman" w:hAnsi="Times New Roman" w:cs="Times New Roman"/>
          <w:lang w:val="en-GB"/>
        </w:rPr>
        <w:t xml:space="preserve"> presented the left image of the stereoscopic pair for at least 5 seconds on a 21” high resolution computer screen. Only two persons did this </w:t>
      </w:r>
      <w:r w:rsidR="00F16668" w:rsidRPr="00E86E69">
        <w:rPr>
          <w:rFonts w:ascii="Times New Roman" w:hAnsi="Times New Roman" w:cs="Times New Roman"/>
          <w:lang w:val="en-GB"/>
        </w:rPr>
        <w:t>basic</w:t>
      </w:r>
      <w:r w:rsidR="002B4242" w:rsidRPr="00E86E69">
        <w:rPr>
          <w:rFonts w:ascii="Times New Roman" w:hAnsi="Times New Roman" w:cs="Times New Roman"/>
          <w:lang w:val="en-GB"/>
        </w:rPr>
        <w:t xml:space="preserve"> analysis step over the entire year and </w:t>
      </w:r>
      <w:r w:rsidR="0010281D" w:rsidRPr="00E86E69">
        <w:rPr>
          <w:rFonts w:ascii="Times New Roman" w:hAnsi="Times New Roman" w:cs="Times New Roman"/>
          <w:lang w:val="en-GB"/>
        </w:rPr>
        <w:t xml:space="preserve">thoroughly </w:t>
      </w:r>
      <w:r w:rsidR="002B4242" w:rsidRPr="00E86E69">
        <w:rPr>
          <w:rFonts w:ascii="Times New Roman" w:hAnsi="Times New Roman" w:cs="Times New Roman"/>
          <w:lang w:val="en-GB"/>
        </w:rPr>
        <w:t xml:space="preserve">counterchecked their object findings. During this first step, all </w:t>
      </w:r>
      <w:r w:rsidR="0010281D" w:rsidRPr="00E86E69">
        <w:rPr>
          <w:rFonts w:ascii="Times New Roman" w:hAnsi="Times New Roman" w:cs="Times New Roman"/>
          <w:lang w:val="en-GB"/>
        </w:rPr>
        <w:t xml:space="preserve">the </w:t>
      </w:r>
      <w:r w:rsidR="002B4242" w:rsidRPr="00E86E69">
        <w:rPr>
          <w:rFonts w:ascii="Times New Roman" w:hAnsi="Times New Roman" w:cs="Times New Roman"/>
          <w:lang w:val="en-GB"/>
        </w:rPr>
        <w:t xml:space="preserve">specimen found on an image were counted and pre-classified in the categories fish, jellyfish, </w:t>
      </w:r>
      <w:proofErr w:type="spellStart"/>
      <w:r w:rsidR="002B4242" w:rsidRPr="00E86E69">
        <w:rPr>
          <w:rFonts w:ascii="Times New Roman" w:hAnsi="Times New Roman" w:cs="Times New Roman"/>
          <w:lang w:val="en-GB"/>
        </w:rPr>
        <w:t>ap</w:t>
      </w:r>
      <w:ins w:id="149" w:author="P. Fischer" w:date="2017-01-09T16:58:00Z">
        <w:r w:rsidR="00583FCE">
          <w:rPr>
            <w:rFonts w:ascii="Times New Roman" w:hAnsi="Times New Roman" w:cs="Times New Roman"/>
            <w:lang w:val="en-GB"/>
          </w:rPr>
          <w:t>p</w:t>
        </w:r>
      </w:ins>
      <w:r w:rsidR="002B4242" w:rsidRPr="00E86E69">
        <w:rPr>
          <w:rFonts w:ascii="Times New Roman" w:hAnsi="Times New Roman" w:cs="Times New Roman"/>
          <w:lang w:val="en-GB"/>
        </w:rPr>
        <w:t>endicularia</w:t>
      </w:r>
      <w:proofErr w:type="spellEnd"/>
      <w:r w:rsidR="002B4242" w:rsidRPr="00E86E69">
        <w:rPr>
          <w:rFonts w:ascii="Times New Roman" w:hAnsi="Times New Roman" w:cs="Times New Roman"/>
          <w:lang w:val="en-GB"/>
        </w:rPr>
        <w:t xml:space="preserve">, pelagic crustacean, benthic crustacean, </w:t>
      </w:r>
      <w:proofErr w:type="spellStart"/>
      <w:r w:rsidR="002B4242" w:rsidRPr="00E86E69">
        <w:rPr>
          <w:rFonts w:ascii="Times New Roman" w:hAnsi="Times New Roman" w:cs="Times New Roman"/>
          <w:lang w:val="en-GB"/>
        </w:rPr>
        <w:t>pteropods</w:t>
      </w:r>
      <w:proofErr w:type="spellEnd"/>
      <w:r w:rsidR="002B4242" w:rsidRPr="00E86E69">
        <w:rPr>
          <w:rFonts w:ascii="Times New Roman" w:hAnsi="Times New Roman" w:cs="Times New Roman"/>
          <w:lang w:val="en-GB"/>
        </w:rPr>
        <w:t xml:space="preserve"> and </w:t>
      </w:r>
      <w:proofErr w:type="spellStart"/>
      <w:r w:rsidR="002B4242" w:rsidRPr="00E86E69">
        <w:rPr>
          <w:rFonts w:ascii="Times New Roman" w:hAnsi="Times New Roman" w:cs="Times New Roman"/>
          <w:lang w:val="en-GB"/>
        </w:rPr>
        <w:t>chaetognats</w:t>
      </w:r>
      <w:proofErr w:type="spellEnd"/>
      <w:r w:rsidR="002B4242" w:rsidRPr="00E86E69">
        <w:rPr>
          <w:rFonts w:ascii="Times New Roman" w:hAnsi="Times New Roman" w:cs="Times New Roman"/>
          <w:lang w:val="en-GB"/>
        </w:rPr>
        <w:t xml:space="preserve">. Organisms </w:t>
      </w:r>
      <w:r w:rsidR="0010281D" w:rsidRPr="00E86E69">
        <w:rPr>
          <w:rFonts w:ascii="Times New Roman" w:hAnsi="Times New Roman" w:cs="Times New Roman"/>
          <w:lang w:val="en-GB"/>
        </w:rPr>
        <w:t>that</w:t>
      </w:r>
      <w:r w:rsidR="002B4242" w:rsidRPr="00E86E69">
        <w:rPr>
          <w:rFonts w:ascii="Times New Roman" w:hAnsi="Times New Roman" w:cs="Times New Roman"/>
          <w:lang w:val="en-GB"/>
        </w:rPr>
        <w:t xml:space="preserve"> could not be classified in one of these categories were classified as “others”. The </w:t>
      </w:r>
      <w:r w:rsidR="000732D1" w:rsidRPr="00E86E69">
        <w:rPr>
          <w:rFonts w:ascii="Times New Roman" w:hAnsi="Times New Roman" w:cs="Times New Roman"/>
          <w:lang w:val="en-GB"/>
        </w:rPr>
        <w:t>analyser</w:t>
      </w:r>
      <w:r w:rsidR="002B4242" w:rsidRPr="00E86E69">
        <w:rPr>
          <w:rFonts w:ascii="Times New Roman" w:hAnsi="Times New Roman" w:cs="Times New Roman"/>
          <w:lang w:val="en-GB"/>
        </w:rPr>
        <w:t xml:space="preserve"> (person who did the analysis) had the possibility to increase or decrease the image brightness or to enhance </w:t>
      </w:r>
      <w:r w:rsidR="0010281D" w:rsidRPr="00E86E69">
        <w:rPr>
          <w:rFonts w:ascii="Times New Roman" w:hAnsi="Times New Roman" w:cs="Times New Roman"/>
          <w:lang w:val="en-GB"/>
        </w:rPr>
        <w:t xml:space="preserve">the </w:t>
      </w:r>
      <w:r w:rsidR="002B4242" w:rsidRPr="00E86E69">
        <w:rPr>
          <w:rFonts w:ascii="Times New Roman" w:hAnsi="Times New Roman" w:cs="Times New Roman"/>
          <w:lang w:val="en-GB"/>
        </w:rPr>
        <w:t>contrast by a single mouse click quickly. The possibility for such a rapid pre-processing of the 48 stereoscopic image pairs revealed to be most important because 48 image pairs were produced every day year round. Th</w:t>
      </w:r>
      <w:r w:rsidR="00705583" w:rsidRPr="00E86E69">
        <w:rPr>
          <w:rFonts w:ascii="Times New Roman" w:hAnsi="Times New Roman" w:cs="Times New Roman"/>
          <w:lang w:val="en-GB"/>
        </w:rPr>
        <w:t xml:space="preserve">is </w:t>
      </w:r>
      <w:r w:rsidR="002B4242" w:rsidRPr="00E86E69">
        <w:rPr>
          <w:rFonts w:ascii="Times New Roman" w:hAnsi="Times New Roman" w:cs="Times New Roman"/>
          <w:lang w:val="en-GB"/>
        </w:rPr>
        <w:t xml:space="preserve">rapid assessment </w:t>
      </w:r>
      <w:r w:rsidR="00705583" w:rsidRPr="00E86E69">
        <w:rPr>
          <w:rFonts w:ascii="Times New Roman" w:hAnsi="Times New Roman" w:cs="Times New Roman"/>
          <w:lang w:val="en-GB"/>
        </w:rPr>
        <w:t xml:space="preserve">procedure </w:t>
      </w:r>
      <w:r w:rsidR="002B4242" w:rsidRPr="00E86E69">
        <w:rPr>
          <w:rFonts w:ascii="Times New Roman" w:hAnsi="Times New Roman" w:cs="Times New Roman"/>
          <w:lang w:val="en-GB"/>
        </w:rPr>
        <w:t xml:space="preserve">allowed a first analysis of all </w:t>
      </w:r>
      <w:r w:rsidR="0010281D" w:rsidRPr="00E86E69">
        <w:rPr>
          <w:rFonts w:ascii="Times New Roman" w:hAnsi="Times New Roman" w:cs="Times New Roman"/>
          <w:lang w:val="en-GB"/>
        </w:rPr>
        <w:t xml:space="preserve">the </w:t>
      </w:r>
      <w:r w:rsidR="002B4242" w:rsidRPr="00E86E69">
        <w:rPr>
          <w:rFonts w:ascii="Times New Roman" w:hAnsi="Times New Roman" w:cs="Times New Roman"/>
          <w:lang w:val="en-GB"/>
        </w:rPr>
        <w:t xml:space="preserve">images </w:t>
      </w:r>
      <w:r w:rsidR="00705583" w:rsidRPr="00E86E69">
        <w:rPr>
          <w:rFonts w:ascii="Times New Roman" w:hAnsi="Times New Roman" w:cs="Times New Roman"/>
          <w:lang w:val="en-GB"/>
        </w:rPr>
        <w:t xml:space="preserve">per day </w:t>
      </w:r>
      <w:r w:rsidR="002B4242" w:rsidRPr="00E86E69">
        <w:rPr>
          <w:rFonts w:ascii="Times New Roman" w:hAnsi="Times New Roman" w:cs="Times New Roman"/>
          <w:lang w:val="en-GB"/>
        </w:rPr>
        <w:t xml:space="preserve">within </w:t>
      </w:r>
      <w:r w:rsidR="00F5539E" w:rsidRPr="00E86E69">
        <w:rPr>
          <w:rFonts w:ascii="Times New Roman" w:hAnsi="Times New Roman" w:cs="Times New Roman"/>
          <w:lang w:val="en-GB"/>
        </w:rPr>
        <w:t xml:space="preserve">approximately </w:t>
      </w:r>
      <w:r w:rsidR="002B4242" w:rsidRPr="00E86E69">
        <w:rPr>
          <w:rFonts w:ascii="Times New Roman" w:hAnsi="Times New Roman" w:cs="Times New Roman"/>
          <w:lang w:val="en-GB"/>
        </w:rPr>
        <w:t>15 minutes</w:t>
      </w:r>
      <w:r w:rsidR="00705583" w:rsidRPr="00E86E69">
        <w:rPr>
          <w:rFonts w:ascii="Times New Roman" w:hAnsi="Times New Roman" w:cs="Times New Roman"/>
          <w:lang w:val="en-GB"/>
        </w:rPr>
        <w:t>,</w:t>
      </w:r>
      <w:r w:rsidR="002B4242" w:rsidRPr="00E86E69">
        <w:rPr>
          <w:rFonts w:ascii="Times New Roman" w:hAnsi="Times New Roman" w:cs="Times New Roman"/>
          <w:lang w:val="en-GB"/>
        </w:rPr>
        <w:t xml:space="preserve"> so that a quasi-online overview over the actual situation under water in </w:t>
      </w:r>
      <w:r w:rsidR="0097569B" w:rsidRPr="00E86E69">
        <w:rPr>
          <w:rFonts w:ascii="Times New Roman" w:hAnsi="Times New Roman" w:cs="Times New Roman"/>
          <w:lang w:val="en-GB"/>
        </w:rPr>
        <w:t xml:space="preserve">the target area </w:t>
      </w:r>
      <w:r w:rsidR="002B4242" w:rsidRPr="00E86E69">
        <w:rPr>
          <w:rFonts w:ascii="Times New Roman" w:hAnsi="Times New Roman" w:cs="Times New Roman"/>
          <w:lang w:val="en-GB"/>
        </w:rPr>
        <w:t xml:space="preserve">and on the functioning of the </w:t>
      </w:r>
      <w:r w:rsidR="00B87944" w:rsidRPr="00E86E69">
        <w:rPr>
          <w:rFonts w:ascii="Times New Roman" w:hAnsi="Times New Roman" w:cs="Times New Roman"/>
          <w:lang w:val="en-GB"/>
        </w:rPr>
        <w:t xml:space="preserve">monitoring </w:t>
      </w:r>
      <w:r w:rsidR="002B4242" w:rsidRPr="00E86E69">
        <w:rPr>
          <w:rFonts w:ascii="Times New Roman" w:hAnsi="Times New Roman" w:cs="Times New Roman"/>
          <w:lang w:val="en-GB"/>
        </w:rPr>
        <w:t>system</w:t>
      </w:r>
      <w:r w:rsidR="00705583" w:rsidRPr="00E86E69">
        <w:rPr>
          <w:rFonts w:ascii="Times New Roman" w:hAnsi="Times New Roman" w:cs="Times New Roman"/>
          <w:lang w:val="en-GB"/>
        </w:rPr>
        <w:t xml:space="preserve"> was achieved within 24 hours</w:t>
      </w:r>
      <w:r w:rsidR="002B4242" w:rsidRPr="00E86E69">
        <w:rPr>
          <w:rFonts w:ascii="Times New Roman" w:hAnsi="Times New Roman" w:cs="Times New Roman"/>
          <w:lang w:val="en-GB"/>
        </w:rPr>
        <w:t>. With this procedure</w:t>
      </w:r>
      <w:r w:rsidR="002D0611" w:rsidRPr="00E86E69">
        <w:rPr>
          <w:rFonts w:ascii="Times New Roman" w:hAnsi="Times New Roman" w:cs="Times New Roman"/>
          <w:lang w:val="en-GB"/>
        </w:rPr>
        <w:t>,</w:t>
      </w:r>
      <w:r w:rsidR="002B4242" w:rsidRPr="00E86E69">
        <w:rPr>
          <w:rFonts w:ascii="Times New Roman" w:hAnsi="Times New Roman" w:cs="Times New Roman"/>
          <w:lang w:val="en-GB"/>
        </w:rPr>
        <w:t xml:space="preserve"> problems of the system itself or </w:t>
      </w:r>
      <w:r w:rsidR="00705583" w:rsidRPr="00E86E69">
        <w:rPr>
          <w:rFonts w:ascii="Times New Roman" w:hAnsi="Times New Roman" w:cs="Times New Roman"/>
          <w:lang w:val="en-GB"/>
        </w:rPr>
        <w:t xml:space="preserve">with </w:t>
      </w:r>
      <w:r w:rsidR="002B4242" w:rsidRPr="00E86E69">
        <w:rPr>
          <w:rFonts w:ascii="Times New Roman" w:hAnsi="Times New Roman" w:cs="Times New Roman"/>
          <w:lang w:val="en-GB"/>
        </w:rPr>
        <w:t>the data transfer could be detected fast and could be addressed and solved. With this daily rapid assessment routine, we could achieve an acceptable level of operational stabil</w:t>
      </w:r>
      <w:r w:rsidR="007850F0" w:rsidRPr="00E86E69">
        <w:rPr>
          <w:rFonts w:ascii="Times New Roman" w:hAnsi="Times New Roman" w:cs="Times New Roman"/>
          <w:lang w:val="en-GB"/>
        </w:rPr>
        <w:t>ity of the systems with less tha</w:t>
      </w:r>
      <w:r w:rsidR="002B4242" w:rsidRPr="00E86E69">
        <w:rPr>
          <w:rFonts w:ascii="Times New Roman" w:hAnsi="Times New Roman" w:cs="Times New Roman"/>
          <w:lang w:val="en-GB"/>
        </w:rPr>
        <w:t>n 15 unplanned offline days over the entire sampling period of 13 month</w:t>
      </w:r>
      <w:r w:rsidR="008A60E7" w:rsidRPr="00E86E69">
        <w:rPr>
          <w:rFonts w:ascii="Times New Roman" w:hAnsi="Times New Roman" w:cs="Times New Roman"/>
          <w:lang w:val="en-GB"/>
        </w:rPr>
        <w:t>s</w:t>
      </w:r>
      <w:r w:rsidR="002B4242" w:rsidRPr="00E86E69">
        <w:rPr>
          <w:rFonts w:ascii="Times New Roman" w:hAnsi="Times New Roman" w:cs="Times New Roman"/>
          <w:lang w:val="en-GB"/>
        </w:rPr>
        <w:t xml:space="preserve">. Unplanned offline days occurred mainly due to failures in the land based power support system. During such phases, the underwater part of the system was shut down to avoid hardware damage due to spontaneous </w:t>
      </w:r>
      <w:r w:rsidR="0022624F" w:rsidRPr="00E86E69">
        <w:rPr>
          <w:rFonts w:ascii="Times New Roman" w:hAnsi="Times New Roman" w:cs="Times New Roman"/>
          <w:lang w:val="en-GB"/>
        </w:rPr>
        <w:t>and possibly critical voltage fluctuations</w:t>
      </w:r>
      <w:r w:rsidR="002B4242" w:rsidRPr="00E86E69">
        <w:rPr>
          <w:rFonts w:ascii="Times New Roman" w:hAnsi="Times New Roman" w:cs="Times New Roman"/>
          <w:lang w:val="en-GB"/>
        </w:rPr>
        <w:t xml:space="preserve">. </w:t>
      </w:r>
    </w:p>
    <w:p w14:paraId="49B798D9" w14:textId="77777777" w:rsidR="002B4242" w:rsidRPr="00E86E69" w:rsidRDefault="002B4242"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In a second image analysis step, all</w:t>
      </w:r>
      <w:r w:rsidR="0010281D" w:rsidRPr="00E86E69">
        <w:rPr>
          <w:rFonts w:ascii="Times New Roman" w:hAnsi="Times New Roman" w:cs="Times New Roman"/>
          <w:lang w:val="en-GB"/>
        </w:rPr>
        <w:t xml:space="preserve"> the</w:t>
      </w:r>
      <w:r w:rsidRPr="00E86E69">
        <w:rPr>
          <w:rFonts w:ascii="Times New Roman" w:hAnsi="Times New Roman" w:cs="Times New Roman"/>
          <w:lang w:val="en-GB"/>
        </w:rPr>
        <w:t xml:space="preserve"> images </w:t>
      </w:r>
      <w:r w:rsidR="00262129" w:rsidRPr="00E86E69">
        <w:rPr>
          <w:rFonts w:ascii="Times New Roman" w:hAnsi="Times New Roman" w:cs="Times New Roman"/>
          <w:lang w:val="en-GB"/>
        </w:rPr>
        <w:t>where</w:t>
      </w:r>
      <w:r w:rsidRPr="00E86E69">
        <w:rPr>
          <w:rFonts w:ascii="Times New Roman" w:hAnsi="Times New Roman" w:cs="Times New Roman"/>
          <w:lang w:val="en-GB"/>
        </w:rPr>
        <w:t xml:space="preserve"> organisms were detected were </w:t>
      </w:r>
      <w:r w:rsidRPr="00E86E69">
        <w:rPr>
          <w:rFonts w:ascii="Times New Roman" w:hAnsi="Times New Roman" w:cs="Times New Roman"/>
          <w:lang w:val="en-GB"/>
        </w:rPr>
        <w:lastRenderedPageBreak/>
        <w:t>rectified</w:t>
      </w:r>
      <w:r w:rsidR="00262129" w:rsidRPr="00E86E69">
        <w:rPr>
          <w:rFonts w:ascii="Times New Roman" w:hAnsi="Times New Roman" w:cs="Times New Roman"/>
          <w:lang w:val="en-GB"/>
        </w:rPr>
        <w:t>,</w:t>
      </w:r>
      <w:r w:rsidRPr="00E86E69">
        <w:rPr>
          <w:rFonts w:ascii="Times New Roman" w:hAnsi="Times New Roman" w:cs="Times New Roman"/>
          <w:lang w:val="en-GB"/>
        </w:rPr>
        <w:t xml:space="preserve"> which means that the geometry of the images was corrected to eliminate image distortions due to </w:t>
      </w:r>
      <w:r w:rsidR="00262129" w:rsidRPr="00E86E69">
        <w:rPr>
          <w:rFonts w:ascii="Times New Roman" w:hAnsi="Times New Roman" w:cs="Times New Roman"/>
          <w:lang w:val="en-GB"/>
        </w:rPr>
        <w:t xml:space="preserve">the </w:t>
      </w:r>
      <w:r w:rsidRPr="00E86E69">
        <w:rPr>
          <w:rFonts w:ascii="Times New Roman" w:hAnsi="Times New Roman" w:cs="Times New Roman"/>
          <w:lang w:val="en-GB"/>
        </w:rPr>
        <w:t>lens of the camera. This correction was</w:t>
      </w:r>
      <w:r w:rsidR="00E63759" w:rsidRPr="00E86E69">
        <w:rPr>
          <w:rFonts w:ascii="Times New Roman" w:hAnsi="Times New Roman" w:cs="Times New Roman"/>
          <w:lang w:val="en-GB"/>
        </w:rPr>
        <w:t xml:space="preserve"> performed</w:t>
      </w:r>
      <w:r w:rsidRPr="00E86E69">
        <w:rPr>
          <w:rFonts w:ascii="Times New Roman" w:hAnsi="Times New Roman" w:cs="Times New Roman"/>
          <w:lang w:val="en-GB"/>
        </w:rPr>
        <w:t xml:space="preserve"> with </w:t>
      </w:r>
      <w:r w:rsidR="000732D1" w:rsidRPr="00E86E69">
        <w:rPr>
          <w:rFonts w:ascii="Times New Roman" w:hAnsi="Times New Roman" w:cs="Times New Roman"/>
          <w:lang w:val="en-GB"/>
        </w:rPr>
        <w:t>the modified</w:t>
      </w:r>
      <w:r w:rsidR="00BB4767" w:rsidRPr="00E86E69">
        <w:rPr>
          <w:rFonts w:ascii="Times New Roman" w:hAnsi="Times New Roman" w:cs="Times New Roman"/>
          <w:lang w:val="en-GB"/>
        </w:rPr>
        <w:t xml:space="preserve"> </w:t>
      </w:r>
      <w:r w:rsidRPr="00E86E69">
        <w:rPr>
          <w:rFonts w:ascii="Times New Roman" w:hAnsi="Times New Roman" w:cs="Times New Roman"/>
          <w:lang w:val="en-GB"/>
        </w:rPr>
        <w:t>MATLAB routine “</w:t>
      </w:r>
      <w:proofErr w:type="spellStart"/>
      <w:r w:rsidRPr="00E86E69">
        <w:rPr>
          <w:rFonts w:ascii="Times New Roman" w:hAnsi="Times New Roman" w:cs="Times New Roman"/>
          <w:lang w:val="en-GB"/>
        </w:rPr>
        <w:t>stereo_gui</w:t>
      </w:r>
      <w:proofErr w:type="spellEnd"/>
      <w:r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&lt;citation&gt;&lt;uuid&gt;85696875-46CE-4B5B-A4B9-521A97D51DEF&lt;/uuid&gt;&lt;priority&gt;19&lt;/priority&gt;&lt;publications&gt;&lt;publication&gt;&lt;volume&gt;32&lt;/volume&gt;&lt;startpage&gt;111&lt;/startpage&gt;&lt;title&gt;A practical guide to the use of consumer-level digital still cameras for precise stereogrammetric in situ assessments in aquatic environments &lt;/title&gt;&lt;uuid&gt;D2270E28-7A0A-4A3C-9DD5-25B20E0E182C&lt;/uuid&gt;&lt;subtype&gt;400&lt;/subtype&gt;&lt;endpage&gt;128&lt;/endpage&gt;&lt;type&gt;400&lt;/type&gt;&lt;citekey&gt;Wehkamp:2014vy&lt;/citekey&gt;&lt;publication_date&gt;99201400001200000000200000&lt;/publication_date&gt;&lt;bundle&gt;&lt;publication&gt;&lt;title&gt;Underwater Technology&lt;/title&gt;&lt;type&gt;-100&lt;/type&gt;&lt;subtype&gt;-100&lt;/subtype&gt;&lt;uuid&gt;A615B119-2B1A-47A3-A89B-8B7C668ED72E&lt;/uuid&gt;&lt;/publication&gt;&lt;/bundle&gt;&lt;authors&gt;&lt;author&gt;&lt;firstName&gt;Matthias&lt;/firstName&gt;&lt;lastName&gt;Wehkamp&lt;/lastName&gt;&lt;/author&gt;&lt;author&gt;&lt;firstName&gt;Philipp&lt;/firstName&gt;&lt;lastName&gt;Fischer&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150" w:author="P. Fischer" w:date="2017-01-09T16:38:00Z">
            <w:rPr>
              <w:rFonts w:ascii="Times New Roman" w:hAnsi="Times New Roman" w:cs="Times New Roman"/>
            </w:rPr>
          </w:rPrChange>
        </w:rPr>
        <w:t>(</w:t>
      </w:r>
      <w:proofErr w:type="spellStart"/>
      <w:r w:rsidR="00ED2740" w:rsidRPr="00FE55A3">
        <w:rPr>
          <w:rFonts w:ascii="Times New Roman" w:hAnsi="Times New Roman" w:cs="Times New Roman"/>
          <w:lang w:val="en-US"/>
          <w:rPrChange w:id="151" w:author="P. Fischer" w:date="2017-01-09T16:38:00Z">
            <w:rPr>
              <w:rFonts w:ascii="Times New Roman" w:hAnsi="Times New Roman" w:cs="Times New Roman"/>
            </w:rPr>
          </w:rPrChange>
        </w:rPr>
        <w:t>Wehkamp</w:t>
      </w:r>
      <w:proofErr w:type="spellEnd"/>
      <w:r w:rsidR="00ED2740" w:rsidRPr="00FE55A3">
        <w:rPr>
          <w:rFonts w:ascii="Times New Roman" w:hAnsi="Times New Roman" w:cs="Times New Roman"/>
          <w:lang w:val="en-US"/>
          <w:rPrChange w:id="152" w:author="P. Fischer" w:date="2017-01-09T16:38:00Z">
            <w:rPr>
              <w:rFonts w:ascii="Times New Roman" w:hAnsi="Times New Roman" w:cs="Times New Roman"/>
            </w:rPr>
          </w:rPrChange>
        </w:rPr>
        <w:t xml:space="preserve"> and Fischer, 2014)</w:t>
      </w:r>
      <w:r w:rsidR="008127D3" w:rsidRPr="00E86E69">
        <w:rPr>
          <w:rFonts w:ascii="Times New Roman" w:hAnsi="Times New Roman" w:cs="Times New Roman"/>
          <w:lang w:val="en-GB"/>
        </w:rPr>
        <w:fldChar w:fldCharType="end"/>
      </w:r>
      <w:r w:rsidRPr="00E86E69">
        <w:rPr>
          <w:rFonts w:ascii="Times New Roman" w:hAnsi="Times New Roman" w:cs="Times New Roman"/>
          <w:lang w:val="en-GB"/>
        </w:rPr>
        <w:t xml:space="preserve">. After this step, all </w:t>
      </w:r>
      <w:r w:rsidR="00262129" w:rsidRPr="00E86E69">
        <w:rPr>
          <w:rFonts w:ascii="Times New Roman" w:hAnsi="Times New Roman" w:cs="Times New Roman"/>
          <w:lang w:val="en-GB"/>
        </w:rPr>
        <w:t xml:space="preserve">the </w:t>
      </w:r>
      <w:r w:rsidRPr="00E86E69">
        <w:rPr>
          <w:rFonts w:ascii="Times New Roman" w:hAnsi="Times New Roman" w:cs="Times New Roman"/>
          <w:lang w:val="en-GB"/>
        </w:rPr>
        <w:t xml:space="preserve">objects that were detected in the first image analysis step were measure (standard length in fish, </w:t>
      </w:r>
      <w:proofErr w:type="spellStart"/>
      <w:r w:rsidRPr="00E86E69">
        <w:rPr>
          <w:rFonts w:ascii="Times New Roman" w:hAnsi="Times New Roman" w:cs="Times New Roman"/>
          <w:lang w:val="en-GB"/>
        </w:rPr>
        <w:t>carapax</w:t>
      </w:r>
      <w:proofErr w:type="spellEnd"/>
      <w:r w:rsidRPr="00E86E69">
        <w:rPr>
          <w:rFonts w:ascii="Times New Roman" w:hAnsi="Times New Roman" w:cs="Times New Roman"/>
          <w:lang w:val="en-GB"/>
        </w:rPr>
        <w:t xml:space="preserve"> length in </w:t>
      </w:r>
      <w:proofErr w:type="spellStart"/>
      <w:r w:rsidRPr="00E86E69">
        <w:rPr>
          <w:rFonts w:ascii="Times New Roman" w:hAnsi="Times New Roman" w:cs="Times New Roman"/>
          <w:lang w:val="en-GB"/>
        </w:rPr>
        <w:t>macrocrustacea</w:t>
      </w:r>
      <w:proofErr w:type="spellEnd"/>
      <w:r w:rsidR="00F16668" w:rsidRPr="00E86E69">
        <w:rPr>
          <w:rFonts w:ascii="Times New Roman" w:hAnsi="Times New Roman" w:cs="Times New Roman"/>
          <w:lang w:val="en-GB"/>
        </w:rPr>
        <w:t xml:space="preserve"> and max. dimension in all other organisms</w:t>
      </w:r>
      <w:r w:rsidRPr="00E86E69">
        <w:rPr>
          <w:rFonts w:ascii="Times New Roman" w:hAnsi="Times New Roman" w:cs="Times New Roman"/>
          <w:lang w:val="en-GB"/>
        </w:rPr>
        <w:t>) and identified as precise as possible</w:t>
      </w:r>
      <w:r w:rsidR="00262129" w:rsidRPr="00E86E69">
        <w:rPr>
          <w:rFonts w:ascii="Times New Roman" w:hAnsi="Times New Roman" w:cs="Times New Roman"/>
          <w:lang w:val="en-GB"/>
        </w:rPr>
        <w:t>, i.e.,</w:t>
      </w:r>
      <w:r w:rsidRPr="00E86E69">
        <w:rPr>
          <w:rFonts w:ascii="Times New Roman" w:hAnsi="Times New Roman" w:cs="Times New Roman"/>
          <w:lang w:val="en-GB"/>
        </w:rPr>
        <w:t xml:space="preserve"> to spec</w:t>
      </w:r>
      <w:r w:rsidR="00957B92" w:rsidRPr="00E86E69">
        <w:rPr>
          <w:rFonts w:ascii="Times New Roman" w:hAnsi="Times New Roman" w:cs="Times New Roman"/>
          <w:lang w:val="en-GB"/>
        </w:rPr>
        <w:t xml:space="preserve">ies level in most fish species </w:t>
      </w:r>
      <w:r w:rsidRPr="00E86E69">
        <w:rPr>
          <w:rFonts w:ascii="Times New Roman" w:hAnsi="Times New Roman" w:cs="Times New Roman"/>
          <w:lang w:val="en-GB"/>
        </w:rPr>
        <w:t xml:space="preserve">except for the two cod species </w:t>
      </w:r>
      <w:r w:rsidRPr="00E86E69">
        <w:rPr>
          <w:rFonts w:ascii="Times New Roman" w:hAnsi="Times New Roman" w:cs="Times New Roman"/>
          <w:i/>
          <w:lang w:val="en-GB"/>
        </w:rPr>
        <w:t>Boreogadus saida</w:t>
      </w:r>
      <w:r w:rsidRPr="00E86E69">
        <w:rPr>
          <w:rFonts w:ascii="Times New Roman" w:hAnsi="Times New Roman" w:cs="Times New Roman"/>
          <w:lang w:val="en-GB"/>
        </w:rPr>
        <w:t xml:space="preserve"> and </w:t>
      </w:r>
      <w:r w:rsidRPr="00E86E69">
        <w:rPr>
          <w:rFonts w:ascii="Times New Roman" w:hAnsi="Times New Roman" w:cs="Times New Roman"/>
          <w:i/>
          <w:lang w:val="en-GB"/>
        </w:rPr>
        <w:t>Gadus morhua</w:t>
      </w:r>
      <w:r w:rsidR="00262129" w:rsidRPr="00E86E69">
        <w:rPr>
          <w:rFonts w:ascii="Times New Roman" w:hAnsi="Times New Roman" w:cs="Times New Roman"/>
          <w:lang w:val="en-GB"/>
        </w:rPr>
        <w:t>,</w:t>
      </w:r>
      <w:r w:rsidRPr="00E86E69">
        <w:rPr>
          <w:rFonts w:ascii="Times New Roman" w:hAnsi="Times New Roman" w:cs="Times New Roman"/>
          <w:i/>
          <w:lang w:val="en-GB"/>
        </w:rPr>
        <w:t xml:space="preserve"> </w:t>
      </w:r>
      <w:r w:rsidRPr="00E86E69">
        <w:rPr>
          <w:rFonts w:ascii="Times New Roman" w:hAnsi="Times New Roman" w:cs="Times New Roman"/>
          <w:lang w:val="en-GB"/>
        </w:rPr>
        <w:t xml:space="preserve">which </w:t>
      </w:r>
      <w:r w:rsidR="00262129" w:rsidRPr="00E86E69">
        <w:rPr>
          <w:rFonts w:ascii="Times New Roman" w:hAnsi="Times New Roman" w:cs="Times New Roman"/>
          <w:lang w:val="en-GB"/>
        </w:rPr>
        <w:t>were not</w:t>
      </w:r>
      <w:r w:rsidR="00957B92" w:rsidRPr="00E86E69">
        <w:rPr>
          <w:rFonts w:ascii="Times New Roman" w:hAnsi="Times New Roman" w:cs="Times New Roman"/>
          <w:lang w:val="en-GB"/>
        </w:rPr>
        <w:t xml:space="preserve"> </w:t>
      </w:r>
      <w:r w:rsidRPr="00E86E69">
        <w:rPr>
          <w:rFonts w:ascii="Times New Roman" w:hAnsi="Times New Roman" w:cs="Times New Roman"/>
          <w:lang w:val="en-GB"/>
        </w:rPr>
        <w:t>distinguished properly on the images</w:t>
      </w:r>
      <w:r w:rsidR="00957B92" w:rsidRPr="00E86E69">
        <w:rPr>
          <w:rFonts w:ascii="Times New Roman" w:hAnsi="Times New Roman" w:cs="Times New Roman"/>
          <w:lang w:val="en-GB"/>
        </w:rPr>
        <w:t xml:space="preserve">. Furthermore, </w:t>
      </w:r>
      <w:proofErr w:type="spellStart"/>
      <w:r w:rsidRPr="00E86E69">
        <w:rPr>
          <w:rFonts w:ascii="Times New Roman" w:hAnsi="Times New Roman" w:cs="Times New Roman"/>
          <w:lang w:val="en-GB"/>
        </w:rPr>
        <w:t>amphipoda</w:t>
      </w:r>
      <w:proofErr w:type="spellEnd"/>
      <w:r w:rsidRPr="00E86E69">
        <w:rPr>
          <w:rFonts w:ascii="Times New Roman" w:hAnsi="Times New Roman" w:cs="Times New Roman"/>
          <w:lang w:val="en-GB"/>
        </w:rPr>
        <w:t xml:space="preserve"> or </w:t>
      </w:r>
      <w:proofErr w:type="spellStart"/>
      <w:r w:rsidRPr="00E86E69">
        <w:rPr>
          <w:rFonts w:ascii="Times New Roman" w:hAnsi="Times New Roman" w:cs="Times New Roman"/>
          <w:lang w:val="en-GB"/>
        </w:rPr>
        <w:t>ap</w:t>
      </w:r>
      <w:ins w:id="153" w:author="P. Fischer" w:date="2017-01-09T16:58:00Z">
        <w:r w:rsidR="00583FCE">
          <w:rPr>
            <w:rFonts w:ascii="Times New Roman" w:hAnsi="Times New Roman" w:cs="Times New Roman"/>
            <w:lang w:val="en-GB"/>
          </w:rPr>
          <w:t>p</w:t>
        </w:r>
      </w:ins>
      <w:r w:rsidRPr="00E86E69">
        <w:rPr>
          <w:rFonts w:ascii="Times New Roman" w:hAnsi="Times New Roman" w:cs="Times New Roman"/>
          <w:lang w:val="en-GB"/>
        </w:rPr>
        <w:t>endicularia</w:t>
      </w:r>
      <w:proofErr w:type="spellEnd"/>
      <w:r w:rsidR="00957B92" w:rsidRPr="00E86E69">
        <w:rPr>
          <w:rFonts w:ascii="Times New Roman" w:hAnsi="Times New Roman" w:cs="Times New Roman"/>
          <w:lang w:val="en-GB"/>
        </w:rPr>
        <w:t xml:space="preserve"> were only identified to</w:t>
      </w:r>
      <w:r w:rsidR="00262129" w:rsidRPr="00E86E69">
        <w:rPr>
          <w:rFonts w:ascii="Times New Roman" w:hAnsi="Times New Roman" w:cs="Times New Roman"/>
          <w:lang w:val="en-GB"/>
        </w:rPr>
        <w:t xml:space="preserve"> the</w:t>
      </w:r>
      <w:r w:rsidR="00957B92" w:rsidRPr="00E86E69">
        <w:rPr>
          <w:rFonts w:ascii="Times New Roman" w:hAnsi="Times New Roman" w:cs="Times New Roman"/>
          <w:lang w:val="en-GB"/>
        </w:rPr>
        <w:t xml:space="preserve"> class level.</w:t>
      </w:r>
      <w:r w:rsidRPr="00E86E69">
        <w:rPr>
          <w:rFonts w:ascii="Times New Roman" w:hAnsi="Times New Roman" w:cs="Times New Roman"/>
          <w:lang w:val="en-GB"/>
        </w:rPr>
        <w:t xml:space="preserve"> </w:t>
      </w:r>
    </w:p>
    <w:p w14:paraId="236F96AC" w14:textId="77777777" w:rsidR="001029E8" w:rsidRPr="00E86E69" w:rsidRDefault="00893E06"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 xml:space="preserve">Because we had a clearly restricted water volume </w:t>
      </w:r>
      <w:r w:rsidR="00262129" w:rsidRPr="00E86E69">
        <w:rPr>
          <w:rFonts w:ascii="Times New Roman" w:hAnsi="Times New Roman" w:cs="Times New Roman"/>
          <w:lang w:val="en-GB"/>
        </w:rPr>
        <w:t xml:space="preserve">that </w:t>
      </w:r>
      <w:r w:rsidRPr="00E86E69">
        <w:rPr>
          <w:rFonts w:ascii="Times New Roman" w:hAnsi="Times New Roman" w:cs="Times New Roman"/>
          <w:lang w:val="en-GB"/>
        </w:rPr>
        <w:t xml:space="preserve">was </w:t>
      </w:r>
      <w:r w:rsidR="00DE3877" w:rsidRPr="00E86E69">
        <w:rPr>
          <w:rFonts w:ascii="Times New Roman" w:hAnsi="Times New Roman" w:cs="Times New Roman"/>
          <w:lang w:val="en-GB"/>
        </w:rPr>
        <w:t>assessed by the camera system (v</w:t>
      </w:r>
      <w:r w:rsidRPr="00E86E69">
        <w:rPr>
          <w:rFonts w:ascii="Times New Roman" w:hAnsi="Times New Roman" w:cs="Times New Roman"/>
          <w:lang w:val="en-GB"/>
        </w:rPr>
        <w:t>olume between the came</w:t>
      </w:r>
      <w:r w:rsidR="002D0611" w:rsidRPr="00E86E69">
        <w:rPr>
          <w:rFonts w:ascii="Times New Roman" w:hAnsi="Times New Roman" w:cs="Times New Roman"/>
          <w:lang w:val="en-GB"/>
        </w:rPr>
        <w:t>ra</w:t>
      </w:r>
      <w:r w:rsidRPr="00E86E69">
        <w:rPr>
          <w:rFonts w:ascii="Times New Roman" w:hAnsi="Times New Roman" w:cs="Times New Roman"/>
          <w:lang w:val="en-GB"/>
        </w:rPr>
        <w:t xml:space="preserve"> and the </w:t>
      </w:r>
      <w:r w:rsidR="002B2E25" w:rsidRPr="00E86E69">
        <w:rPr>
          <w:rFonts w:ascii="Times New Roman" w:hAnsi="Times New Roman" w:cs="Times New Roman"/>
          <w:lang w:val="en-GB"/>
        </w:rPr>
        <w:t xml:space="preserve">vertical </w:t>
      </w:r>
      <w:r w:rsidRPr="00E86E69">
        <w:rPr>
          <w:rFonts w:ascii="Times New Roman" w:hAnsi="Times New Roman" w:cs="Times New Roman"/>
          <w:lang w:val="en-GB"/>
        </w:rPr>
        <w:t>wall) we calculated the “c</w:t>
      </w:r>
      <w:r w:rsidR="002B4242" w:rsidRPr="00E86E69">
        <w:rPr>
          <w:rFonts w:ascii="Times New Roman" w:hAnsi="Times New Roman" w:cs="Times New Roman"/>
          <w:lang w:val="en-GB"/>
        </w:rPr>
        <w:t xml:space="preserve">atch per unit effort” of the system by summarizing all </w:t>
      </w:r>
      <w:r w:rsidR="00262129" w:rsidRPr="00E86E69">
        <w:rPr>
          <w:rFonts w:ascii="Times New Roman" w:hAnsi="Times New Roman" w:cs="Times New Roman"/>
          <w:lang w:val="en-GB"/>
        </w:rPr>
        <w:t xml:space="preserve">the </w:t>
      </w:r>
      <w:r w:rsidR="002B4242" w:rsidRPr="00E86E69">
        <w:rPr>
          <w:rFonts w:ascii="Times New Roman" w:hAnsi="Times New Roman" w:cs="Times New Roman"/>
          <w:lang w:val="en-GB"/>
        </w:rPr>
        <w:t xml:space="preserve">individuals </w:t>
      </w:r>
      <w:r w:rsidR="00957B92" w:rsidRPr="00E86E69">
        <w:rPr>
          <w:rFonts w:ascii="Times New Roman" w:hAnsi="Times New Roman" w:cs="Times New Roman"/>
          <w:lang w:val="en-GB"/>
        </w:rPr>
        <w:t xml:space="preserve">found on the </w:t>
      </w:r>
      <w:r w:rsidR="000732D1" w:rsidRPr="00E86E69">
        <w:rPr>
          <w:rFonts w:ascii="Times New Roman" w:hAnsi="Times New Roman" w:cs="Times New Roman"/>
          <w:lang w:val="en-GB"/>
        </w:rPr>
        <w:t>images per</w:t>
      </w:r>
      <w:r w:rsidR="002B4242" w:rsidRPr="00E86E69">
        <w:rPr>
          <w:rFonts w:ascii="Times New Roman" w:hAnsi="Times New Roman" w:cs="Times New Roman"/>
          <w:lang w:val="en-GB"/>
        </w:rPr>
        <w:t xml:space="preserve"> 2</w:t>
      </w:r>
      <w:r w:rsidR="00E63759" w:rsidRPr="00E86E69">
        <w:rPr>
          <w:rFonts w:ascii="Times New Roman" w:hAnsi="Times New Roman" w:cs="Times New Roman"/>
          <w:lang w:val="en-GB"/>
        </w:rPr>
        <w:t>4 h</w:t>
      </w:r>
      <w:r w:rsidR="002B4242" w:rsidRPr="00E86E69">
        <w:rPr>
          <w:rFonts w:ascii="Times New Roman" w:hAnsi="Times New Roman" w:cs="Times New Roman"/>
          <w:lang w:val="en-GB"/>
        </w:rPr>
        <w:t xml:space="preserve"> and depth stratum. These CPUE </w:t>
      </w:r>
      <w:r w:rsidR="002B4242" w:rsidRPr="00E86E69">
        <w:rPr>
          <w:rFonts w:ascii="Times New Roman" w:eastAsia="MS Gothic" w:hAnsi="Times New Roman" w:cs="Times New Roman"/>
          <w:color w:val="000000"/>
          <w:lang w:val="en-GB"/>
        </w:rPr>
        <w:t>×</w:t>
      </w:r>
      <w:r w:rsidR="002B4242" w:rsidRPr="00E86E69">
        <w:rPr>
          <w:rFonts w:ascii="Times New Roman" w:hAnsi="Times New Roman" w:cs="Times New Roman"/>
          <w:lang w:val="en-GB"/>
        </w:rPr>
        <w:t xml:space="preserve"> 2</w:t>
      </w:r>
      <w:r w:rsidR="00E63759" w:rsidRPr="00E86E69">
        <w:rPr>
          <w:rFonts w:ascii="Times New Roman" w:hAnsi="Times New Roman" w:cs="Times New Roman"/>
          <w:lang w:val="en-GB"/>
        </w:rPr>
        <w:t>4 h</w:t>
      </w:r>
      <w:r w:rsidR="002B4242" w:rsidRPr="00E86E69">
        <w:rPr>
          <w:rFonts w:ascii="Times New Roman" w:hAnsi="Times New Roman" w:cs="Times New Roman"/>
          <w:vertAlign w:val="superscript"/>
          <w:lang w:val="en-GB"/>
        </w:rPr>
        <w:t>-1</w:t>
      </w:r>
      <w:r w:rsidR="002B4242" w:rsidRPr="00E86E69">
        <w:rPr>
          <w:rFonts w:ascii="Times New Roman" w:hAnsi="Times New Roman" w:cs="Times New Roman"/>
          <w:lang w:val="en-GB"/>
        </w:rPr>
        <w:t xml:space="preserve"> data were used as basis for all further calculation. </w:t>
      </w:r>
      <w:r w:rsidR="002D0611" w:rsidRPr="00E86E69">
        <w:rPr>
          <w:rFonts w:ascii="Times New Roman" w:hAnsi="Times New Roman" w:cs="Times New Roman"/>
          <w:lang w:val="en-GB"/>
        </w:rPr>
        <w:t>We</w:t>
      </w:r>
      <w:r w:rsidR="001029E8" w:rsidRPr="00E86E69">
        <w:rPr>
          <w:rFonts w:ascii="Times New Roman" w:hAnsi="Times New Roman" w:cs="Times New Roman"/>
          <w:lang w:val="en-GB"/>
        </w:rPr>
        <w:t xml:space="preserve"> did not recalculate these data on a defined water volume (which is possible) to avoid confounding calculations between benthic organisms living on the two-dimensional bottom or the surface of the algae and planktonic organisms living in the three-dimensional water column. </w:t>
      </w:r>
    </w:p>
    <w:p w14:paraId="0AF41629" w14:textId="77777777" w:rsidR="00976E59" w:rsidRPr="00E86E69" w:rsidRDefault="001029E8"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Length-frequency measurements on the 3D-image pairs were</w:t>
      </w:r>
      <w:r w:rsidR="00E63759" w:rsidRPr="00E86E69">
        <w:rPr>
          <w:rFonts w:ascii="Times New Roman" w:hAnsi="Times New Roman" w:cs="Times New Roman"/>
          <w:lang w:val="en-GB"/>
        </w:rPr>
        <w:t xml:space="preserve"> performed</w:t>
      </w:r>
      <w:r w:rsidRPr="00E86E69">
        <w:rPr>
          <w:rFonts w:ascii="Times New Roman" w:hAnsi="Times New Roman" w:cs="Times New Roman"/>
          <w:lang w:val="en-GB"/>
        </w:rPr>
        <w:t xml:space="preserve"> </w:t>
      </w:r>
      <w:r w:rsidR="00A50113" w:rsidRPr="00E86E69">
        <w:rPr>
          <w:rFonts w:ascii="Times New Roman" w:hAnsi="Times New Roman" w:cs="Times New Roman"/>
          <w:lang w:val="en-GB"/>
        </w:rPr>
        <w:t xml:space="preserve">pooled for each month </w:t>
      </w:r>
      <w:r w:rsidRPr="00E86E69">
        <w:rPr>
          <w:rFonts w:ascii="Times New Roman" w:hAnsi="Times New Roman" w:cs="Times New Roman"/>
          <w:lang w:val="en-GB"/>
        </w:rPr>
        <w:t xml:space="preserve">for the cod species (mainly </w:t>
      </w:r>
      <w:proofErr w:type="spellStart"/>
      <w:r w:rsidRPr="00E86E69">
        <w:rPr>
          <w:rFonts w:ascii="Times New Roman" w:hAnsi="Times New Roman" w:cs="Times New Roman"/>
          <w:i/>
          <w:lang w:val="en-GB"/>
        </w:rPr>
        <w:t>Gadus</w:t>
      </w:r>
      <w:proofErr w:type="spellEnd"/>
      <w:r w:rsidRPr="00E86E69">
        <w:rPr>
          <w:rFonts w:ascii="Times New Roman" w:hAnsi="Times New Roman" w:cs="Times New Roman"/>
          <w:i/>
          <w:lang w:val="en-GB"/>
        </w:rPr>
        <w:t xml:space="preserve"> </w:t>
      </w:r>
      <w:proofErr w:type="spellStart"/>
      <w:r w:rsidRPr="00E86E69">
        <w:rPr>
          <w:rFonts w:ascii="Times New Roman" w:hAnsi="Times New Roman" w:cs="Times New Roman"/>
          <w:i/>
          <w:lang w:val="en-GB"/>
        </w:rPr>
        <w:t>morhua</w:t>
      </w:r>
      <w:proofErr w:type="spellEnd"/>
      <w:r w:rsidRPr="00E86E69">
        <w:rPr>
          <w:rFonts w:ascii="Times New Roman" w:hAnsi="Times New Roman" w:cs="Times New Roman"/>
          <w:lang w:val="en-GB"/>
        </w:rPr>
        <w:t xml:space="preserve">), the </w:t>
      </w:r>
      <w:r w:rsidR="00957B92" w:rsidRPr="00E86E69">
        <w:rPr>
          <w:rFonts w:ascii="Times New Roman" w:hAnsi="Times New Roman" w:cs="Times New Roman"/>
          <w:lang w:val="en-GB"/>
        </w:rPr>
        <w:t xml:space="preserve">common </w:t>
      </w:r>
      <w:r w:rsidRPr="00E86E69">
        <w:rPr>
          <w:rFonts w:ascii="Times New Roman" w:hAnsi="Times New Roman" w:cs="Times New Roman"/>
          <w:lang w:val="en-GB"/>
        </w:rPr>
        <w:t>sea spiders (</w:t>
      </w:r>
      <w:proofErr w:type="spellStart"/>
      <w:r w:rsidRPr="00E86E69">
        <w:rPr>
          <w:rFonts w:ascii="Times New Roman" w:hAnsi="Times New Roman" w:cs="Times New Roman"/>
          <w:i/>
          <w:lang w:val="en-GB"/>
        </w:rPr>
        <w:t>Hyas</w:t>
      </w:r>
      <w:proofErr w:type="spellEnd"/>
      <w:r w:rsidRPr="00E86E69">
        <w:rPr>
          <w:rFonts w:ascii="Times New Roman" w:hAnsi="Times New Roman" w:cs="Times New Roman"/>
          <w:i/>
          <w:lang w:val="en-GB"/>
        </w:rPr>
        <w:t xml:space="preserve"> </w:t>
      </w:r>
      <w:proofErr w:type="spellStart"/>
      <w:r w:rsidRPr="00E86E69">
        <w:rPr>
          <w:rFonts w:ascii="Times New Roman" w:hAnsi="Times New Roman" w:cs="Times New Roman"/>
          <w:i/>
          <w:lang w:val="en-GB"/>
        </w:rPr>
        <w:t>araneus</w:t>
      </w:r>
      <w:proofErr w:type="spellEnd"/>
      <w:r w:rsidRPr="00E86E69">
        <w:rPr>
          <w:rFonts w:ascii="Times New Roman" w:hAnsi="Times New Roman" w:cs="Times New Roman"/>
          <w:lang w:val="en-GB"/>
        </w:rPr>
        <w:t>), the two main jellyfish species (</w:t>
      </w:r>
      <w:proofErr w:type="spellStart"/>
      <w:r w:rsidR="00CB3586" w:rsidRPr="00E86E69">
        <w:rPr>
          <w:rFonts w:ascii="Times New Roman" w:hAnsi="Times New Roman" w:cs="Times New Roman"/>
          <w:i/>
          <w:lang w:val="en-GB"/>
        </w:rPr>
        <w:t>Beroe</w:t>
      </w:r>
      <w:proofErr w:type="spellEnd"/>
      <w:r w:rsidR="00CB3586" w:rsidRPr="00E86E69">
        <w:rPr>
          <w:rFonts w:ascii="Times New Roman" w:hAnsi="Times New Roman" w:cs="Times New Roman"/>
          <w:i/>
          <w:lang w:val="en-GB"/>
        </w:rPr>
        <w:t xml:space="preserve"> sp.</w:t>
      </w:r>
      <w:r w:rsidRPr="00E86E69">
        <w:rPr>
          <w:rFonts w:ascii="Times New Roman" w:hAnsi="Times New Roman" w:cs="Times New Roman"/>
          <w:lang w:val="en-GB"/>
        </w:rPr>
        <w:t xml:space="preserve"> and </w:t>
      </w:r>
      <w:proofErr w:type="spellStart"/>
      <w:r w:rsidR="00CB3586" w:rsidRPr="00E86E69">
        <w:rPr>
          <w:rFonts w:ascii="Times New Roman" w:hAnsi="Times New Roman" w:cs="Times New Roman"/>
          <w:i/>
          <w:lang w:val="en-GB"/>
        </w:rPr>
        <w:t>Aglantha</w:t>
      </w:r>
      <w:proofErr w:type="spellEnd"/>
      <w:r w:rsidR="00CB3586" w:rsidRPr="00E86E69">
        <w:rPr>
          <w:rFonts w:ascii="Times New Roman" w:hAnsi="Times New Roman" w:cs="Times New Roman"/>
          <w:i/>
          <w:lang w:val="en-GB"/>
        </w:rPr>
        <w:t xml:space="preserve"> </w:t>
      </w:r>
      <w:proofErr w:type="spellStart"/>
      <w:r w:rsidR="00CB3586" w:rsidRPr="00E86E69">
        <w:rPr>
          <w:rFonts w:ascii="Times New Roman" w:hAnsi="Times New Roman" w:cs="Times New Roman"/>
          <w:i/>
          <w:lang w:val="en-GB"/>
        </w:rPr>
        <w:t>digitale</w:t>
      </w:r>
      <w:proofErr w:type="spellEnd"/>
      <w:r w:rsidR="00957B92" w:rsidRPr="00E86E69">
        <w:rPr>
          <w:rFonts w:ascii="Times New Roman" w:hAnsi="Times New Roman" w:cs="Times New Roman"/>
          <w:lang w:val="en-GB"/>
        </w:rPr>
        <w:t xml:space="preserve">), the </w:t>
      </w:r>
      <w:proofErr w:type="spellStart"/>
      <w:r w:rsidR="00957B92" w:rsidRPr="00E86E69">
        <w:rPr>
          <w:rFonts w:ascii="Times New Roman" w:hAnsi="Times New Roman" w:cs="Times New Roman"/>
          <w:lang w:val="en-GB"/>
        </w:rPr>
        <w:t>ap</w:t>
      </w:r>
      <w:ins w:id="154" w:author="P. Fischer" w:date="2017-01-09T16:58:00Z">
        <w:r w:rsidR="00583FCE">
          <w:rPr>
            <w:rFonts w:ascii="Times New Roman" w:hAnsi="Times New Roman" w:cs="Times New Roman"/>
            <w:lang w:val="en-GB"/>
          </w:rPr>
          <w:t>p</w:t>
        </w:r>
      </w:ins>
      <w:r w:rsidR="00957B92" w:rsidRPr="00E86E69">
        <w:rPr>
          <w:rFonts w:ascii="Times New Roman" w:hAnsi="Times New Roman" w:cs="Times New Roman"/>
          <w:lang w:val="en-GB"/>
        </w:rPr>
        <w:t>endicularia</w:t>
      </w:r>
      <w:proofErr w:type="spellEnd"/>
      <w:r w:rsidR="00957B92" w:rsidRPr="00E86E69">
        <w:rPr>
          <w:rFonts w:ascii="Times New Roman" w:hAnsi="Times New Roman" w:cs="Times New Roman"/>
          <w:lang w:val="en-GB"/>
        </w:rPr>
        <w:t xml:space="preserve"> </w:t>
      </w:r>
      <w:r w:rsidRPr="00E86E69">
        <w:rPr>
          <w:rFonts w:ascii="Times New Roman" w:hAnsi="Times New Roman" w:cs="Times New Roman"/>
          <w:lang w:val="en-GB"/>
        </w:rPr>
        <w:t xml:space="preserve">and the </w:t>
      </w:r>
      <w:proofErr w:type="spellStart"/>
      <w:r w:rsidRPr="00E86E69">
        <w:rPr>
          <w:rFonts w:ascii="Times New Roman" w:hAnsi="Times New Roman" w:cs="Times New Roman"/>
          <w:lang w:val="en-GB"/>
        </w:rPr>
        <w:t>pteropods</w:t>
      </w:r>
      <w:proofErr w:type="spellEnd"/>
      <w:r w:rsidRPr="00E86E69">
        <w:rPr>
          <w:rFonts w:ascii="Times New Roman" w:hAnsi="Times New Roman" w:cs="Times New Roman"/>
          <w:lang w:val="en-GB"/>
        </w:rPr>
        <w:t xml:space="preserve"> (</w:t>
      </w:r>
      <w:proofErr w:type="spellStart"/>
      <w:r w:rsidRPr="00E86E69">
        <w:rPr>
          <w:rFonts w:ascii="Times New Roman" w:hAnsi="Times New Roman" w:cs="Times New Roman"/>
          <w:i/>
          <w:lang w:val="en-GB"/>
        </w:rPr>
        <w:t>Clione</w:t>
      </w:r>
      <w:proofErr w:type="spellEnd"/>
      <w:r w:rsidRPr="00E86E69">
        <w:rPr>
          <w:rFonts w:ascii="Times New Roman" w:hAnsi="Times New Roman" w:cs="Times New Roman"/>
          <w:i/>
          <w:lang w:val="en-GB"/>
        </w:rPr>
        <w:t xml:space="preserve"> </w:t>
      </w:r>
      <w:proofErr w:type="spellStart"/>
      <w:r w:rsidR="00CB3586" w:rsidRPr="00E86E69">
        <w:rPr>
          <w:rFonts w:ascii="Times New Roman" w:hAnsi="Times New Roman" w:cs="Times New Roman"/>
          <w:i/>
          <w:lang w:val="en-GB"/>
        </w:rPr>
        <w:t>limacina</w:t>
      </w:r>
      <w:proofErr w:type="spellEnd"/>
      <w:r w:rsidRPr="00E86E69">
        <w:rPr>
          <w:rFonts w:ascii="Times New Roman" w:hAnsi="Times New Roman" w:cs="Times New Roman"/>
          <w:lang w:val="en-GB"/>
        </w:rPr>
        <w:t xml:space="preserve">). For these species, </w:t>
      </w:r>
      <w:r w:rsidR="00A50113" w:rsidRPr="00E86E69">
        <w:rPr>
          <w:rFonts w:ascii="Times New Roman" w:hAnsi="Times New Roman" w:cs="Times New Roman"/>
          <w:lang w:val="en-GB"/>
        </w:rPr>
        <w:t xml:space="preserve">all </w:t>
      </w:r>
      <w:r w:rsidR="007C3040" w:rsidRPr="00E86E69">
        <w:rPr>
          <w:rFonts w:ascii="Times New Roman" w:hAnsi="Times New Roman" w:cs="Times New Roman"/>
          <w:lang w:val="en-GB"/>
        </w:rPr>
        <w:t xml:space="preserve">the </w:t>
      </w:r>
      <w:r w:rsidR="00A50113" w:rsidRPr="00E86E69">
        <w:rPr>
          <w:rFonts w:ascii="Times New Roman" w:hAnsi="Times New Roman" w:cs="Times New Roman"/>
          <w:lang w:val="en-GB"/>
        </w:rPr>
        <w:t xml:space="preserve">organisms were measured except for the month when more than 200 specimens occurred within one month. </w:t>
      </w:r>
      <w:r w:rsidR="00042EE1" w:rsidRPr="00E86E69">
        <w:rPr>
          <w:rFonts w:ascii="Times New Roman" w:hAnsi="Times New Roman" w:cs="Times New Roman"/>
          <w:lang w:val="en-GB"/>
        </w:rPr>
        <w:t>In this case</w:t>
      </w:r>
      <w:r w:rsidR="00A50113" w:rsidRPr="00E86E69">
        <w:rPr>
          <w:rFonts w:ascii="Times New Roman" w:hAnsi="Times New Roman" w:cs="Times New Roman"/>
          <w:lang w:val="en-GB"/>
        </w:rPr>
        <w:t xml:space="preserve">, only 200 specimens were measured </w:t>
      </w:r>
      <w:r w:rsidR="007C3040" w:rsidRPr="00E86E69">
        <w:rPr>
          <w:rFonts w:ascii="Times New Roman" w:hAnsi="Times New Roman" w:cs="Times New Roman"/>
          <w:lang w:val="en-GB"/>
        </w:rPr>
        <w:t xml:space="preserve">by </w:t>
      </w:r>
      <w:r w:rsidR="00A50113" w:rsidRPr="00E86E69">
        <w:rPr>
          <w:rFonts w:ascii="Times New Roman" w:hAnsi="Times New Roman" w:cs="Times New Roman"/>
          <w:lang w:val="en-GB"/>
        </w:rPr>
        <w:t>randomly select</w:t>
      </w:r>
      <w:r w:rsidR="007C3040" w:rsidRPr="00E86E69">
        <w:rPr>
          <w:rFonts w:ascii="Times New Roman" w:hAnsi="Times New Roman" w:cs="Times New Roman"/>
          <w:lang w:val="en-GB"/>
        </w:rPr>
        <w:t>ing</w:t>
      </w:r>
      <w:r w:rsidR="00A50113" w:rsidRPr="00E86E69">
        <w:rPr>
          <w:rFonts w:ascii="Times New Roman" w:hAnsi="Times New Roman" w:cs="Times New Roman"/>
          <w:lang w:val="en-GB"/>
        </w:rPr>
        <w:t xml:space="preserve"> over the </w:t>
      </w:r>
      <w:r w:rsidR="00BB4767" w:rsidRPr="00E86E69">
        <w:rPr>
          <w:rFonts w:ascii="Times New Roman" w:hAnsi="Times New Roman" w:cs="Times New Roman"/>
          <w:lang w:val="en-GB"/>
        </w:rPr>
        <w:t xml:space="preserve">day of the </w:t>
      </w:r>
      <w:r w:rsidR="00A50113" w:rsidRPr="00E86E69">
        <w:rPr>
          <w:rFonts w:ascii="Times New Roman" w:hAnsi="Times New Roman" w:cs="Times New Roman"/>
          <w:lang w:val="en-GB"/>
        </w:rPr>
        <w:t xml:space="preserve">month. </w:t>
      </w:r>
    </w:p>
    <w:p w14:paraId="5102D5EC" w14:textId="77777777" w:rsidR="00810501" w:rsidRPr="00E86E69" w:rsidRDefault="00E86E69" w:rsidP="00E86E69">
      <w:pPr>
        <w:widowControl w:val="0"/>
        <w:autoSpaceDE w:val="0"/>
        <w:autoSpaceDN w:val="0"/>
        <w:adjustRightInd w:val="0"/>
        <w:spacing w:after="240" w:line="360" w:lineRule="auto"/>
        <w:rPr>
          <w:rFonts w:ascii="Times New Roman" w:hAnsi="Times New Roman" w:cs="Times New Roman"/>
          <w:b/>
          <w:lang w:val="en-GB"/>
        </w:rPr>
      </w:pPr>
      <w:r>
        <w:rPr>
          <w:rFonts w:ascii="Times New Roman" w:hAnsi="Times New Roman" w:cs="Times New Roman"/>
          <w:b/>
          <w:lang w:val="en-GB"/>
        </w:rPr>
        <w:t xml:space="preserve">3 </w:t>
      </w:r>
      <w:r w:rsidR="00810501" w:rsidRPr="00E86E69">
        <w:rPr>
          <w:rFonts w:ascii="Times New Roman" w:hAnsi="Times New Roman" w:cs="Times New Roman"/>
          <w:b/>
          <w:lang w:val="en-GB"/>
        </w:rPr>
        <w:t>Results</w:t>
      </w:r>
    </w:p>
    <w:p w14:paraId="74D58CF5" w14:textId="77777777" w:rsidR="00240883" w:rsidRPr="00E86E69" w:rsidRDefault="00E86E69" w:rsidP="00E86E69">
      <w:pPr>
        <w:widowControl w:val="0"/>
        <w:autoSpaceDE w:val="0"/>
        <w:autoSpaceDN w:val="0"/>
        <w:adjustRightInd w:val="0"/>
        <w:spacing w:after="240" w:line="360" w:lineRule="auto"/>
        <w:rPr>
          <w:rFonts w:ascii="Times New Roman" w:hAnsi="Times New Roman" w:cs="Times New Roman"/>
          <w:b/>
          <w:lang w:val="en-GB"/>
        </w:rPr>
      </w:pPr>
      <w:r w:rsidRPr="00E86E69">
        <w:rPr>
          <w:rFonts w:ascii="Times New Roman" w:hAnsi="Times New Roman" w:cs="Times New Roman"/>
          <w:b/>
          <w:lang w:val="en-GB"/>
        </w:rPr>
        <w:t xml:space="preserve">3.1 </w:t>
      </w:r>
      <w:r w:rsidR="00240883" w:rsidRPr="00E86E69">
        <w:rPr>
          <w:rFonts w:ascii="Times New Roman" w:hAnsi="Times New Roman" w:cs="Times New Roman"/>
          <w:b/>
          <w:lang w:val="en-GB"/>
        </w:rPr>
        <w:t>Habitat description</w:t>
      </w:r>
    </w:p>
    <w:p w14:paraId="3F8D851F" w14:textId="77777777" w:rsidR="00053619" w:rsidRPr="00E86E69" w:rsidRDefault="008B1F0A"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noProof/>
          <w:lang w:eastAsia="de-DE"/>
        </w:rPr>
        <mc:AlternateContent>
          <mc:Choice Requires="wps">
            <w:drawing>
              <wp:anchor distT="0" distB="0" distL="114300" distR="114300" simplePos="0" relativeHeight="251677696" behindDoc="0" locked="0" layoutInCell="1" allowOverlap="1" wp14:anchorId="5DA194D8" wp14:editId="1AD819D5">
                <wp:simplePos x="0" y="0"/>
                <wp:positionH relativeFrom="column">
                  <wp:posOffset>5073671</wp:posOffset>
                </wp:positionH>
                <wp:positionV relativeFrom="paragraph">
                  <wp:posOffset>599440</wp:posOffset>
                </wp:positionV>
                <wp:extent cx="459740" cy="462280"/>
                <wp:effectExtent l="0" t="0" r="0" b="0"/>
                <wp:wrapSquare wrapText="bothSides"/>
                <wp:docPr id="35" name="Textfeld 35"/>
                <wp:cNvGraphicFramePr/>
                <a:graphic xmlns:a="http://schemas.openxmlformats.org/drawingml/2006/main">
                  <a:graphicData uri="http://schemas.microsoft.com/office/word/2010/wordprocessingShape">
                    <wps:wsp>
                      <wps:cNvSpPr txBox="1"/>
                      <wps:spPr>
                        <a:xfrm>
                          <a:off x="0" y="0"/>
                          <a:ext cx="459740" cy="4622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69FD6C5" w14:textId="77777777" w:rsidR="00FB1683" w:rsidRPr="008B1F0A" w:rsidRDefault="00FB1683">
                            <w:pPr>
                              <w:rPr>
                                <w:color w:val="FFFFFF" w:themeColor="background1"/>
                                <w:sz w:val="44"/>
                                <w:szCs w:val="44"/>
                              </w:rPr>
                            </w:pPr>
                            <w:r w:rsidRPr="008B1F0A">
                              <w:rPr>
                                <w:color w:val="FFFFFF" w:themeColor="background1"/>
                                <w:sz w:val="44"/>
                                <w:szCs w:val="44"/>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A194D8" id="_x0000_t202" coordsize="21600,21600" o:spt="202" path="m0,0l0,21600,21600,21600,21600,0xe">
                <v:stroke joinstyle="miter"/>
                <v:path gradientshapeok="t" o:connecttype="rect"/>
              </v:shapetype>
              <v:shape id="Textfeld 35" o:spid="_x0000_s1026" type="#_x0000_t202" style="position:absolute;margin-left:399.5pt;margin-top:47.2pt;width:36.2pt;height:36.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" filled="f" stroked="f">
                <v:textbox>
                  <w:txbxContent>
                    <w:p w14:paraId="469FD6C5" w14:textId="77777777" w:rsidR="00FB1683" w:rsidRPr="008B1F0A" w:rsidRDefault="00FB1683">
                      <w:pPr>
                        <w:rPr>
                          <w:color w:val="FFFFFF" w:themeColor="background1"/>
                          <w:sz w:val="44"/>
                          <w:szCs w:val="44"/>
                        </w:rPr>
                      </w:pPr>
                      <w:r w:rsidRPr="008B1F0A">
                        <w:rPr>
                          <w:color w:val="FFFFFF" w:themeColor="background1"/>
                          <w:sz w:val="44"/>
                          <w:szCs w:val="44"/>
                        </w:rPr>
                        <w:t>a</w:t>
                      </w:r>
                    </w:p>
                  </w:txbxContent>
                </v:textbox>
                <w10:wrap type="square"/>
              </v:shape>
            </w:pict>
          </mc:Fallback>
        </mc:AlternateContent>
      </w:r>
      <w:r w:rsidRPr="00E86E69">
        <w:rPr>
          <w:rFonts w:ascii="Times New Roman" w:hAnsi="Times New Roman" w:cs="Times New Roman"/>
          <w:noProof/>
          <w:lang w:eastAsia="de-DE"/>
        </w:rPr>
        <mc:AlternateContent>
          <mc:Choice Requires="wps">
            <w:drawing>
              <wp:anchor distT="0" distB="0" distL="114300" distR="114300" simplePos="0" relativeHeight="251679744" behindDoc="0" locked="0" layoutInCell="1" allowOverlap="1" wp14:anchorId="6F63C16A" wp14:editId="60FFF2D2">
                <wp:simplePos x="0" y="0"/>
                <wp:positionH relativeFrom="column">
                  <wp:posOffset>5076846</wp:posOffset>
                </wp:positionH>
                <wp:positionV relativeFrom="paragraph">
                  <wp:posOffset>2200910</wp:posOffset>
                </wp:positionV>
                <wp:extent cx="459740" cy="462280"/>
                <wp:effectExtent l="0" t="0" r="0" b="0"/>
                <wp:wrapSquare wrapText="bothSides"/>
                <wp:docPr id="36" name="Textfeld 36"/>
                <wp:cNvGraphicFramePr/>
                <a:graphic xmlns:a="http://schemas.openxmlformats.org/drawingml/2006/main">
                  <a:graphicData uri="http://schemas.microsoft.com/office/word/2010/wordprocessingShape">
                    <wps:wsp>
                      <wps:cNvSpPr txBox="1"/>
                      <wps:spPr>
                        <a:xfrm>
                          <a:off x="0" y="0"/>
                          <a:ext cx="459740" cy="4622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023C6F4" w14:textId="77777777" w:rsidR="00FB1683" w:rsidRPr="008B1F0A" w:rsidRDefault="00FB1683" w:rsidP="008B1F0A">
                            <w:pPr>
                              <w:rPr>
                                <w:color w:val="FFFFFF" w:themeColor="background1"/>
                                <w:sz w:val="44"/>
                                <w:szCs w:val="44"/>
                              </w:rPr>
                            </w:pPr>
                            <w:r>
                              <w:rPr>
                                <w:color w:val="FFFFFF" w:themeColor="background1"/>
                                <w:sz w:val="44"/>
                                <w:szCs w:val="44"/>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63C16A" id="Textfeld 36" o:spid="_x0000_s1027" type="#_x0000_t202" style="position:absolute;margin-left:399.75pt;margin-top:173.3pt;width:36.2pt;height:36.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" filled="f" stroked="f">
                <v:textbox>
                  <w:txbxContent>
                    <w:p w14:paraId="6023C6F4" w14:textId="77777777" w:rsidR="00FB1683" w:rsidRPr="008B1F0A" w:rsidRDefault="00FB1683" w:rsidP="008B1F0A">
                      <w:pPr>
                        <w:rPr>
                          <w:color w:val="FFFFFF" w:themeColor="background1"/>
                          <w:sz w:val="44"/>
                          <w:szCs w:val="44"/>
                        </w:rPr>
                      </w:pPr>
                      <w:r>
                        <w:rPr>
                          <w:color w:val="FFFFFF" w:themeColor="background1"/>
                          <w:sz w:val="44"/>
                          <w:szCs w:val="44"/>
                        </w:rPr>
                        <w:t>b</w:t>
                      </w:r>
                    </w:p>
                  </w:txbxContent>
                </v:textbox>
                <w10:wrap type="square"/>
              </v:shape>
            </w:pict>
          </mc:Fallback>
        </mc:AlternateContent>
      </w:r>
      <w:r w:rsidR="00DE3877" w:rsidRPr="00E86E69">
        <w:rPr>
          <w:rFonts w:ascii="Times New Roman" w:hAnsi="Times New Roman" w:cs="Times New Roman"/>
          <w:lang w:val="en-GB"/>
        </w:rPr>
        <w:t xml:space="preserve">The Kongsfjorden </w:t>
      </w:r>
      <w:r w:rsidR="0019010F" w:rsidRPr="00E86E69">
        <w:rPr>
          <w:rFonts w:ascii="Times New Roman" w:hAnsi="Times New Roman" w:cs="Times New Roman"/>
          <w:lang w:val="en-GB"/>
        </w:rPr>
        <w:t xml:space="preserve">shallow water </w:t>
      </w:r>
      <w:r w:rsidR="00DE3877" w:rsidRPr="00E86E69">
        <w:rPr>
          <w:rFonts w:ascii="Times New Roman" w:hAnsi="Times New Roman" w:cs="Times New Roman"/>
          <w:lang w:val="en-GB"/>
        </w:rPr>
        <w:t xml:space="preserve">ecosystem is characterized </w:t>
      </w:r>
      <w:r w:rsidR="0019010F" w:rsidRPr="00E86E69">
        <w:rPr>
          <w:rFonts w:ascii="Times New Roman" w:hAnsi="Times New Roman" w:cs="Times New Roman"/>
          <w:lang w:val="en-GB"/>
        </w:rPr>
        <w:t>by</w:t>
      </w:r>
      <w:r w:rsidR="00DE3877" w:rsidRPr="00E86E69">
        <w:rPr>
          <w:rFonts w:ascii="Times New Roman" w:hAnsi="Times New Roman" w:cs="Times New Roman"/>
          <w:lang w:val="en-GB"/>
        </w:rPr>
        <w:t xml:space="preserve"> </w:t>
      </w:r>
      <w:r w:rsidR="0019010F" w:rsidRPr="00E86E69">
        <w:rPr>
          <w:rFonts w:ascii="Times New Roman" w:hAnsi="Times New Roman" w:cs="Times New Roman"/>
          <w:lang w:val="en-GB"/>
        </w:rPr>
        <w:t xml:space="preserve">large kelp beds of different species of macroalgae </w:t>
      </w:r>
      <w:del w:id="155" w:author="P. Fischer" w:date="2017-01-09T17:55:00Z">
        <w:r w:rsidR="008127D3" w:rsidRPr="00E86E69" w:rsidDel="00E96483">
          <w:rPr>
            <w:rFonts w:ascii="Times New Roman" w:hAnsi="Times New Roman" w:cs="Times New Roman"/>
            <w:lang w:val="en-GB"/>
          </w:rPr>
          <w:fldChar w:fldCharType="begin"/>
        </w:r>
        <w:r w:rsidR="007367C4" w:rsidRPr="00E86E69" w:rsidDel="00E96483">
          <w:rPr>
            <w:rFonts w:ascii="Times New Roman" w:hAnsi="Times New Roman" w:cs="Times New Roman"/>
            <w:lang w:val="en-GB"/>
          </w:rPr>
          <w:delInstrText xml:space="preserve"> ADDIN PAPERS2_CITATIONS &lt;citation&gt;&lt;uuid&gt;EA4AF682-344E-4A22-95AD-7BC61D2151FC&lt;/uuid&gt;&lt;priority&gt;20&lt;/priority&gt;&lt;publications&gt;&lt;publication&gt;&lt;publication_date&gt;99201600001200000000200000&lt;/publication_date&gt;&lt;startpage&gt;1&lt;/startpage&gt;&lt;doi&gt;10.1007/s00300-015-1870-1&lt;/doi&gt;&lt;title&gt;Changes in kelp forest biomass and depth distribution in Kongsfjorden, Svalbard, between 1996–1998 and 2012–2014 reflect Arctic warming&lt;/title&gt;&lt;uuid&gt;962183F0-9301-41E8-B017-23AC78A26813&lt;/uuid&gt;&lt;subtype&gt;400&lt;/subtype&gt;&lt;publisher&gt;Springer Berlin Heidelberg&lt;/publisher&gt;&lt;type&gt;400&lt;/type&gt;&lt;citekey&gt;Bartsch:2016hc&lt;/citekey&gt;&lt;endpage&gt;16&lt;/endpage&gt;&lt;url&gt;http://link.springer.com/article/10.1007/s00300-015-1870-1/fulltext.html&lt;/url&gt;&lt;bundle&gt;&lt;publication&gt;&lt;title&gt;Polar Biology&lt;/title&gt;&lt;type&gt;-100&lt;/type&gt;&lt;subtype&gt;-100&lt;/subtype&gt;&lt;uuid&gt;8F35A507-F355-4468-8944-9E7A21462183&lt;/uuid&gt;&lt;/publication&gt;&lt;/bundle&gt;&lt;authors&gt;&lt;author&gt;&lt;firstName&gt;Inka&lt;/firstName&gt;&lt;lastName&gt;Bartsch&lt;/lastName&gt;&lt;/author&gt;&lt;author&gt;&lt;firstName&gt;Martin&lt;/firstName&gt;&lt;lastName&gt;Paar&lt;/lastName&gt;&lt;/author&gt;&lt;author&gt;&lt;firstName&gt;Stein&lt;/firstName&gt;&lt;lastName&gt;Fredriksen&lt;/lastName&gt;&lt;/author&gt;&lt;author&gt;&lt;firstName&gt;Max&lt;/firstName&gt;&lt;lastName&gt;Schwanitz&lt;/lastName&gt;&lt;/author&gt;&lt;author&gt;&lt;firstName&gt;Claudia&lt;/firstName&gt;&lt;lastName&gt;Daniel&lt;/lastName&gt;&lt;/author&gt;&lt;author&gt;&lt;firstName&gt;Haakon&lt;/firstName&gt;&lt;lastName&gt;Hop&lt;/lastName&gt;&lt;/author&gt;&lt;author&gt;&lt;firstName&gt;Christian&lt;/firstName&gt;&lt;lastName&gt;Wiencke&lt;/lastName&gt;&lt;/author&gt;&lt;/authors&gt;&lt;/publication&gt;&lt;/publications&gt;&lt;cites&gt;&lt;/cites&gt;&lt;/citation&gt;</w:delInstrText>
        </w:r>
        <w:r w:rsidR="008127D3" w:rsidRPr="00E86E69" w:rsidDel="00E96483">
          <w:rPr>
            <w:rFonts w:ascii="Times New Roman" w:hAnsi="Times New Roman" w:cs="Times New Roman"/>
            <w:lang w:val="en-GB"/>
          </w:rPr>
          <w:fldChar w:fldCharType="separate"/>
        </w:r>
        <w:r w:rsidR="00C2686D" w:rsidRPr="00FE55A3" w:rsidDel="00E96483">
          <w:rPr>
            <w:rFonts w:ascii="Times New Roman" w:hAnsi="Times New Roman" w:cs="Times New Roman"/>
            <w:lang w:val="en-US"/>
            <w:rPrChange w:id="156" w:author="P. Fischer" w:date="2017-01-09T16:38:00Z">
              <w:rPr>
                <w:rFonts w:ascii="Times New Roman" w:hAnsi="Times New Roman" w:cs="Times New Roman"/>
              </w:rPr>
            </w:rPrChange>
          </w:rPr>
          <w:delText>(Bartsch et al., 2016)</w:delText>
        </w:r>
        <w:r w:rsidR="008127D3" w:rsidRPr="00E86E69" w:rsidDel="00E96483">
          <w:rPr>
            <w:rFonts w:ascii="Times New Roman" w:hAnsi="Times New Roman" w:cs="Times New Roman"/>
            <w:lang w:val="en-GB"/>
          </w:rPr>
          <w:fldChar w:fldCharType="end"/>
        </w:r>
        <w:r w:rsidR="0019010F" w:rsidRPr="00E86E69" w:rsidDel="00E96483">
          <w:rPr>
            <w:rFonts w:ascii="Times New Roman" w:hAnsi="Times New Roman" w:cs="Times New Roman"/>
            <w:lang w:val="en-GB"/>
          </w:rPr>
          <w:delText xml:space="preserve"> </w:delText>
        </w:r>
      </w:del>
      <w:r w:rsidR="00D03D48" w:rsidRPr="00E86E69">
        <w:rPr>
          <w:rFonts w:ascii="Times New Roman" w:hAnsi="Times New Roman" w:cs="Times New Roman"/>
          <w:lang w:val="en-GB"/>
        </w:rPr>
        <w:t xml:space="preserve">between 0 and </w:t>
      </w:r>
      <w:r w:rsidR="00F5539E" w:rsidRPr="00E86E69">
        <w:rPr>
          <w:rFonts w:ascii="Times New Roman" w:hAnsi="Times New Roman" w:cs="Times New Roman"/>
          <w:lang w:val="en-GB"/>
        </w:rPr>
        <w:t xml:space="preserve">approximately </w:t>
      </w:r>
      <w:r w:rsidR="00706893" w:rsidRPr="00E86E69">
        <w:rPr>
          <w:rFonts w:ascii="Times New Roman" w:hAnsi="Times New Roman" w:cs="Times New Roman"/>
          <w:lang w:val="en-GB"/>
        </w:rPr>
        <w:t>12-15</w:t>
      </w:r>
      <w:r w:rsidR="00F5539E" w:rsidRPr="00E86E69">
        <w:rPr>
          <w:rFonts w:ascii="Times New Roman" w:hAnsi="Times New Roman" w:cs="Times New Roman"/>
          <w:lang w:val="en-GB"/>
        </w:rPr>
        <w:t xml:space="preserve"> </w:t>
      </w:r>
      <w:r w:rsidR="0019010F" w:rsidRPr="00E86E69">
        <w:rPr>
          <w:rFonts w:ascii="Times New Roman" w:hAnsi="Times New Roman" w:cs="Times New Roman"/>
          <w:lang w:val="en-GB"/>
        </w:rPr>
        <w:t xml:space="preserve">m </w:t>
      </w:r>
      <w:r w:rsidR="00D03D48" w:rsidRPr="00E86E69">
        <w:rPr>
          <w:rFonts w:ascii="Times New Roman" w:hAnsi="Times New Roman" w:cs="Times New Roman"/>
          <w:lang w:val="en-GB"/>
        </w:rPr>
        <w:t>water depth</w:t>
      </w:r>
      <w:ins w:id="157" w:author="P. Fischer" w:date="2017-01-09T17:55:00Z">
        <w:r w:rsidR="00E96483">
          <w:rPr>
            <w:rFonts w:ascii="Times New Roman" w:hAnsi="Times New Roman" w:cs="Times New Roman"/>
            <w:lang w:val="en-GB"/>
          </w:rPr>
          <w:t xml:space="preserve"> </w:t>
        </w:r>
        <w:r w:rsidR="00E96483" w:rsidRPr="00E86E69">
          <w:rPr>
            <w:rFonts w:ascii="Times New Roman" w:hAnsi="Times New Roman" w:cs="Times New Roman"/>
            <w:lang w:val="en-GB"/>
          </w:rPr>
          <w:fldChar w:fldCharType="begin"/>
        </w:r>
        <w:r w:rsidR="00E96483" w:rsidRPr="00E86E69">
          <w:rPr>
            <w:rFonts w:ascii="Times New Roman" w:hAnsi="Times New Roman" w:cs="Times New Roman"/>
            <w:lang w:val="en-GB"/>
          </w:rPr>
          <w:instrText xml:space="preserve"> ADDIN PAPERS2_CITATIONS &lt;citation&gt;&lt;uuid&gt;EA4AF682-344E-4A22-95AD-7BC61D2151FC&lt;/uuid&gt;&lt;priority&gt;20&lt;/priority&gt;&lt;publications&gt;&lt;publication&gt;&lt;publication_date&gt;99201600001200000000200000&lt;/publication_date&gt;&lt;startpage&gt;1&lt;/startpage&gt;&lt;doi&gt;10.1007/s00300-015-1870-1&lt;/doi&gt;&lt;title&gt;Changes in kelp forest biomass and depth distribution in Kongsfjorden, Svalbard, between 1996–1998 and 2012–2014 reflect Arctic warming&lt;/title&gt;&lt;uuid&gt;962183F0-9301-41E8-B017-23AC78A26813&lt;/uuid&gt;&lt;subtype&gt;400&lt;/subtype&gt;&lt;publisher&gt;Springer Berlin Heidelberg&lt;/publisher&gt;&lt;type&gt;400&lt;/type&gt;&lt;citekey&gt;Bartsch:2016hc&lt;/citekey&gt;&lt;endpage&gt;16&lt;/endpage&gt;&lt;url&gt;http://link.springer.com/article/10.1007/s00300-015-1870-1/fulltext.html&lt;/url&gt;&lt;bundle&gt;&lt;publication&gt;&lt;title&gt;Polar Biology&lt;/title&gt;&lt;type&gt;-100&lt;/type&gt;&lt;subtype&gt;-100&lt;/subtype&gt;&lt;uuid&gt;8F35A507-F355-4468-8944-9E7A21462183&lt;/uuid&gt;&lt;/publication&gt;&lt;/bundle&gt;&lt;authors&gt;&lt;author&gt;&lt;firstName&gt;Inka&lt;/firstName&gt;&lt;lastName&gt;Bartsch&lt;/lastName&gt;&lt;/author&gt;&lt;author&gt;&lt;firstName&gt;Martin&lt;/firstName&gt;&lt;lastName&gt;Paar&lt;/lastName&gt;&lt;/author&gt;&lt;author&gt;&lt;firstName&gt;Stein&lt;/firstName&gt;&lt;lastName&gt;Fredriksen&lt;/lastName&gt;&lt;/author&gt;&lt;author&gt;&lt;firstName&gt;Max&lt;/firstName&gt;&lt;lastName&gt;Schwanitz&lt;/lastName&gt;&lt;/author&gt;&lt;author&gt;&lt;firstName&gt;Claudia&lt;/firstName&gt;&lt;lastName&gt;Daniel&lt;/lastName&gt;&lt;/author&gt;&lt;author&gt;&lt;firstName&gt;Haakon&lt;/firstName&gt;&lt;lastName&gt;Hop&lt;/lastName&gt;&lt;/author&gt;&lt;author&gt;&lt;firstName&gt;Christian&lt;/firstName&gt;&lt;lastName&gt;Wiencke&lt;/lastName&gt;&lt;/author&gt;&lt;/authors&gt;&lt;/publication&gt;&lt;/publications&gt;&lt;cites&gt;&lt;/cites&gt;&lt;/citation&gt;</w:instrText>
        </w:r>
        <w:r w:rsidR="00E96483" w:rsidRPr="00E86E69">
          <w:rPr>
            <w:rFonts w:ascii="Times New Roman" w:hAnsi="Times New Roman" w:cs="Times New Roman"/>
            <w:lang w:val="en-GB"/>
          </w:rPr>
          <w:fldChar w:fldCharType="separate"/>
        </w:r>
        <w:r w:rsidR="00E96483" w:rsidRPr="00E20AC5">
          <w:rPr>
            <w:rFonts w:ascii="Times New Roman" w:hAnsi="Times New Roman" w:cs="Times New Roman"/>
            <w:lang w:val="en-US"/>
          </w:rPr>
          <w:t>(Bartsch et al., 2016)</w:t>
        </w:r>
        <w:r w:rsidR="00E96483" w:rsidRPr="00E86E69">
          <w:rPr>
            <w:rFonts w:ascii="Times New Roman" w:hAnsi="Times New Roman" w:cs="Times New Roman"/>
            <w:lang w:val="en-GB"/>
          </w:rPr>
          <w:fldChar w:fldCharType="end"/>
        </w:r>
      </w:ins>
      <w:r w:rsidR="00D03D48" w:rsidRPr="00E86E69">
        <w:rPr>
          <w:rFonts w:ascii="Times New Roman" w:hAnsi="Times New Roman" w:cs="Times New Roman"/>
          <w:lang w:val="en-GB"/>
        </w:rPr>
        <w:t xml:space="preserve">. The site where the observatory has been </w:t>
      </w:r>
      <w:r w:rsidR="005873B8" w:rsidRPr="00E86E69">
        <w:rPr>
          <w:rFonts w:ascii="Times New Roman" w:hAnsi="Times New Roman" w:cs="Times New Roman"/>
          <w:lang w:val="en-GB"/>
        </w:rPr>
        <w:t>set up</w:t>
      </w:r>
      <w:r w:rsidR="00D03D48" w:rsidRPr="00E86E69">
        <w:rPr>
          <w:rFonts w:ascii="Times New Roman" w:hAnsi="Times New Roman" w:cs="Times New Roman"/>
          <w:lang w:val="en-GB"/>
        </w:rPr>
        <w:t xml:space="preserve"> is</w:t>
      </w:r>
      <w:r w:rsidR="00D74CAC" w:rsidRPr="00E86E69">
        <w:rPr>
          <w:rFonts w:ascii="Times New Roman" w:hAnsi="Times New Roman" w:cs="Times New Roman"/>
          <w:lang w:val="en-GB"/>
        </w:rPr>
        <w:t>,</w:t>
      </w:r>
      <w:r w:rsidR="00D03D48" w:rsidRPr="00E86E69">
        <w:rPr>
          <w:rFonts w:ascii="Times New Roman" w:hAnsi="Times New Roman" w:cs="Times New Roman"/>
          <w:lang w:val="en-GB"/>
        </w:rPr>
        <w:t xml:space="preserve"> therefore</w:t>
      </w:r>
      <w:r w:rsidR="00D74CAC" w:rsidRPr="00E86E69">
        <w:rPr>
          <w:rFonts w:ascii="Times New Roman" w:hAnsi="Times New Roman" w:cs="Times New Roman"/>
          <w:lang w:val="en-GB"/>
        </w:rPr>
        <w:t>,</w:t>
      </w:r>
      <w:r w:rsidR="00D03D48" w:rsidRPr="00E86E69">
        <w:rPr>
          <w:rFonts w:ascii="Times New Roman" w:hAnsi="Times New Roman" w:cs="Times New Roman"/>
          <w:lang w:val="en-GB"/>
        </w:rPr>
        <w:t xml:space="preserve"> characteristic for the fjord habitat and provides a highly diverse habitat with a steep wall completely covered with large macroalgae followed by a sandy </w:t>
      </w:r>
      <w:r w:rsidR="00D03D48" w:rsidRPr="00E86E69">
        <w:rPr>
          <w:rFonts w:ascii="Times New Roman" w:hAnsi="Times New Roman" w:cs="Times New Roman"/>
          <w:lang w:val="en-GB"/>
        </w:rPr>
        <w:lastRenderedPageBreak/>
        <w:t>to muddy slope</w:t>
      </w:r>
      <w:r w:rsidR="00D74CAC" w:rsidRPr="00E86E69">
        <w:rPr>
          <w:rFonts w:ascii="Times New Roman" w:hAnsi="Times New Roman" w:cs="Times New Roman"/>
          <w:lang w:val="en-GB"/>
        </w:rPr>
        <w:t xml:space="preserve"> that</w:t>
      </w:r>
      <w:r w:rsidR="00D03D48" w:rsidRPr="00E86E69">
        <w:rPr>
          <w:rFonts w:ascii="Times New Roman" w:hAnsi="Times New Roman" w:cs="Times New Roman"/>
          <w:lang w:val="en-GB"/>
        </w:rPr>
        <w:t xml:space="preserve"> begin</w:t>
      </w:r>
      <w:r w:rsidR="00D74CAC" w:rsidRPr="00E86E69">
        <w:rPr>
          <w:rFonts w:ascii="Times New Roman" w:hAnsi="Times New Roman" w:cs="Times New Roman"/>
          <w:lang w:val="en-GB"/>
        </w:rPr>
        <w:t>s at</w:t>
      </w:r>
      <w:r w:rsidR="00D03D48" w:rsidRPr="00E86E69">
        <w:rPr>
          <w:rFonts w:ascii="Times New Roman" w:hAnsi="Times New Roman" w:cs="Times New Roman"/>
          <w:lang w:val="en-GB"/>
        </w:rPr>
        <w:t xml:space="preserve"> </w:t>
      </w:r>
      <w:r w:rsidR="00F5539E" w:rsidRPr="00E86E69">
        <w:rPr>
          <w:rFonts w:ascii="Times New Roman" w:hAnsi="Times New Roman" w:cs="Times New Roman"/>
          <w:lang w:val="en-GB"/>
        </w:rPr>
        <w:t xml:space="preserve">approximately </w:t>
      </w:r>
      <w:r w:rsidR="00D03D48" w:rsidRPr="00E86E69">
        <w:rPr>
          <w:rFonts w:ascii="Times New Roman" w:hAnsi="Times New Roman" w:cs="Times New Roman"/>
          <w:lang w:val="en-GB"/>
        </w:rPr>
        <w:t xml:space="preserve">11 m water depth at the base station of the observatory. </w:t>
      </w:r>
      <w:r w:rsidR="00CB1AA3" w:rsidRPr="00E86E69">
        <w:rPr>
          <w:rFonts w:ascii="Times New Roman" w:hAnsi="Times New Roman" w:cs="Times New Roman"/>
          <w:lang w:val="en-GB"/>
        </w:rPr>
        <w:t xml:space="preserve">The five depth layers </w:t>
      </w:r>
      <w:r w:rsidR="004B0119" w:rsidRPr="00E86E69">
        <w:rPr>
          <w:rFonts w:ascii="Times New Roman" w:hAnsi="Times New Roman" w:cs="Times New Roman"/>
          <w:lang w:val="en-GB"/>
        </w:rPr>
        <w:t xml:space="preserve">covered by the stereo-optical camera system </w:t>
      </w:r>
      <w:r w:rsidR="00CB1AA3" w:rsidRPr="00E86E69">
        <w:rPr>
          <w:rFonts w:ascii="Times New Roman" w:hAnsi="Times New Roman" w:cs="Times New Roman"/>
          <w:lang w:val="en-GB"/>
        </w:rPr>
        <w:t>cover</w:t>
      </w:r>
      <w:del w:id="158" w:author="P. Fischer" w:date="2017-01-09T17:16:00Z">
        <w:r w:rsidR="00CB1AA3" w:rsidRPr="00E86E69" w:rsidDel="00C64F6C">
          <w:rPr>
            <w:rFonts w:ascii="Times New Roman" w:hAnsi="Times New Roman" w:cs="Times New Roman"/>
            <w:lang w:val="en-GB"/>
          </w:rPr>
          <w:delText>ed</w:delText>
        </w:r>
      </w:del>
      <w:r w:rsidR="00CB1AA3" w:rsidRPr="00E86E69">
        <w:rPr>
          <w:rFonts w:ascii="Times New Roman" w:hAnsi="Times New Roman" w:cs="Times New Roman"/>
          <w:lang w:val="en-GB"/>
        </w:rPr>
        <w:t xml:space="preserve"> </w:t>
      </w:r>
      <w:r w:rsidR="004B0119" w:rsidRPr="00E86E69">
        <w:rPr>
          <w:rFonts w:ascii="Times New Roman" w:hAnsi="Times New Roman" w:cs="Times New Roman"/>
          <w:lang w:val="en-GB"/>
        </w:rPr>
        <w:t xml:space="preserve">the typical vertical gradient of a littoral habitat </w:t>
      </w:r>
      <w:r w:rsidR="00053619" w:rsidRPr="00E86E69">
        <w:rPr>
          <w:rFonts w:ascii="Times New Roman" w:hAnsi="Times New Roman" w:cs="Times New Roman"/>
          <w:lang w:val="en-GB"/>
        </w:rPr>
        <w:t xml:space="preserve">with </w:t>
      </w:r>
      <w:r w:rsidR="004B0119" w:rsidRPr="00E86E69">
        <w:rPr>
          <w:rFonts w:ascii="Times New Roman" w:hAnsi="Times New Roman" w:cs="Times New Roman"/>
          <w:lang w:val="en-GB"/>
        </w:rPr>
        <w:t>a surface near pelagic habitat (dep</w:t>
      </w:r>
      <w:r w:rsidR="00481C3B" w:rsidRPr="00E86E69">
        <w:rPr>
          <w:rFonts w:ascii="Times New Roman" w:hAnsi="Times New Roman" w:cs="Times New Roman"/>
          <w:lang w:val="en-GB"/>
        </w:rPr>
        <w:t>t</w:t>
      </w:r>
      <w:r w:rsidR="008451CD" w:rsidRPr="00E86E69">
        <w:rPr>
          <w:rFonts w:ascii="Times New Roman" w:hAnsi="Times New Roman" w:cs="Times New Roman"/>
          <w:lang w:val="en-GB"/>
        </w:rPr>
        <w:t>h range 0-2 water depth (Fig. 3</w:t>
      </w:r>
      <w:r w:rsidR="004B0119" w:rsidRPr="00E86E69">
        <w:rPr>
          <w:rFonts w:ascii="Times New Roman" w:hAnsi="Times New Roman" w:cs="Times New Roman"/>
          <w:lang w:val="en-GB"/>
        </w:rPr>
        <w:t xml:space="preserve">a), a typical </w:t>
      </w:r>
      <w:r w:rsidRPr="00E86E69">
        <w:rPr>
          <w:rFonts w:ascii="Times New Roman" w:hAnsi="Times New Roman" w:cs="Times New Roman"/>
          <w:noProof/>
          <w:lang w:eastAsia="de-DE"/>
        </w:rPr>
        <mc:AlternateContent>
          <mc:Choice Requires="wps">
            <w:drawing>
              <wp:anchor distT="0" distB="0" distL="114300" distR="114300" simplePos="0" relativeHeight="251681792" behindDoc="0" locked="0" layoutInCell="1" allowOverlap="1" wp14:anchorId="5613511B" wp14:editId="3E1B6B73">
                <wp:simplePos x="0" y="0"/>
                <wp:positionH relativeFrom="column">
                  <wp:posOffset>5083175</wp:posOffset>
                </wp:positionH>
                <wp:positionV relativeFrom="paragraph">
                  <wp:posOffset>3810</wp:posOffset>
                </wp:positionV>
                <wp:extent cx="459740" cy="462280"/>
                <wp:effectExtent l="0" t="0" r="0" b="0"/>
                <wp:wrapSquare wrapText="bothSides"/>
                <wp:docPr id="37" name="Textfeld 37"/>
                <wp:cNvGraphicFramePr/>
                <a:graphic xmlns:a="http://schemas.openxmlformats.org/drawingml/2006/main">
                  <a:graphicData uri="http://schemas.microsoft.com/office/word/2010/wordprocessingShape">
                    <wps:wsp>
                      <wps:cNvSpPr txBox="1"/>
                      <wps:spPr>
                        <a:xfrm>
                          <a:off x="0" y="0"/>
                          <a:ext cx="459740" cy="4622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4FB8B59" w14:textId="77777777" w:rsidR="00FB1683" w:rsidRPr="008B1F0A" w:rsidRDefault="00FB1683" w:rsidP="008B1F0A">
                            <w:pPr>
                              <w:rPr>
                                <w:color w:val="FFFFFF" w:themeColor="background1"/>
                                <w:sz w:val="44"/>
                                <w:szCs w:val="44"/>
                              </w:rPr>
                            </w:pPr>
                            <w:r>
                              <w:rPr>
                                <w:color w:val="FFFFFF" w:themeColor="background1"/>
                                <w:sz w:val="44"/>
                                <w:szCs w:val="44"/>
                              </w:rPr>
                              <w:t>c</w:t>
                            </w:r>
                            <w:r>
                              <w:rPr>
                                <w:noProof/>
                                <w:lang w:eastAsia="de-DE"/>
                              </w:rPr>
                              <w:drawing>
                                <wp:inline distT="0" distB="0" distL="0" distR="0" wp14:anchorId="7EE28C19" wp14:editId="54259D4E">
                                  <wp:extent cx="276860" cy="302895"/>
                                  <wp:effectExtent l="0" t="0" r="0" b="0"/>
                                  <wp:docPr id="18" name="Bild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6860" cy="30289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13511B" id="Textfeld 37" o:spid="_x0000_s1028" type="#_x0000_t202" style="position:absolute;margin-left:400.25pt;margin-top:.3pt;width:36.2pt;height:36.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" filled="f" stroked="f">
                <v:textbox>
                  <w:txbxContent>
                    <w:p w14:paraId="74FB8B59" w14:textId="77777777" w:rsidR="00FB1683" w:rsidRPr="008B1F0A" w:rsidRDefault="00FB1683" w:rsidP="008B1F0A">
                      <w:pPr>
                        <w:rPr>
                          <w:color w:val="FFFFFF" w:themeColor="background1"/>
                          <w:sz w:val="44"/>
                          <w:szCs w:val="44"/>
                        </w:rPr>
                      </w:pPr>
                      <w:r>
                        <w:rPr>
                          <w:color w:val="FFFFFF" w:themeColor="background1"/>
                          <w:sz w:val="44"/>
                          <w:szCs w:val="44"/>
                        </w:rPr>
                        <w:t>c</w:t>
                      </w:r>
                      <w:r>
                        <w:rPr>
                          <w:noProof/>
                          <w:lang w:val="en-GB" w:eastAsia="en-GB"/>
                        </w:rPr>
                        <w:drawing>
                          <wp:inline distT="0" distB="0" distL="0" distR="0" wp14:anchorId="7EE28C19" wp14:editId="54259D4E">
                            <wp:extent cx="276860" cy="302895"/>
                            <wp:effectExtent l="0" t="0" r="0" b="0"/>
                            <wp:docPr id="18" name="Bild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6860" cy="302895"/>
                                    </a:xfrm>
                                    <a:prstGeom prst="rect">
                                      <a:avLst/>
                                    </a:prstGeom>
                                  </pic:spPr>
                                </pic:pic>
                              </a:graphicData>
                            </a:graphic>
                          </wp:inline>
                        </w:drawing>
                      </w:r>
                    </w:p>
                  </w:txbxContent>
                </v:textbox>
                <w10:wrap type="square"/>
              </v:shape>
            </w:pict>
          </mc:Fallback>
        </mc:AlternateContent>
      </w:r>
      <w:proofErr w:type="spellStart"/>
      <w:r w:rsidR="004B0119" w:rsidRPr="00E86E69">
        <w:rPr>
          <w:rFonts w:ascii="Times New Roman" w:hAnsi="Times New Roman" w:cs="Times New Roman"/>
          <w:lang w:val="en-GB"/>
        </w:rPr>
        <w:t>lit</w:t>
      </w:r>
      <w:ins w:id="159" w:author="P. Fischer" w:date="2017-01-09T17:16:00Z">
        <w:r w:rsidR="00C64F6C">
          <w:rPr>
            <w:rFonts w:ascii="Times New Roman" w:hAnsi="Times New Roman" w:cs="Times New Roman"/>
            <w:lang w:val="en-GB"/>
          </w:rPr>
          <w:t>h</w:t>
        </w:r>
      </w:ins>
      <w:r w:rsidR="004B0119" w:rsidRPr="00E86E69">
        <w:rPr>
          <w:rFonts w:ascii="Times New Roman" w:hAnsi="Times New Roman" w:cs="Times New Roman"/>
          <w:lang w:val="en-GB"/>
        </w:rPr>
        <w:t>o</w:t>
      </w:r>
      <w:proofErr w:type="spellEnd"/>
      <w:r w:rsidR="004B0119" w:rsidRPr="00E86E69">
        <w:rPr>
          <w:rFonts w:ascii="Times New Roman" w:hAnsi="Times New Roman" w:cs="Times New Roman"/>
          <w:lang w:val="en-GB"/>
        </w:rPr>
        <w:t xml:space="preserve">-pelagic habitat close to the </w:t>
      </w:r>
      <w:r w:rsidRPr="00E86E69">
        <w:rPr>
          <w:rFonts w:ascii="Times New Roman" w:hAnsi="Times New Roman" w:cs="Times New Roman"/>
          <w:lang w:val="en-GB"/>
        </w:rPr>
        <w:t xml:space="preserve">upper edge of the </w:t>
      </w:r>
      <w:r w:rsidR="004B0119" w:rsidRPr="00E86E69">
        <w:rPr>
          <w:rFonts w:ascii="Times New Roman" w:hAnsi="Times New Roman" w:cs="Times New Roman"/>
          <w:lang w:val="en-GB"/>
        </w:rPr>
        <w:t>drop off (2-</w:t>
      </w:r>
      <w:r w:rsidR="008451CD" w:rsidRPr="00E86E69">
        <w:rPr>
          <w:rFonts w:ascii="Times New Roman" w:hAnsi="Times New Roman" w:cs="Times New Roman"/>
          <w:lang w:val="en-GB"/>
        </w:rPr>
        <w:t>4</w:t>
      </w:r>
      <w:r w:rsidR="009D3522" w:rsidRPr="00E86E69">
        <w:rPr>
          <w:rFonts w:ascii="Times New Roman" w:hAnsi="Times New Roman" w:cs="Times New Roman"/>
          <w:lang w:val="en-GB"/>
        </w:rPr>
        <w:t xml:space="preserve"> </w:t>
      </w:r>
      <w:r w:rsidR="008451CD" w:rsidRPr="00E86E69">
        <w:rPr>
          <w:rFonts w:ascii="Times New Roman" w:hAnsi="Times New Roman" w:cs="Times New Roman"/>
          <w:lang w:val="en-GB"/>
        </w:rPr>
        <w:t>m water depth (Fig. 3</w:t>
      </w:r>
      <w:r w:rsidRPr="00E86E69">
        <w:rPr>
          <w:rFonts w:ascii="Times New Roman" w:hAnsi="Times New Roman" w:cs="Times New Roman"/>
          <w:lang w:val="en-GB"/>
        </w:rPr>
        <w:t>b), the upper drop off edge between 4 and 6</w:t>
      </w:r>
      <w:r w:rsidR="009D3522" w:rsidRPr="00E86E69">
        <w:rPr>
          <w:rFonts w:ascii="Times New Roman" w:hAnsi="Times New Roman" w:cs="Times New Roman"/>
          <w:lang w:val="en-GB"/>
        </w:rPr>
        <w:t xml:space="preserve"> </w:t>
      </w:r>
      <w:r w:rsidRPr="00E86E69">
        <w:rPr>
          <w:rFonts w:ascii="Times New Roman" w:hAnsi="Times New Roman" w:cs="Times New Roman"/>
          <w:lang w:val="en-GB"/>
        </w:rPr>
        <w:t>m water depth) with dense horizontal and vert</w:t>
      </w:r>
      <w:r w:rsidR="008451CD" w:rsidRPr="00E86E69">
        <w:rPr>
          <w:rFonts w:ascii="Times New Roman" w:hAnsi="Times New Roman" w:cs="Times New Roman"/>
          <w:lang w:val="en-GB"/>
        </w:rPr>
        <w:t xml:space="preserve">ical </w:t>
      </w:r>
      <w:proofErr w:type="spellStart"/>
      <w:r w:rsidR="008451CD" w:rsidRPr="00E86E69">
        <w:rPr>
          <w:rFonts w:ascii="Times New Roman" w:hAnsi="Times New Roman" w:cs="Times New Roman"/>
          <w:lang w:val="en-GB"/>
        </w:rPr>
        <w:t>macrophyte</w:t>
      </w:r>
      <w:proofErr w:type="spellEnd"/>
      <w:r w:rsidR="008451CD" w:rsidRPr="00E86E69">
        <w:rPr>
          <w:rFonts w:ascii="Times New Roman" w:hAnsi="Times New Roman" w:cs="Times New Roman"/>
          <w:lang w:val="en-GB"/>
        </w:rPr>
        <w:t xml:space="preserve"> cover</w:t>
      </w:r>
      <w:ins w:id="160" w:author="P. Fischer" w:date="2017-01-09T17:16:00Z">
        <w:r w:rsidR="00C64F6C">
          <w:rPr>
            <w:rFonts w:ascii="Times New Roman" w:hAnsi="Times New Roman" w:cs="Times New Roman"/>
            <w:lang w:val="en-GB"/>
          </w:rPr>
          <w:t>age</w:t>
        </w:r>
      </w:ins>
      <w:del w:id="161" w:author="P. Fischer" w:date="2017-01-09T17:14:00Z">
        <w:r w:rsidR="008451CD" w:rsidRPr="00E86E69" w:rsidDel="006D2C7B">
          <w:rPr>
            <w:rFonts w:ascii="Times New Roman" w:hAnsi="Times New Roman" w:cs="Times New Roman"/>
            <w:lang w:val="en-GB"/>
          </w:rPr>
          <w:delText>age</w:delText>
        </w:r>
      </w:del>
      <w:r w:rsidR="008451CD" w:rsidRPr="00E86E69">
        <w:rPr>
          <w:rFonts w:ascii="Times New Roman" w:hAnsi="Times New Roman" w:cs="Times New Roman"/>
          <w:lang w:val="en-GB"/>
        </w:rPr>
        <w:t xml:space="preserve"> (Fig. 3</w:t>
      </w:r>
      <w:r w:rsidRPr="00E86E69">
        <w:rPr>
          <w:rFonts w:ascii="Times New Roman" w:hAnsi="Times New Roman" w:cs="Times New Roman"/>
          <w:lang w:val="en-GB"/>
        </w:rPr>
        <w:t xml:space="preserve">c), the </w:t>
      </w:r>
      <w:r w:rsidR="00053619" w:rsidRPr="00E86E69">
        <w:rPr>
          <w:rFonts w:ascii="Times New Roman" w:hAnsi="Times New Roman" w:cs="Times New Roman"/>
          <w:noProof/>
          <w:lang w:eastAsia="de-DE"/>
        </w:rPr>
        <mc:AlternateContent>
          <mc:Choice Requires="wps">
            <w:drawing>
              <wp:anchor distT="0" distB="0" distL="114300" distR="114300" simplePos="0" relativeHeight="251683840" behindDoc="0" locked="0" layoutInCell="1" allowOverlap="1" wp14:anchorId="3CF5F12C" wp14:editId="4231E905">
                <wp:simplePos x="0" y="0"/>
                <wp:positionH relativeFrom="column">
                  <wp:posOffset>5083175</wp:posOffset>
                </wp:positionH>
                <wp:positionV relativeFrom="paragraph">
                  <wp:posOffset>1715135</wp:posOffset>
                </wp:positionV>
                <wp:extent cx="459740" cy="462280"/>
                <wp:effectExtent l="0" t="0" r="0" b="0"/>
                <wp:wrapSquare wrapText="bothSides"/>
                <wp:docPr id="39" name="Textfeld 39"/>
                <wp:cNvGraphicFramePr/>
                <a:graphic xmlns:a="http://schemas.openxmlformats.org/drawingml/2006/main">
                  <a:graphicData uri="http://schemas.microsoft.com/office/word/2010/wordprocessingShape">
                    <wps:wsp>
                      <wps:cNvSpPr txBox="1"/>
                      <wps:spPr>
                        <a:xfrm>
                          <a:off x="0" y="0"/>
                          <a:ext cx="459740" cy="4622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E5114A4" w14:textId="77777777" w:rsidR="00FB1683" w:rsidRPr="008B1F0A" w:rsidRDefault="00FB1683" w:rsidP="008B1F0A">
                            <w:pPr>
                              <w:rPr>
                                <w:color w:val="FFFFFF" w:themeColor="background1"/>
                                <w:sz w:val="44"/>
                                <w:szCs w:val="44"/>
                              </w:rPr>
                            </w:pPr>
                            <w:r>
                              <w:rPr>
                                <w:color w:val="FFFFFF" w:themeColor="background1"/>
                                <w:sz w:val="44"/>
                                <w:szCs w:val="44"/>
                              </w:rPr>
                              <w:t>d</w:t>
                            </w:r>
                            <w:r>
                              <w:rPr>
                                <w:noProof/>
                                <w:lang w:eastAsia="de-DE"/>
                              </w:rPr>
                              <w:drawing>
                                <wp:inline distT="0" distB="0" distL="0" distR="0" wp14:anchorId="4210ADDA" wp14:editId="14EA48FC">
                                  <wp:extent cx="276860" cy="302895"/>
                                  <wp:effectExtent l="0" t="0" r="0" b="0"/>
                                  <wp:docPr id="20" name="Bild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6860" cy="30289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F5F12C" id="Textfeld 39" o:spid="_x0000_s1029" type="#_x0000_t202" style="position:absolute;margin-left:400.25pt;margin-top:135.05pt;width:36.2pt;height:36.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" filled="f" stroked="f">
                <v:textbox>
                  <w:txbxContent>
                    <w:p w14:paraId="1E5114A4" w14:textId="77777777" w:rsidR="00FB1683" w:rsidRPr="008B1F0A" w:rsidRDefault="00FB1683" w:rsidP="008B1F0A">
                      <w:pPr>
                        <w:rPr>
                          <w:color w:val="FFFFFF" w:themeColor="background1"/>
                          <w:sz w:val="44"/>
                          <w:szCs w:val="44"/>
                        </w:rPr>
                      </w:pPr>
                      <w:r>
                        <w:rPr>
                          <w:color w:val="FFFFFF" w:themeColor="background1"/>
                          <w:sz w:val="44"/>
                          <w:szCs w:val="44"/>
                        </w:rPr>
                        <w:t>d</w:t>
                      </w:r>
                      <w:r>
                        <w:rPr>
                          <w:noProof/>
                          <w:lang w:val="en-GB" w:eastAsia="en-GB"/>
                        </w:rPr>
                        <w:drawing>
                          <wp:inline distT="0" distB="0" distL="0" distR="0" wp14:anchorId="4210ADDA" wp14:editId="14EA48FC">
                            <wp:extent cx="276860" cy="302895"/>
                            <wp:effectExtent l="0" t="0" r="0" b="0"/>
                            <wp:docPr id="20" name="Bild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6860" cy="302895"/>
                                    </a:xfrm>
                                    <a:prstGeom prst="rect">
                                      <a:avLst/>
                                    </a:prstGeom>
                                  </pic:spPr>
                                </pic:pic>
                              </a:graphicData>
                            </a:graphic>
                          </wp:inline>
                        </w:drawing>
                      </w:r>
                    </w:p>
                  </w:txbxContent>
                </v:textbox>
                <w10:wrap type="square"/>
              </v:shape>
            </w:pict>
          </mc:Fallback>
        </mc:AlternateContent>
      </w:r>
      <w:r w:rsidRPr="00E86E69">
        <w:rPr>
          <w:rFonts w:ascii="Times New Roman" w:hAnsi="Times New Roman" w:cs="Times New Roman"/>
          <w:lang w:val="en-GB"/>
        </w:rPr>
        <w:t>vertical wall of the drop off</w:t>
      </w:r>
      <w:r w:rsidR="00053619" w:rsidRPr="00E86E69">
        <w:rPr>
          <w:rFonts w:ascii="Times New Roman" w:hAnsi="Times New Roman" w:cs="Times New Roman"/>
          <w:lang w:val="en-GB"/>
        </w:rPr>
        <w:t xml:space="preserve"> with overhanging structures and grotto like cr</w:t>
      </w:r>
      <w:r w:rsidR="008451CD" w:rsidRPr="00E86E69">
        <w:rPr>
          <w:rFonts w:ascii="Times New Roman" w:hAnsi="Times New Roman" w:cs="Times New Roman"/>
          <w:lang w:val="en-GB"/>
        </w:rPr>
        <w:t>evices (water depth 6-8</w:t>
      </w:r>
      <w:r w:rsidR="009D3522" w:rsidRPr="00E86E69">
        <w:rPr>
          <w:rFonts w:ascii="Times New Roman" w:hAnsi="Times New Roman" w:cs="Times New Roman"/>
          <w:lang w:val="en-GB"/>
        </w:rPr>
        <w:t xml:space="preserve"> </w:t>
      </w:r>
      <w:r w:rsidR="008451CD" w:rsidRPr="00E86E69">
        <w:rPr>
          <w:rFonts w:ascii="Times New Roman" w:hAnsi="Times New Roman" w:cs="Times New Roman"/>
          <w:lang w:val="en-GB"/>
        </w:rPr>
        <w:t>m, Fig. 3d</w:t>
      </w:r>
      <w:r w:rsidR="00053619" w:rsidRPr="00E86E69">
        <w:rPr>
          <w:rFonts w:ascii="Times New Roman" w:hAnsi="Times New Roman" w:cs="Times New Roman"/>
          <w:lang w:val="en-GB"/>
        </w:rPr>
        <w:t>) and</w:t>
      </w:r>
      <w:r w:rsidR="00D74CAC" w:rsidRPr="00E86E69">
        <w:rPr>
          <w:rFonts w:ascii="Times New Roman" w:hAnsi="Times New Roman" w:cs="Times New Roman"/>
          <w:lang w:val="en-GB"/>
        </w:rPr>
        <w:t>,</w:t>
      </w:r>
      <w:r w:rsidR="00053619" w:rsidRPr="00E86E69">
        <w:rPr>
          <w:rFonts w:ascii="Times New Roman" w:hAnsi="Times New Roman" w:cs="Times New Roman"/>
          <w:lang w:val="en-GB"/>
        </w:rPr>
        <w:t xml:space="preserve"> finally</w:t>
      </w:r>
      <w:r w:rsidR="00D74CAC" w:rsidRPr="00E86E69">
        <w:rPr>
          <w:rFonts w:ascii="Times New Roman" w:hAnsi="Times New Roman" w:cs="Times New Roman"/>
          <w:lang w:val="en-GB"/>
        </w:rPr>
        <w:t>,</w:t>
      </w:r>
      <w:r w:rsidR="00053619" w:rsidRPr="00E86E69">
        <w:rPr>
          <w:rFonts w:ascii="Times New Roman" w:hAnsi="Times New Roman" w:cs="Times New Roman"/>
          <w:lang w:val="en-GB"/>
        </w:rPr>
        <w:t xml:space="preserve"> the lower edge of the drop off where the wall goes over in the </w:t>
      </w:r>
      <w:r w:rsidR="005873B8" w:rsidRPr="00E86E69">
        <w:rPr>
          <w:rFonts w:ascii="Times New Roman" w:hAnsi="Times New Roman" w:cs="Times New Roman"/>
          <w:lang w:val="en-GB"/>
        </w:rPr>
        <w:t xml:space="preserve">typical benthic habitat with a gentle slope formed by </w:t>
      </w:r>
      <w:r w:rsidR="00CB1AA3" w:rsidRPr="00E86E69">
        <w:rPr>
          <w:rFonts w:ascii="Times New Roman" w:hAnsi="Times New Roman" w:cs="Times New Roman"/>
          <w:lang w:val="en-GB"/>
        </w:rPr>
        <w:t xml:space="preserve">sand and mud </w:t>
      </w:r>
      <w:r w:rsidR="00053619" w:rsidRPr="00E86E69">
        <w:rPr>
          <w:rFonts w:ascii="Times New Roman" w:hAnsi="Times New Roman" w:cs="Times New Roman"/>
          <w:lang w:val="en-GB"/>
        </w:rPr>
        <w:t xml:space="preserve">in a </w:t>
      </w:r>
      <w:r w:rsidR="00CB1AA3" w:rsidRPr="00E86E69">
        <w:rPr>
          <w:rFonts w:ascii="Times New Roman" w:hAnsi="Times New Roman" w:cs="Times New Roman"/>
          <w:lang w:val="en-GB"/>
        </w:rPr>
        <w:t>de</w:t>
      </w:r>
      <w:ins w:id="162" w:author="P. Fischer" w:date="2017-01-09T17:17:00Z">
        <w:r w:rsidR="00C64F6C">
          <w:rPr>
            <w:rFonts w:ascii="Times New Roman" w:hAnsi="Times New Roman" w:cs="Times New Roman"/>
            <w:lang w:val="en-GB"/>
          </w:rPr>
          <w:t>pth</w:t>
        </w:r>
      </w:ins>
      <w:del w:id="163" w:author="P. Fischer" w:date="2017-01-09T17:17:00Z">
        <w:r w:rsidR="00D74CAC" w:rsidRPr="00E86E69" w:rsidDel="00C64F6C">
          <w:rPr>
            <w:rFonts w:ascii="Times New Roman" w:hAnsi="Times New Roman" w:cs="Times New Roman"/>
            <w:lang w:val="en-GB"/>
          </w:rPr>
          <w:delText>e</w:delText>
        </w:r>
        <w:r w:rsidR="00CB1AA3" w:rsidRPr="00E86E69" w:rsidDel="00C64F6C">
          <w:rPr>
            <w:rFonts w:ascii="Times New Roman" w:hAnsi="Times New Roman" w:cs="Times New Roman"/>
            <w:lang w:val="en-GB"/>
          </w:rPr>
          <w:delText>p</w:delText>
        </w:r>
      </w:del>
      <w:r w:rsidR="00CB1AA3" w:rsidRPr="00E86E69">
        <w:rPr>
          <w:rFonts w:ascii="Times New Roman" w:hAnsi="Times New Roman" w:cs="Times New Roman"/>
          <w:lang w:val="en-GB"/>
        </w:rPr>
        <w:t xml:space="preserve"> </w:t>
      </w:r>
      <w:r w:rsidR="00A22322" w:rsidRPr="00E86E69">
        <w:rPr>
          <w:rFonts w:ascii="Times New Roman" w:hAnsi="Times New Roman" w:cs="Times New Roman"/>
          <w:lang w:val="en-GB"/>
        </w:rPr>
        <w:t xml:space="preserve">of around 11 meters, decreasing further towards North to the </w:t>
      </w:r>
      <w:proofErr w:type="spellStart"/>
      <w:r w:rsidR="00A22322" w:rsidRPr="00E86E69">
        <w:rPr>
          <w:rFonts w:ascii="Times New Roman" w:hAnsi="Times New Roman" w:cs="Times New Roman"/>
          <w:lang w:val="en-GB"/>
        </w:rPr>
        <w:t>center</w:t>
      </w:r>
      <w:proofErr w:type="spellEnd"/>
      <w:r w:rsidR="00A22322" w:rsidRPr="00E86E69">
        <w:rPr>
          <w:rFonts w:ascii="Times New Roman" w:hAnsi="Times New Roman" w:cs="Times New Roman"/>
          <w:lang w:val="en-GB"/>
        </w:rPr>
        <w:t xml:space="preserve"> of the fjord (</w:t>
      </w:r>
      <w:r w:rsidR="008451CD" w:rsidRPr="00E86E69">
        <w:rPr>
          <w:rFonts w:ascii="Times New Roman" w:hAnsi="Times New Roman" w:cs="Times New Roman"/>
          <w:lang w:val="en-GB"/>
        </w:rPr>
        <w:t>Fig. 3</w:t>
      </w:r>
      <w:r w:rsidR="00053619" w:rsidRPr="00E86E69">
        <w:rPr>
          <w:rFonts w:ascii="Times New Roman" w:hAnsi="Times New Roman" w:cs="Times New Roman"/>
          <w:lang w:val="en-GB"/>
        </w:rPr>
        <w:t>e</w:t>
      </w:r>
      <w:r w:rsidR="00CB1AA3" w:rsidRPr="00E86E69">
        <w:rPr>
          <w:rFonts w:ascii="Times New Roman" w:hAnsi="Times New Roman" w:cs="Times New Roman"/>
          <w:lang w:val="en-GB"/>
        </w:rPr>
        <w:t>)</w:t>
      </w:r>
      <w:r w:rsidR="00053619" w:rsidRPr="00E86E69">
        <w:rPr>
          <w:rFonts w:ascii="Times New Roman" w:hAnsi="Times New Roman" w:cs="Times New Roman"/>
          <w:lang w:val="en-GB"/>
        </w:rPr>
        <w:t>.</w:t>
      </w:r>
      <w:r w:rsidR="00CC2971" w:rsidRPr="00E86E69">
        <w:rPr>
          <w:rFonts w:ascii="Times New Roman" w:hAnsi="Times New Roman" w:cs="Times New Roman"/>
          <w:lang w:val="en-GB"/>
        </w:rPr>
        <w:t xml:space="preserve"> </w:t>
      </w:r>
    </w:p>
    <w:p w14:paraId="3338C251" w14:textId="77777777" w:rsidR="005712E2" w:rsidRPr="00E86E69" w:rsidRDefault="00CC2971"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 xml:space="preserve">The observatory </w:t>
      </w:r>
      <w:r w:rsidR="00585EE9" w:rsidRPr="00E86E69">
        <w:rPr>
          <w:rFonts w:ascii="Times New Roman" w:hAnsi="Times New Roman" w:cs="Times New Roman"/>
          <w:lang w:val="en-GB"/>
        </w:rPr>
        <w:t>technology allow</w:t>
      </w:r>
      <w:ins w:id="164" w:author="P. Fischer" w:date="2017-01-09T17:17:00Z">
        <w:r w:rsidR="00C64F6C">
          <w:rPr>
            <w:rFonts w:ascii="Times New Roman" w:hAnsi="Times New Roman" w:cs="Times New Roman"/>
            <w:lang w:val="en-GB"/>
          </w:rPr>
          <w:t>s</w:t>
        </w:r>
      </w:ins>
      <w:del w:id="165" w:author="P. Fischer" w:date="2017-01-09T17:17:00Z">
        <w:r w:rsidR="00585EE9" w:rsidRPr="00E86E69" w:rsidDel="00C64F6C">
          <w:rPr>
            <w:rFonts w:ascii="Times New Roman" w:hAnsi="Times New Roman" w:cs="Times New Roman"/>
            <w:lang w:val="en-GB"/>
          </w:rPr>
          <w:delText>ed</w:delText>
        </w:r>
      </w:del>
      <w:r w:rsidR="004D4414" w:rsidRPr="00E86E69">
        <w:rPr>
          <w:rFonts w:ascii="Times New Roman" w:hAnsi="Times New Roman" w:cs="Times New Roman"/>
          <w:lang w:val="en-GB"/>
        </w:rPr>
        <w:t xml:space="preserve"> for daily vertical</w:t>
      </w:r>
      <w:r w:rsidR="005873B8" w:rsidRPr="00E86E69">
        <w:rPr>
          <w:rFonts w:ascii="Times New Roman" w:hAnsi="Times New Roman" w:cs="Times New Roman"/>
          <w:lang w:val="en-GB"/>
        </w:rPr>
        <w:t xml:space="preserve"> CTD profile every noon</w:t>
      </w:r>
      <w:r w:rsidR="004D4414" w:rsidRPr="00E86E69">
        <w:rPr>
          <w:rFonts w:ascii="Times New Roman" w:hAnsi="Times New Roman" w:cs="Times New Roman"/>
          <w:lang w:val="en-GB"/>
        </w:rPr>
        <w:t xml:space="preserve"> at </w:t>
      </w:r>
      <w:r w:rsidR="00F5539E" w:rsidRPr="00E86E69">
        <w:rPr>
          <w:rFonts w:ascii="Times New Roman" w:hAnsi="Times New Roman" w:cs="Times New Roman"/>
          <w:lang w:val="en-GB"/>
        </w:rPr>
        <w:t xml:space="preserve">approximately </w:t>
      </w:r>
      <w:r w:rsidR="004D4414" w:rsidRPr="00E86E69">
        <w:rPr>
          <w:rFonts w:ascii="Times New Roman" w:hAnsi="Times New Roman" w:cs="Times New Roman"/>
          <w:lang w:val="en-GB"/>
        </w:rPr>
        <w:t>12:00 hour with a sampling frequency of 1Hz at a constant profiling speed of 1.5</w:t>
      </w:r>
      <w:r w:rsidR="00F5539E" w:rsidRPr="00E86E69">
        <w:rPr>
          <w:rFonts w:ascii="Times New Roman" w:hAnsi="Times New Roman" w:cs="Times New Roman"/>
          <w:lang w:val="en-GB"/>
        </w:rPr>
        <w:t xml:space="preserve"> </w:t>
      </w:r>
      <w:r w:rsidR="004D4414" w:rsidRPr="00E86E69">
        <w:rPr>
          <w:rFonts w:ascii="Times New Roman" w:hAnsi="Times New Roman" w:cs="Times New Roman"/>
          <w:lang w:val="en-GB"/>
        </w:rPr>
        <w:t>m per minute</w:t>
      </w:r>
      <w:r w:rsidR="005873B8" w:rsidRPr="00E86E69">
        <w:rPr>
          <w:rFonts w:ascii="Times New Roman" w:hAnsi="Times New Roman" w:cs="Times New Roman"/>
          <w:lang w:val="en-GB"/>
        </w:rPr>
        <w:t xml:space="preserve"> from </w:t>
      </w:r>
      <w:r w:rsidR="00F5539E" w:rsidRPr="00E86E69">
        <w:rPr>
          <w:rFonts w:ascii="Times New Roman" w:hAnsi="Times New Roman" w:cs="Times New Roman"/>
          <w:lang w:val="en-GB"/>
        </w:rPr>
        <w:t xml:space="preserve">approximately </w:t>
      </w:r>
      <w:r w:rsidR="005873B8" w:rsidRPr="00E86E69">
        <w:rPr>
          <w:rFonts w:ascii="Times New Roman" w:hAnsi="Times New Roman" w:cs="Times New Roman"/>
          <w:lang w:val="en-GB"/>
        </w:rPr>
        <w:t>10 m water depth (depending on the tide) to 1</w:t>
      </w:r>
      <w:r w:rsidR="00D74CAC" w:rsidRPr="00E86E69">
        <w:rPr>
          <w:rFonts w:ascii="Times New Roman" w:hAnsi="Times New Roman" w:cs="Times New Roman"/>
          <w:lang w:val="en-GB"/>
        </w:rPr>
        <w:t xml:space="preserve"> </w:t>
      </w:r>
      <w:r w:rsidR="005873B8" w:rsidRPr="00E86E69">
        <w:rPr>
          <w:rFonts w:ascii="Times New Roman" w:hAnsi="Times New Roman" w:cs="Times New Roman"/>
          <w:lang w:val="en-GB"/>
        </w:rPr>
        <w:t>m below the surface</w:t>
      </w:r>
      <w:r w:rsidR="004D4414" w:rsidRPr="00E86E69">
        <w:rPr>
          <w:rFonts w:ascii="Times New Roman" w:hAnsi="Times New Roman" w:cs="Times New Roman"/>
          <w:lang w:val="en-GB"/>
        </w:rPr>
        <w:t>.</w:t>
      </w:r>
      <w:r w:rsidR="00AF5B95" w:rsidRPr="00E86E69">
        <w:rPr>
          <w:rFonts w:ascii="Times New Roman" w:hAnsi="Times New Roman" w:cs="Times New Roman"/>
          <w:lang w:val="en-GB"/>
        </w:rPr>
        <w:t xml:space="preserve"> </w:t>
      </w:r>
      <w:r w:rsidR="005873B8" w:rsidRPr="00E86E69">
        <w:rPr>
          <w:rFonts w:ascii="Times New Roman" w:hAnsi="Times New Roman" w:cs="Times New Roman"/>
          <w:lang w:val="en-GB"/>
        </w:rPr>
        <w:t>T</w:t>
      </w:r>
      <w:r w:rsidR="00AF5B95" w:rsidRPr="00E86E69">
        <w:rPr>
          <w:rFonts w:ascii="Times New Roman" w:hAnsi="Times New Roman" w:cs="Times New Roman"/>
          <w:lang w:val="en-GB"/>
        </w:rPr>
        <w:t xml:space="preserve">he </w:t>
      </w:r>
      <w:proofErr w:type="spellStart"/>
      <w:r w:rsidR="00AF5B95" w:rsidRPr="00E86E69">
        <w:rPr>
          <w:rFonts w:ascii="Times New Roman" w:hAnsi="Times New Roman" w:cs="Times New Roman"/>
          <w:lang w:val="en-GB"/>
        </w:rPr>
        <w:t>Ferrybox</w:t>
      </w:r>
      <w:proofErr w:type="spellEnd"/>
      <w:r w:rsidR="005873B8" w:rsidRPr="00E86E69">
        <w:rPr>
          <w:rFonts w:ascii="Times New Roman" w:hAnsi="Times New Roman" w:cs="Times New Roman"/>
          <w:lang w:val="en-GB"/>
        </w:rPr>
        <w:t xml:space="preserve"> unity</w:t>
      </w:r>
      <w:r w:rsidR="00AF5B95" w:rsidRPr="00E86E69">
        <w:rPr>
          <w:rFonts w:ascii="Times New Roman" w:hAnsi="Times New Roman" w:cs="Times New Roman"/>
          <w:lang w:val="en-GB"/>
        </w:rPr>
        <w:t xml:space="preserve"> </w:t>
      </w:r>
      <w:r w:rsidR="0070517E" w:rsidRPr="00E86E69">
        <w:rPr>
          <w:rFonts w:ascii="Times New Roman" w:hAnsi="Times New Roman" w:cs="Times New Roman"/>
          <w:lang w:val="en-GB"/>
        </w:rPr>
        <w:t xml:space="preserve">additionally </w:t>
      </w:r>
      <w:r w:rsidR="00CB0637" w:rsidRPr="00E86E69">
        <w:rPr>
          <w:rFonts w:ascii="Times New Roman" w:hAnsi="Times New Roman" w:cs="Times New Roman"/>
          <w:lang w:val="en-GB"/>
        </w:rPr>
        <w:t>provide</w:t>
      </w:r>
      <w:ins w:id="166" w:author="P. Fischer" w:date="2017-01-09T17:17:00Z">
        <w:r w:rsidR="00C64F6C">
          <w:rPr>
            <w:rFonts w:ascii="Times New Roman" w:hAnsi="Times New Roman" w:cs="Times New Roman"/>
            <w:lang w:val="en-GB"/>
          </w:rPr>
          <w:t>s</w:t>
        </w:r>
      </w:ins>
      <w:del w:id="167" w:author="P. Fischer" w:date="2017-01-09T17:17:00Z">
        <w:r w:rsidR="00CB0637" w:rsidRPr="00E86E69" w:rsidDel="00C64F6C">
          <w:rPr>
            <w:rFonts w:ascii="Times New Roman" w:hAnsi="Times New Roman" w:cs="Times New Roman"/>
            <w:lang w:val="en-GB"/>
          </w:rPr>
          <w:delText>d</w:delText>
        </w:r>
      </w:del>
      <w:r w:rsidR="00CB0637" w:rsidRPr="00E86E69">
        <w:rPr>
          <w:rFonts w:ascii="Times New Roman" w:hAnsi="Times New Roman" w:cs="Times New Roman"/>
          <w:lang w:val="en-GB"/>
        </w:rPr>
        <w:t xml:space="preserve"> </w:t>
      </w:r>
      <w:r w:rsidR="003F53E0" w:rsidRPr="00E86E69">
        <w:rPr>
          <w:rFonts w:ascii="Times New Roman" w:hAnsi="Times New Roman" w:cs="Times New Roman"/>
          <w:lang w:val="en-GB"/>
        </w:rPr>
        <w:t xml:space="preserve">complementary </w:t>
      </w:r>
      <w:r w:rsidR="00E77F7C" w:rsidRPr="00E86E69">
        <w:rPr>
          <w:rFonts w:ascii="Times New Roman" w:hAnsi="Times New Roman" w:cs="Times New Roman"/>
          <w:lang w:val="en-GB"/>
        </w:rPr>
        <w:t xml:space="preserve">hydrographic </w:t>
      </w:r>
      <w:r w:rsidR="003F53E0" w:rsidRPr="00E86E69">
        <w:rPr>
          <w:rFonts w:ascii="Times New Roman" w:hAnsi="Times New Roman" w:cs="Times New Roman"/>
          <w:lang w:val="en-GB"/>
        </w:rPr>
        <w:t xml:space="preserve">data </w:t>
      </w:r>
      <w:r w:rsidR="00D30F0B" w:rsidRPr="00E86E69">
        <w:rPr>
          <w:rFonts w:ascii="Times New Roman" w:hAnsi="Times New Roman" w:cs="Times New Roman"/>
          <w:lang w:val="en-GB"/>
        </w:rPr>
        <w:t>from</w:t>
      </w:r>
      <w:r w:rsidR="00012C1E" w:rsidRPr="00E86E69">
        <w:rPr>
          <w:rFonts w:ascii="Times New Roman" w:hAnsi="Times New Roman" w:cs="Times New Roman"/>
          <w:lang w:val="en-GB"/>
        </w:rPr>
        <w:t xml:space="preserve"> a fixed</w:t>
      </w:r>
      <w:r w:rsidR="004D4414" w:rsidRPr="00E86E69">
        <w:rPr>
          <w:rFonts w:ascii="Times New Roman" w:hAnsi="Times New Roman" w:cs="Times New Roman"/>
          <w:lang w:val="en-GB"/>
        </w:rPr>
        <w:t xml:space="preserve"> </w:t>
      </w:r>
      <w:r w:rsidR="00251B20" w:rsidRPr="00E86E69">
        <w:rPr>
          <w:rFonts w:ascii="Times New Roman" w:hAnsi="Times New Roman" w:cs="Times New Roman"/>
          <w:lang w:val="en-GB"/>
        </w:rPr>
        <w:t xml:space="preserve">water depth of </w:t>
      </w:r>
      <w:r w:rsidR="00D30F0B" w:rsidRPr="00E86E69">
        <w:rPr>
          <w:rFonts w:ascii="Times New Roman" w:hAnsi="Times New Roman" w:cs="Times New Roman"/>
          <w:lang w:val="en-GB"/>
        </w:rPr>
        <w:t>11</w:t>
      </w:r>
      <w:r w:rsidR="00D74CAC" w:rsidRPr="00E86E69">
        <w:rPr>
          <w:rFonts w:ascii="Times New Roman" w:hAnsi="Times New Roman" w:cs="Times New Roman"/>
          <w:lang w:val="en-GB"/>
        </w:rPr>
        <w:t xml:space="preserve"> </w:t>
      </w:r>
      <w:r w:rsidR="00D30F0B" w:rsidRPr="00E86E69">
        <w:rPr>
          <w:rFonts w:ascii="Times New Roman" w:hAnsi="Times New Roman" w:cs="Times New Roman"/>
          <w:lang w:val="en-GB"/>
        </w:rPr>
        <w:t xml:space="preserve">m. </w:t>
      </w:r>
      <w:r w:rsidR="009D3522" w:rsidRPr="00E86E69">
        <w:rPr>
          <w:rFonts w:ascii="Times New Roman" w:hAnsi="Times New Roman" w:cs="Times New Roman"/>
          <w:lang w:val="en-GB"/>
        </w:rPr>
        <w:t>Fig. 4</w:t>
      </w:r>
      <w:r w:rsidR="004D4414" w:rsidRPr="00E86E69">
        <w:rPr>
          <w:rFonts w:ascii="Times New Roman" w:hAnsi="Times New Roman" w:cs="Times New Roman"/>
          <w:lang w:val="en-GB"/>
        </w:rPr>
        <w:t xml:space="preserve"> shows the</w:t>
      </w:r>
      <w:r w:rsidR="005873B8" w:rsidRPr="00E86E69">
        <w:rPr>
          <w:rFonts w:ascii="Times New Roman" w:hAnsi="Times New Roman" w:cs="Times New Roman"/>
          <w:lang w:val="en-GB"/>
        </w:rPr>
        <w:t xml:space="preserve"> </w:t>
      </w:r>
      <w:r w:rsidR="00251B20" w:rsidRPr="00E86E69">
        <w:rPr>
          <w:rFonts w:ascii="Times New Roman" w:hAnsi="Times New Roman" w:cs="Times New Roman"/>
          <w:lang w:val="en-GB"/>
        </w:rPr>
        <w:t xml:space="preserve">compiled </w:t>
      </w:r>
      <w:r w:rsidR="005873B8" w:rsidRPr="00E86E69">
        <w:rPr>
          <w:rFonts w:ascii="Times New Roman" w:hAnsi="Times New Roman" w:cs="Times New Roman"/>
          <w:lang w:val="en-GB"/>
        </w:rPr>
        <w:t xml:space="preserve">data for </w:t>
      </w:r>
      <w:r w:rsidR="004D4414" w:rsidRPr="00E86E69">
        <w:rPr>
          <w:rFonts w:ascii="Times New Roman" w:hAnsi="Times New Roman" w:cs="Times New Roman"/>
          <w:lang w:val="en-GB"/>
        </w:rPr>
        <w:t xml:space="preserve">water temperature (°C), salinity (PSU) and turbidity (FTU) from October 2013 </w:t>
      </w:r>
      <w:r w:rsidR="000878E6" w:rsidRPr="00E86E69">
        <w:rPr>
          <w:rFonts w:ascii="Times New Roman" w:hAnsi="Times New Roman" w:cs="Times New Roman"/>
          <w:lang w:val="en-GB"/>
        </w:rPr>
        <w:t xml:space="preserve">to </w:t>
      </w:r>
      <w:r w:rsidR="004D4414" w:rsidRPr="00E86E69">
        <w:rPr>
          <w:rFonts w:ascii="Times New Roman" w:hAnsi="Times New Roman" w:cs="Times New Roman"/>
          <w:lang w:val="en-GB"/>
        </w:rPr>
        <w:t>November 2014</w:t>
      </w:r>
      <w:r w:rsidR="000878E6" w:rsidRPr="00E86E69">
        <w:rPr>
          <w:rFonts w:ascii="Times New Roman" w:hAnsi="Times New Roman" w:cs="Times New Roman"/>
          <w:lang w:val="en-GB"/>
        </w:rPr>
        <w:t xml:space="preserve">. </w:t>
      </w:r>
      <w:r w:rsidR="00E90D81" w:rsidRPr="00E86E69">
        <w:rPr>
          <w:rFonts w:ascii="Times New Roman" w:hAnsi="Times New Roman" w:cs="Times New Roman"/>
          <w:lang w:val="en-GB"/>
        </w:rPr>
        <w:t xml:space="preserve">The data reveal </w:t>
      </w:r>
      <w:r w:rsidR="001D1D42" w:rsidRPr="00E86E69">
        <w:rPr>
          <w:rFonts w:ascii="Times New Roman" w:hAnsi="Times New Roman" w:cs="Times New Roman"/>
          <w:lang w:val="en-GB"/>
        </w:rPr>
        <w:t xml:space="preserve">a distinct </w:t>
      </w:r>
      <w:r w:rsidR="00FE3841" w:rsidRPr="00E86E69">
        <w:rPr>
          <w:rFonts w:ascii="Times New Roman" w:hAnsi="Times New Roman" w:cs="Times New Roman"/>
          <w:lang w:val="en-GB"/>
        </w:rPr>
        <w:t xml:space="preserve">seasonal </w:t>
      </w:r>
      <w:r w:rsidR="001D1D42" w:rsidRPr="00E86E69">
        <w:rPr>
          <w:rFonts w:ascii="Times New Roman" w:hAnsi="Times New Roman" w:cs="Times New Roman"/>
          <w:lang w:val="en-GB"/>
        </w:rPr>
        <w:t xml:space="preserve">cycle in </w:t>
      </w:r>
      <w:r w:rsidR="00D74CAC" w:rsidRPr="00E86E69">
        <w:rPr>
          <w:rFonts w:ascii="Times New Roman" w:hAnsi="Times New Roman" w:cs="Times New Roman"/>
          <w:lang w:val="en-GB"/>
        </w:rPr>
        <w:t xml:space="preserve">the </w:t>
      </w:r>
      <w:r w:rsidR="000A0010" w:rsidRPr="00E86E69">
        <w:rPr>
          <w:rFonts w:ascii="Times New Roman" w:hAnsi="Times New Roman" w:cs="Times New Roman"/>
          <w:lang w:val="en-GB"/>
        </w:rPr>
        <w:t xml:space="preserve">water </w:t>
      </w:r>
      <w:r w:rsidR="00FE3841" w:rsidRPr="00E86E69">
        <w:rPr>
          <w:rFonts w:ascii="Times New Roman" w:hAnsi="Times New Roman" w:cs="Times New Roman"/>
          <w:lang w:val="en-GB"/>
        </w:rPr>
        <w:t xml:space="preserve">temperature </w:t>
      </w:r>
      <w:r w:rsidR="000A0010" w:rsidRPr="00E86E69">
        <w:rPr>
          <w:rFonts w:ascii="Times New Roman" w:hAnsi="Times New Roman" w:cs="Times New Roman"/>
          <w:lang w:val="en-GB"/>
        </w:rPr>
        <w:t xml:space="preserve">with </w:t>
      </w:r>
      <w:r w:rsidR="00D74CAC" w:rsidRPr="00E86E69">
        <w:rPr>
          <w:rFonts w:ascii="Times New Roman" w:hAnsi="Times New Roman" w:cs="Times New Roman"/>
          <w:lang w:val="en-GB"/>
        </w:rPr>
        <w:t xml:space="preserve">the </w:t>
      </w:r>
      <w:r w:rsidR="000A0010" w:rsidRPr="00E86E69">
        <w:rPr>
          <w:rFonts w:ascii="Times New Roman" w:hAnsi="Times New Roman" w:cs="Times New Roman"/>
          <w:lang w:val="en-GB"/>
        </w:rPr>
        <w:t xml:space="preserve">lowest values </w:t>
      </w:r>
      <w:r w:rsidR="00BE42A8" w:rsidRPr="00E86E69">
        <w:rPr>
          <w:rFonts w:ascii="Times New Roman" w:hAnsi="Times New Roman" w:cs="Times New Roman"/>
          <w:lang w:val="en-GB"/>
        </w:rPr>
        <w:t xml:space="preserve">of </w:t>
      </w:r>
      <w:r w:rsidR="00F5539E" w:rsidRPr="00E86E69">
        <w:rPr>
          <w:rFonts w:ascii="Times New Roman" w:hAnsi="Times New Roman" w:cs="Times New Roman"/>
          <w:lang w:val="en-GB"/>
        </w:rPr>
        <w:t xml:space="preserve">approximately </w:t>
      </w:r>
      <w:r w:rsidR="00CC4CA0" w:rsidRPr="00E86E69">
        <w:rPr>
          <w:rFonts w:ascii="Times New Roman" w:hAnsi="Times New Roman" w:cs="Times New Roman"/>
          <w:lang w:val="en-GB"/>
        </w:rPr>
        <w:t>-1.</w:t>
      </w:r>
      <w:r w:rsidR="00D90D0B" w:rsidRPr="00E86E69">
        <w:rPr>
          <w:rFonts w:ascii="Times New Roman" w:hAnsi="Times New Roman" w:cs="Times New Roman"/>
          <w:lang w:val="en-GB"/>
        </w:rPr>
        <w:t>0</w:t>
      </w:r>
      <w:r w:rsidR="005A5AAD" w:rsidRPr="00E86E69">
        <w:rPr>
          <w:rFonts w:ascii="Times New Roman" w:hAnsi="Times New Roman" w:cs="Times New Roman"/>
          <w:lang w:val="en-GB"/>
        </w:rPr>
        <w:t>°C in the winter month</w:t>
      </w:r>
      <w:r w:rsidR="00367586" w:rsidRPr="00E86E69">
        <w:rPr>
          <w:rFonts w:ascii="Times New Roman" w:hAnsi="Times New Roman" w:cs="Times New Roman"/>
          <w:lang w:val="en-GB"/>
        </w:rPr>
        <w:t>s</w:t>
      </w:r>
      <w:r w:rsidR="005A5AAD" w:rsidRPr="00E86E69">
        <w:rPr>
          <w:rFonts w:ascii="Times New Roman" w:hAnsi="Times New Roman" w:cs="Times New Roman"/>
          <w:lang w:val="en-GB"/>
        </w:rPr>
        <w:t xml:space="preserve"> from October to </w:t>
      </w:r>
      <w:r w:rsidR="005202D3" w:rsidRPr="00E86E69">
        <w:rPr>
          <w:rFonts w:ascii="Times New Roman" w:hAnsi="Times New Roman" w:cs="Times New Roman"/>
          <w:lang w:val="en-GB"/>
        </w:rPr>
        <w:t xml:space="preserve">April and </w:t>
      </w:r>
      <w:r w:rsidR="00367586" w:rsidRPr="00E86E69">
        <w:rPr>
          <w:rFonts w:ascii="Times New Roman" w:hAnsi="Times New Roman" w:cs="Times New Roman"/>
          <w:lang w:val="en-GB"/>
        </w:rPr>
        <w:t xml:space="preserve">the </w:t>
      </w:r>
      <w:r w:rsidR="005202D3" w:rsidRPr="00E86E69">
        <w:rPr>
          <w:rFonts w:ascii="Times New Roman" w:hAnsi="Times New Roman" w:cs="Times New Roman"/>
          <w:lang w:val="en-GB"/>
        </w:rPr>
        <w:t>highest temperatures</w:t>
      </w:r>
      <w:r w:rsidR="00561D6C" w:rsidRPr="00E86E69">
        <w:rPr>
          <w:rFonts w:ascii="Times New Roman" w:hAnsi="Times New Roman" w:cs="Times New Roman"/>
          <w:lang w:val="en-GB"/>
        </w:rPr>
        <w:t xml:space="preserve"> up to </w:t>
      </w:r>
      <w:r w:rsidR="00F5539E" w:rsidRPr="00E86E69">
        <w:rPr>
          <w:rFonts w:ascii="Times New Roman" w:hAnsi="Times New Roman" w:cs="Times New Roman"/>
          <w:lang w:val="en-GB"/>
        </w:rPr>
        <w:t xml:space="preserve">approximately </w:t>
      </w:r>
      <w:r w:rsidR="00561D6C" w:rsidRPr="00E86E69">
        <w:rPr>
          <w:rFonts w:ascii="Times New Roman" w:hAnsi="Times New Roman" w:cs="Times New Roman"/>
          <w:lang w:val="en-GB"/>
        </w:rPr>
        <w:t>8°C during the summer month</w:t>
      </w:r>
      <w:r w:rsidR="00367586" w:rsidRPr="00E86E69">
        <w:rPr>
          <w:rFonts w:ascii="Times New Roman" w:hAnsi="Times New Roman" w:cs="Times New Roman"/>
          <w:lang w:val="en-GB"/>
        </w:rPr>
        <w:t>s,</w:t>
      </w:r>
      <w:r w:rsidR="00561D6C" w:rsidRPr="00E86E69">
        <w:rPr>
          <w:rFonts w:ascii="Times New Roman" w:hAnsi="Times New Roman" w:cs="Times New Roman"/>
          <w:lang w:val="en-GB"/>
        </w:rPr>
        <w:t xml:space="preserve"> May to September. Most interesting</w:t>
      </w:r>
      <w:r w:rsidR="00367586" w:rsidRPr="00E86E69">
        <w:rPr>
          <w:rFonts w:ascii="Times New Roman" w:hAnsi="Times New Roman" w:cs="Times New Roman"/>
          <w:lang w:val="en-GB"/>
        </w:rPr>
        <w:t>ly,</w:t>
      </w:r>
      <w:r w:rsidR="00561D6C" w:rsidRPr="00E86E69">
        <w:rPr>
          <w:rFonts w:ascii="Times New Roman" w:hAnsi="Times New Roman" w:cs="Times New Roman"/>
          <w:lang w:val="en-GB"/>
        </w:rPr>
        <w:t xml:space="preserve"> however</w:t>
      </w:r>
      <w:r w:rsidR="00367586" w:rsidRPr="00E86E69">
        <w:rPr>
          <w:rFonts w:ascii="Times New Roman" w:hAnsi="Times New Roman" w:cs="Times New Roman"/>
          <w:lang w:val="en-GB"/>
        </w:rPr>
        <w:t>,</w:t>
      </w:r>
      <w:r w:rsidR="00561D6C" w:rsidRPr="00E86E69">
        <w:rPr>
          <w:rFonts w:ascii="Times New Roman" w:hAnsi="Times New Roman" w:cs="Times New Roman"/>
          <w:lang w:val="en-GB"/>
        </w:rPr>
        <w:t xml:space="preserve"> are the distinct short term changes in water temperatures </w:t>
      </w:r>
      <w:r w:rsidR="00BE42A8" w:rsidRPr="00E86E69">
        <w:rPr>
          <w:rFonts w:ascii="Times New Roman" w:hAnsi="Times New Roman" w:cs="Times New Roman"/>
          <w:lang w:val="en-GB"/>
        </w:rPr>
        <w:t xml:space="preserve">even </w:t>
      </w:r>
      <w:r w:rsidR="00561D6C" w:rsidRPr="00E86E69">
        <w:rPr>
          <w:rFonts w:ascii="Times New Roman" w:hAnsi="Times New Roman" w:cs="Times New Roman"/>
          <w:lang w:val="en-GB"/>
        </w:rPr>
        <w:t>within the individual seasons. These changes span</w:t>
      </w:r>
      <w:r w:rsidR="00BE42A8" w:rsidRPr="00E86E69">
        <w:rPr>
          <w:rFonts w:ascii="Times New Roman" w:hAnsi="Times New Roman" w:cs="Times New Roman"/>
          <w:lang w:val="en-GB"/>
        </w:rPr>
        <w:t>ned</w:t>
      </w:r>
      <w:r w:rsidR="00561D6C" w:rsidRPr="00E86E69">
        <w:rPr>
          <w:rFonts w:ascii="Times New Roman" w:hAnsi="Times New Roman" w:cs="Times New Roman"/>
          <w:lang w:val="en-GB"/>
        </w:rPr>
        <w:t xml:space="preserve"> ranges </w:t>
      </w:r>
      <w:r w:rsidR="00E63F52" w:rsidRPr="00E86E69">
        <w:rPr>
          <w:rFonts w:ascii="Times New Roman" w:hAnsi="Times New Roman" w:cs="Times New Roman"/>
          <w:lang w:val="en-GB"/>
        </w:rPr>
        <w:t xml:space="preserve">of </w:t>
      </w:r>
      <w:r w:rsidR="00561D6C" w:rsidRPr="00E86E69">
        <w:rPr>
          <w:rFonts w:ascii="Times New Roman" w:hAnsi="Times New Roman" w:cs="Times New Roman"/>
          <w:lang w:val="en-GB"/>
        </w:rPr>
        <w:t>up to 4°C within shortest time periods</w:t>
      </w:r>
      <w:r w:rsidR="00CD5069" w:rsidRPr="00E86E69">
        <w:rPr>
          <w:rFonts w:ascii="Times New Roman" w:hAnsi="Times New Roman" w:cs="Times New Roman"/>
          <w:lang w:val="en-GB"/>
        </w:rPr>
        <w:t xml:space="preserve"> of few days </w:t>
      </w:r>
      <w:r w:rsidR="00561D6C" w:rsidRPr="00E86E69">
        <w:rPr>
          <w:rFonts w:ascii="Times New Roman" w:hAnsi="Times New Roman" w:cs="Times New Roman"/>
          <w:lang w:val="en-GB"/>
        </w:rPr>
        <w:t xml:space="preserve">both in </w:t>
      </w:r>
      <w:r w:rsidR="00367586" w:rsidRPr="00E86E69">
        <w:rPr>
          <w:rFonts w:ascii="Times New Roman" w:hAnsi="Times New Roman" w:cs="Times New Roman"/>
          <w:lang w:val="en-GB"/>
        </w:rPr>
        <w:t xml:space="preserve">the </w:t>
      </w:r>
      <w:r w:rsidR="00561D6C" w:rsidRPr="00E86E69">
        <w:rPr>
          <w:rFonts w:ascii="Times New Roman" w:hAnsi="Times New Roman" w:cs="Times New Roman"/>
          <w:lang w:val="en-GB"/>
        </w:rPr>
        <w:t xml:space="preserve">summer an in </w:t>
      </w:r>
      <w:r w:rsidR="00CD5069" w:rsidRPr="00E86E69">
        <w:rPr>
          <w:rFonts w:ascii="Times New Roman" w:hAnsi="Times New Roman" w:cs="Times New Roman"/>
          <w:lang w:val="en-GB"/>
        </w:rPr>
        <w:t xml:space="preserve">the </w:t>
      </w:r>
      <w:r w:rsidR="00561D6C" w:rsidRPr="00E86E69">
        <w:rPr>
          <w:rFonts w:ascii="Times New Roman" w:hAnsi="Times New Roman" w:cs="Times New Roman"/>
          <w:lang w:val="en-GB"/>
        </w:rPr>
        <w:t>winter. While the average water temperature</w:t>
      </w:r>
      <w:r w:rsidR="00367586" w:rsidRPr="00E86E69">
        <w:rPr>
          <w:rFonts w:ascii="Times New Roman" w:hAnsi="Times New Roman" w:cs="Times New Roman"/>
          <w:lang w:val="en-GB"/>
        </w:rPr>
        <w:t>, for example,</w:t>
      </w:r>
      <w:r w:rsidR="00561D6C" w:rsidRPr="00E86E69">
        <w:rPr>
          <w:rFonts w:ascii="Times New Roman" w:hAnsi="Times New Roman" w:cs="Times New Roman"/>
          <w:lang w:val="en-GB"/>
        </w:rPr>
        <w:t xml:space="preserve"> during mid of December to the end of January was between -0.5 to +0.5°C</w:t>
      </w:r>
      <w:r w:rsidR="00BE42A8" w:rsidRPr="00E86E69">
        <w:rPr>
          <w:rFonts w:ascii="Times New Roman" w:hAnsi="Times New Roman" w:cs="Times New Roman"/>
          <w:lang w:val="en-GB"/>
        </w:rPr>
        <w:t xml:space="preserve">, </w:t>
      </w:r>
      <w:r w:rsidR="00367586" w:rsidRPr="00E86E69">
        <w:rPr>
          <w:rFonts w:ascii="Times New Roman" w:hAnsi="Times New Roman" w:cs="Times New Roman"/>
          <w:lang w:val="en-GB"/>
        </w:rPr>
        <w:t xml:space="preserve">the </w:t>
      </w:r>
      <w:r w:rsidR="00561D6C" w:rsidRPr="00E86E69">
        <w:rPr>
          <w:rFonts w:ascii="Times New Roman" w:hAnsi="Times New Roman" w:cs="Times New Roman"/>
          <w:lang w:val="en-GB"/>
        </w:rPr>
        <w:t xml:space="preserve">water temperatures </w:t>
      </w:r>
      <w:r w:rsidR="00BE42A8" w:rsidRPr="00E86E69">
        <w:rPr>
          <w:rFonts w:ascii="Times New Roman" w:hAnsi="Times New Roman" w:cs="Times New Roman"/>
          <w:lang w:val="en-GB"/>
        </w:rPr>
        <w:t xml:space="preserve">then </w:t>
      </w:r>
      <w:r w:rsidR="00561D6C" w:rsidRPr="00E86E69">
        <w:rPr>
          <w:rFonts w:ascii="Times New Roman" w:hAnsi="Times New Roman" w:cs="Times New Roman"/>
          <w:lang w:val="en-GB"/>
        </w:rPr>
        <w:t>suddenly increased within few days up to 3°C and stayed at this comparatively high level until end of March</w:t>
      </w:r>
      <w:r w:rsidR="00367586" w:rsidRPr="00E86E69">
        <w:rPr>
          <w:rFonts w:ascii="Times New Roman" w:hAnsi="Times New Roman" w:cs="Times New Roman"/>
          <w:lang w:val="en-GB"/>
        </w:rPr>
        <w:t>,</w:t>
      </w:r>
      <w:r w:rsidR="00561D6C" w:rsidRPr="00E86E69">
        <w:rPr>
          <w:rFonts w:ascii="Times New Roman" w:hAnsi="Times New Roman" w:cs="Times New Roman"/>
          <w:lang w:val="en-GB"/>
        </w:rPr>
        <w:t xml:space="preserve"> when it dropped again to </w:t>
      </w:r>
      <w:r w:rsidR="00F5539E" w:rsidRPr="00E86E69">
        <w:rPr>
          <w:rFonts w:ascii="Times New Roman" w:hAnsi="Times New Roman" w:cs="Times New Roman"/>
          <w:lang w:val="en-GB"/>
        </w:rPr>
        <w:t xml:space="preserve">approximately </w:t>
      </w:r>
      <w:r w:rsidR="00BE42A8" w:rsidRPr="00E86E69">
        <w:rPr>
          <w:rFonts w:ascii="Times New Roman" w:hAnsi="Times New Roman" w:cs="Times New Roman"/>
          <w:lang w:val="en-GB"/>
        </w:rPr>
        <w:t>0.5°C</w:t>
      </w:r>
      <w:r w:rsidR="00CD5069" w:rsidRPr="00E86E69">
        <w:rPr>
          <w:rFonts w:ascii="Times New Roman" w:hAnsi="Times New Roman" w:cs="Times New Roman"/>
          <w:lang w:val="en-GB"/>
        </w:rPr>
        <w:t xml:space="preserve"> again</w:t>
      </w:r>
      <w:r w:rsidR="00BE42A8" w:rsidRPr="00E86E69">
        <w:rPr>
          <w:rFonts w:ascii="Times New Roman" w:hAnsi="Times New Roman" w:cs="Times New Roman"/>
          <w:lang w:val="en-GB"/>
        </w:rPr>
        <w:t>.</w:t>
      </w:r>
      <w:r w:rsidR="00561D6C" w:rsidRPr="00E86E69">
        <w:rPr>
          <w:rFonts w:ascii="Times New Roman" w:hAnsi="Times New Roman" w:cs="Times New Roman"/>
          <w:lang w:val="en-GB"/>
        </w:rPr>
        <w:t xml:space="preserve"> </w:t>
      </w:r>
      <w:r w:rsidR="00441839" w:rsidRPr="00E86E69">
        <w:rPr>
          <w:rFonts w:ascii="Times New Roman" w:hAnsi="Times New Roman" w:cs="Times New Roman"/>
          <w:lang w:val="en-GB"/>
        </w:rPr>
        <w:t xml:space="preserve">In May, </w:t>
      </w:r>
      <w:r w:rsidR="00367586" w:rsidRPr="00E86E69">
        <w:rPr>
          <w:rFonts w:ascii="Times New Roman" w:hAnsi="Times New Roman" w:cs="Times New Roman"/>
          <w:lang w:val="en-GB"/>
        </w:rPr>
        <w:t xml:space="preserve">the </w:t>
      </w:r>
      <w:r w:rsidR="00441839" w:rsidRPr="00E86E69">
        <w:rPr>
          <w:rFonts w:ascii="Times New Roman" w:hAnsi="Times New Roman" w:cs="Times New Roman"/>
          <w:lang w:val="en-GB"/>
        </w:rPr>
        <w:t xml:space="preserve">temperatures increased again and reached </w:t>
      </w:r>
      <w:r w:rsidR="00367586" w:rsidRPr="00E86E69">
        <w:rPr>
          <w:rFonts w:ascii="Times New Roman" w:hAnsi="Times New Roman" w:cs="Times New Roman"/>
          <w:lang w:val="en-GB"/>
        </w:rPr>
        <w:t xml:space="preserve">the </w:t>
      </w:r>
      <w:r w:rsidR="00441839" w:rsidRPr="00E86E69">
        <w:rPr>
          <w:rFonts w:ascii="Times New Roman" w:hAnsi="Times New Roman" w:cs="Times New Roman"/>
          <w:lang w:val="en-GB"/>
        </w:rPr>
        <w:t xml:space="preserve">highest values </w:t>
      </w:r>
      <w:r w:rsidR="00367586" w:rsidRPr="00E86E69">
        <w:rPr>
          <w:rFonts w:ascii="Times New Roman" w:hAnsi="Times New Roman" w:cs="Times New Roman"/>
          <w:lang w:val="en-GB"/>
        </w:rPr>
        <w:t xml:space="preserve">of </w:t>
      </w:r>
      <w:r w:rsidR="00441839" w:rsidRPr="00E86E69">
        <w:rPr>
          <w:rFonts w:ascii="Times New Roman" w:hAnsi="Times New Roman" w:cs="Times New Roman"/>
          <w:lang w:val="en-GB"/>
        </w:rPr>
        <w:t>up to 7.7°C in the surface layers</w:t>
      </w:r>
      <w:r w:rsidR="00367586" w:rsidRPr="00E86E69">
        <w:rPr>
          <w:rFonts w:ascii="Times New Roman" w:hAnsi="Times New Roman" w:cs="Times New Roman"/>
          <w:lang w:val="en-GB"/>
        </w:rPr>
        <w:t>, which</w:t>
      </w:r>
      <w:r w:rsidR="00441839" w:rsidRPr="00E86E69">
        <w:rPr>
          <w:rFonts w:ascii="Times New Roman" w:hAnsi="Times New Roman" w:cs="Times New Roman"/>
          <w:lang w:val="en-GB"/>
        </w:rPr>
        <w:t xml:space="preserve"> </w:t>
      </w:r>
      <w:r w:rsidR="009D3522" w:rsidRPr="00E86E69">
        <w:rPr>
          <w:rFonts w:ascii="Times New Roman" w:hAnsi="Times New Roman" w:cs="Times New Roman"/>
          <w:lang w:val="en-GB"/>
        </w:rPr>
        <w:t>indicat</w:t>
      </w:r>
      <w:r w:rsidR="00367586" w:rsidRPr="00E86E69">
        <w:rPr>
          <w:rFonts w:ascii="Times New Roman" w:hAnsi="Times New Roman" w:cs="Times New Roman"/>
          <w:lang w:val="en-GB"/>
        </w:rPr>
        <w:t>es</w:t>
      </w:r>
      <w:r w:rsidR="009D3522" w:rsidRPr="00E86E69">
        <w:rPr>
          <w:rFonts w:ascii="Times New Roman" w:hAnsi="Times New Roman" w:cs="Times New Roman"/>
          <w:lang w:val="en-GB"/>
        </w:rPr>
        <w:t xml:space="preserve"> a</w:t>
      </w:r>
      <w:r w:rsidR="00441839" w:rsidRPr="00E86E69">
        <w:rPr>
          <w:rFonts w:ascii="Times New Roman" w:hAnsi="Times New Roman" w:cs="Times New Roman"/>
          <w:lang w:val="en-GB"/>
        </w:rPr>
        <w:t xml:space="preserve"> distinct stratification during this time. In July to September, this </w:t>
      </w:r>
      <w:r w:rsidR="00BE42A8" w:rsidRPr="00E86E69">
        <w:rPr>
          <w:rFonts w:ascii="Times New Roman" w:hAnsi="Times New Roman" w:cs="Times New Roman"/>
          <w:lang w:val="en-GB"/>
        </w:rPr>
        <w:t xml:space="preserve">stratification </w:t>
      </w:r>
      <w:r w:rsidR="00441839" w:rsidRPr="00E86E69">
        <w:rPr>
          <w:rFonts w:ascii="Times New Roman" w:hAnsi="Times New Roman" w:cs="Times New Roman"/>
          <w:lang w:val="en-GB"/>
        </w:rPr>
        <w:t>dissolved</w:t>
      </w:r>
      <w:r w:rsidR="00367586" w:rsidRPr="00E86E69">
        <w:rPr>
          <w:rFonts w:ascii="Times New Roman" w:hAnsi="Times New Roman" w:cs="Times New Roman"/>
          <w:lang w:val="en-GB"/>
        </w:rPr>
        <w:t>,</w:t>
      </w:r>
      <w:r w:rsidR="00441839" w:rsidRPr="00E86E69">
        <w:rPr>
          <w:rFonts w:ascii="Times New Roman" w:hAnsi="Times New Roman" w:cs="Times New Roman"/>
          <w:lang w:val="en-GB"/>
        </w:rPr>
        <w:t xml:space="preserve"> and </w:t>
      </w:r>
      <w:r w:rsidR="00367586" w:rsidRPr="00E86E69">
        <w:rPr>
          <w:rFonts w:ascii="Times New Roman" w:hAnsi="Times New Roman" w:cs="Times New Roman"/>
          <w:lang w:val="en-GB"/>
        </w:rPr>
        <w:t xml:space="preserve">the </w:t>
      </w:r>
      <w:r w:rsidR="00441839" w:rsidRPr="00E86E69">
        <w:rPr>
          <w:rFonts w:ascii="Times New Roman" w:hAnsi="Times New Roman" w:cs="Times New Roman"/>
          <w:lang w:val="en-GB"/>
        </w:rPr>
        <w:t>water temperatures were almost equally distributed over the w</w:t>
      </w:r>
      <w:r w:rsidR="00BE42A8" w:rsidRPr="00E86E69">
        <w:rPr>
          <w:rFonts w:ascii="Times New Roman" w:hAnsi="Times New Roman" w:cs="Times New Roman"/>
          <w:lang w:val="en-GB"/>
        </w:rPr>
        <w:t>ater column. S</w:t>
      </w:r>
      <w:r w:rsidR="00441839" w:rsidRPr="00E86E69">
        <w:rPr>
          <w:rFonts w:ascii="Times New Roman" w:hAnsi="Times New Roman" w:cs="Times New Roman"/>
          <w:lang w:val="en-GB"/>
        </w:rPr>
        <w:t xml:space="preserve">imilar </w:t>
      </w:r>
      <w:r w:rsidR="00BE42A8" w:rsidRPr="00E86E69">
        <w:rPr>
          <w:rFonts w:ascii="Times New Roman" w:hAnsi="Times New Roman" w:cs="Times New Roman"/>
          <w:lang w:val="en-GB"/>
        </w:rPr>
        <w:t xml:space="preserve">temporal </w:t>
      </w:r>
      <w:r w:rsidR="00441839" w:rsidRPr="00E86E69">
        <w:rPr>
          <w:rFonts w:ascii="Times New Roman" w:hAnsi="Times New Roman" w:cs="Times New Roman"/>
          <w:lang w:val="en-GB"/>
        </w:rPr>
        <w:t xml:space="preserve">patterns were observed also in salinity </w:t>
      </w:r>
      <w:r w:rsidR="009D3522" w:rsidRPr="00E86E69">
        <w:rPr>
          <w:rFonts w:ascii="Times New Roman" w:hAnsi="Times New Roman" w:cs="Times New Roman"/>
          <w:lang w:val="en-GB"/>
        </w:rPr>
        <w:t>(Fig. 4</w:t>
      </w:r>
      <w:r w:rsidR="009E6FA3" w:rsidRPr="00E86E69">
        <w:rPr>
          <w:rFonts w:ascii="Times New Roman" w:hAnsi="Times New Roman" w:cs="Times New Roman"/>
          <w:lang w:val="en-GB"/>
        </w:rPr>
        <w:t>)</w:t>
      </w:r>
      <w:r w:rsidR="00BE42A8" w:rsidRPr="00E86E69">
        <w:rPr>
          <w:rFonts w:ascii="Times New Roman" w:hAnsi="Times New Roman" w:cs="Times New Roman"/>
          <w:lang w:val="en-GB"/>
        </w:rPr>
        <w:t xml:space="preserve">, </w:t>
      </w:r>
      <w:r w:rsidR="00367586" w:rsidRPr="00E86E69">
        <w:rPr>
          <w:rFonts w:ascii="Times New Roman" w:hAnsi="Times New Roman" w:cs="Times New Roman"/>
          <w:lang w:val="en-GB"/>
        </w:rPr>
        <w:t xml:space="preserve">which </w:t>
      </w:r>
      <w:r w:rsidR="00BE42A8" w:rsidRPr="00E86E69">
        <w:rPr>
          <w:rFonts w:ascii="Times New Roman" w:hAnsi="Times New Roman" w:cs="Times New Roman"/>
          <w:lang w:val="en-GB"/>
        </w:rPr>
        <w:t>indicat</w:t>
      </w:r>
      <w:r w:rsidR="00367586" w:rsidRPr="00E86E69">
        <w:rPr>
          <w:rFonts w:ascii="Times New Roman" w:hAnsi="Times New Roman" w:cs="Times New Roman"/>
          <w:lang w:val="en-GB"/>
        </w:rPr>
        <w:t>es</w:t>
      </w:r>
      <w:r w:rsidR="00BE42A8" w:rsidRPr="00E86E69">
        <w:rPr>
          <w:rFonts w:ascii="Times New Roman" w:hAnsi="Times New Roman" w:cs="Times New Roman"/>
          <w:lang w:val="en-GB"/>
        </w:rPr>
        <w:t xml:space="preserve"> </w:t>
      </w:r>
      <w:r w:rsidR="00441839" w:rsidRPr="00E86E69">
        <w:rPr>
          <w:rFonts w:ascii="Times New Roman" w:hAnsi="Times New Roman" w:cs="Times New Roman"/>
          <w:lang w:val="en-GB"/>
        </w:rPr>
        <w:t xml:space="preserve">that the overall patterns in </w:t>
      </w:r>
      <w:r w:rsidR="005712E2" w:rsidRPr="00E86E69">
        <w:rPr>
          <w:rFonts w:ascii="Times New Roman" w:hAnsi="Times New Roman" w:cs="Times New Roman"/>
          <w:lang w:val="en-GB"/>
        </w:rPr>
        <w:t xml:space="preserve">the </w:t>
      </w:r>
      <w:r w:rsidR="00441839" w:rsidRPr="00E86E69">
        <w:rPr>
          <w:rFonts w:ascii="Times New Roman" w:hAnsi="Times New Roman" w:cs="Times New Roman"/>
          <w:lang w:val="en-GB"/>
        </w:rPr>
        <w:t>water temperature in the</w:t>
      </w:r>
      <w:r w:rsidR="005712E2" w:rsidRPr="00E86E69">
        <w:rPr>
          <w:rFonts w:ascii="Times New Roman" w:hAnsi="Times New Roman" w:cs="Times New Roman"/>
          <w:lang w:val="en-GB"/>
        </w:rPr>
        <w:t xml:space="preserve"> shallow</w:t>
      </w:r>
      <w:r w:rsidR="00441839" w:rsidRPr="00E86E69">
        <w:rPr>
          <w:rFonts w:ascii="Times New Roman" w:hAnsi="Times New Roman" w:cs="Times New Roman"/>
          <w:lang w:val="en-GB"/>
        </w:rPr>
        <w:t xml:space="preserve"> littoral zone of the fjord </w:t>
      </w:r>
      <w:r w:rsidR="00441839" w:rsidRPr="00E86E69">
        <w:rPr>
          <w:rFonts w:ascii="Times New Roman" w:hAnsi="Times New Roman" w:cs="Times New Roman"/>
          <w:lang w:val="en-GB"/>
        </w:rPr>
        <w:lastRenderedPageBreak/>
        <w:t xml:space="preserve">system </w:t>
      </w:r>
      <w:r w:rsidR="00367586" w:rsidRPr="00E86E69">
        <w:rPr>
          <w:rFonts w:ascii="Times New Roman" w:hAnsi="Times New Roman" w:cs="Times New Roman"/>
          <w:lang w:val="en-GB"/>
        </w:rPr>
        <w:t>were</w:t>
      </w:r>
      <w:r w:rsidR="005712E2" w:rsidRPr="00E86E69">
        <w:rPr>
          <w:rFonts w:ascii="Times New Roman" w:hAnsi="Times New Roman" w:cs="Times New Roman"/>
          <w:lang w:val="en-GB"/>
        </w:rPr>
        <w:t xml:space="preserve"> also significantly determined </w:t>
      </w:r>
      <w:r w:rsidR="00441839" w:rsidRPr="00E86E69">
        <w:rPr>
          <w:rFonts w:ascii="Times New Roman" w:hAnsi="Times New Roman" w:cs="Times New Roman"/>
          <w:lang w:val="en-GB"/>
        </w:rPr>
        <w:t xml:space="preserve">by </w:t>
      </w:r>
      <w:r w:rsidR="005712E2" w:rsidRPr="00E86E69">
        <w:rPr>
          <w:rFonts w:ascii="Times New Roman" w:hAnsi="Times New Roman" w:cs="Times New Roman"/>
          <w:lang w:val="en-GB"/>
        </w:rPr>
        <w:t>a fast (within days) exchange</w:t>
      </w:r>
      <w:r w:rsidR="00441839" w:rsidRPr="00E86E69">
        <w:rPr>
          <w:rFonts w:ascii="Times New Roman" w:hAnsi="Times New Roman" w:cs="Times New Roman"/>
          <w:lang w:val="en-GB"/>
        </w:rPr>
        <w:t xml:space="preserve"> </w:t>
      </w:r>
      <w:r w:rsidR="005712E2" w:rsidRPr="00E86E69">
        <w:rPr>
          <w:rFonts w:ascii="Times New Roman" w:hAnsi="Times New Roman" w:cs="Times New Roman"/>
          <w:lang w:val="en-GB"/>
        </w:rPr>
        <w:t>of</w:t>
      </w:r>
      <w:r w:rsidR="00441839" w:rsidRPr="00E86E69">
        <w:rPr>
          <w:rFonts w:ascii="Times New Roman" w:hAnsi="Times New Roman" w:cs="Times New Roman"/>
          <w:lang w:val="en-GB"/>
        </w:rPr>
        <w:t xml:space="preserve"> water masses</w:t>
      </w:r>
      <w:r w:rsidR="00367586" w:rsidRPr="00E86E69">
        <w:rPr>
          <w:rFonts w:ascii="Times New Roman" w:hAnsi="Times New Roman" w:cs="Times New Roman"/>
          <w:lang w:val="en-GB"/>
        </w:rPr>
        <w:t xml:space="preserve"> that</w:t>
      </w:r>
      <w:r w:rsidR="00441839" w:rsidRPr="00E86E69">
        <w:rPr>
          <w:rFonts w:ascii="Times New Roman" w:hAnsi="Times New Roman" w:cs="Times New Roman"/>
          <w:lang w:val="en-GB"/>
        </w:rPr>
        <w:t xml:space="preserve"> </w:t>
      </w:r>
      <w:r w:rsidR="005712E2" w:rsidRPr="00E86E69">
        <w:rPr>
          <w:rFonts w:ascii="Times New Roman" w:hAnsi="Times New Roman" w:cs="Times New Roman"/>
          <w:lang w:val="en-GB"/>
        </w:rPr>
        <w:t>br</w:t>
      </w:r>
      <w:r w:rsidR="00367586" w:rsidRPr="00E86E69">
        <w:rPr>
          <w:rFonts w:ascii="Times New Roman" w:hAnsi="Times New Roman" w:cs="Times New Roman"/>
          <w:lang w:val="en-GB"/>
        </w:rPr>
        <w:t>ought</w:t>
      </w:r>
      <w:r w:rsidR="005712E2" w:rsidRPr="00E86E69">
        <w:rPr>
          <w:rFonts w:ascii="Times New Roman" w:hAnsi="Times New Roman" w:cs="Times New Roman"/>
          <w:lang w:val="en-GB"/>
        </w:rPr>
        <w:t xml:space="preserve"> either </w:t>
      </w:r>
      <w:r w:rsidR="00441839" w:rsidRPr="00E86E69">
        <w:rPr>
          <w:rFonts w:ascii="Times New Roman" w:hAnsi="Times New Roman" w:cs="Times New Roman"/>
          <w:lang w:val="en-GB"/>
        </w:rPr>
        <w:t>cold</w:t>
      </w:r>
      <w:r w:rsidR="005712E2" w:rsidRPr="00E86E69">
        <w:rPr>
          <w:rFonts w:ascii="Times New Roman" w:hAnsi="Times New Roman" w:cs="Times New Roman"/>
          <w:lang w:val="en-GB"/>
        </w:rPr>
        <w:t>er</w:t>
      </w:r>
      <w:r w:rsidR="00441839" w:rsidRPr="00E86E69">
        <w:rPr>
          <w:rFonts w:ascii="Times New Roman" w:hAnsi="Times New Roman" w:cs="Times New Roman"/>
          <w:lang w:val="en-GB"/>
        </w:rPr>
        <w:t xml:space="preserve"> and low</w:t>
      </w:r>
      <w:r w:rsidR="005712E2" w:rsidRPr="00E86E69">
        <w:rPr>
          <w:rFonts w:ascii="Times New Roman" w:hAnsi="Times New Roman" w:cs="Times New Roman"/>
          <w:lang w:val="en-GB"/>
        </w:rPr>
        <w:t>er</w:t>
      </w:r>
      <w:r w:rsidR="00441839" w:rsidRPr="00E86E69">
        <w:rPr>
          <w:rFonts w:ascii="Times New Roman" w:hAnsi="Times New Roman" w:cs="Times New Roman"/>
          <w:lang w:val="en-GB"/>
        </w:rPr>
        <w:t xml:space="preserve"> saline</w:t>
      </w:r>
      <w:r w:rsidR="005712E2" w:rsidRPr="00E86E69">
        <w:rPr>
          <w:rFonts w:ascii="Times New Roman" w:hAnsi="Times New Roman" w:cs="Times New Roman"/>
          <w:lang w:val="en-GB"/>
        </w:rPr>
        <w:t xml:space="preserve"> </w:t>
      </w:r>
      <w:ins w:id="168" w:author="P. Fischer" w:date="2017-01-09T16:57:00Z">
        <w:r w:rsidR="00583FCE">
          <w:rPr>
            <w:rFonts w:ascii="Times New Roman" w:hAnsi="Times New Roman" w:cs="Times New Roman"/>
            <w:lang w:val="en-GB"/>
          </w:rPr>
          <w:t>A</w:t>
        </w:r>
      </w:ins>
      <w:del w:id="169" w:author="P. Fischer" w:date="2017-01-09T16:57:00Z">
        <w:r w:rsidR="005712E2" w:rsidRPr="00E86E69" w:rsidDel="00583FCE">
          <w:rPr>
            <w:rFonts w:ascii="Times New Roman" w:hAnsi="Times New Roman" w:cs="Times New Roman"/>
            <w:lang w:val="en-GB"/>
          </w:rPr>
          <w:delText>a</w:delText>
        </w:r>
      </w:del>
      <w:r w:rsidR="005712E2" w:rsidRPr="00E86E69">
        <w:rPr>
          <w:rFonts w:ascii="Times New Roman" w:hAnsi="Times New Roman" w:cs="Times New Roman"/>
          <w:lang w:val="en-GB"/>
        </w:rPr>
        <w:t xml:space="preserve">rctic water </w:t>
      </w:r>
      <w:r w:rsidR="00441839" w:rsidRPr="00E86E69">
        <w:rPr>
          <w:rFonts w:ascii="Times New Roman" w:hAnsi="Times New Roman" w:cs="Times New Roman"/>
          <w:lang w:val="en-GB"/>
        </w:rPr>
        <w:t>or warm</w:t>
      </w:r>
      <w:r w:rsidR="005712E2" w:rsidRPr="00E86E69">
        <w:rPr>
          <w:rFonts w:ascii="Times New Roman" w:hAnsi="Times New Roman" w:cs="Times New Roman"/>
          <w:lang w:val="en-GB"/>
        </w:rPr>
        <w:t>er</w:t>
      </w:r>
      <w:r w:rsidR="00441839" w:rsidRPr="00E86E69">
        <w:rPr>
          <w:rFonts w:ascii="Times New Roman" w:hAnsi="Times New Roman" w:cs="Times New Roman"/>
          <w:lang w:val="en-GB"/>
        </w:rPr>
        <w:t xml:space="preserve"> </w:t>
      </w:r>
      <w:r w:rsidR="003F5D67" w:rsidRPr="00E86E69">
        <w:rPr>
          <w:rFonts w:ascii="Times New Roman" w:hAnsi="Times New Roman" w:cs="Times New Roman"/>
          <w:lang w:val="en-GB"/>
        </w:rPr>
        <w:t>higher saline water masses</w:t>
      </w:r>
      <w:r w:rsidR="005712E2" w:rsidRPr="00E86E69">
        <w:rPr>
          <w:rFonts w:ascii="Times New Roman" w:hAnsi="Times New Roman" w:cs="Times New Roman"/>
          <w:lang w:val="en-GB"/>
        </w:rPr>
        <w:t xml:space="preserve"> </w:t>
      </w:r>
      <w:r w:rsidR="00BE42A8" w:rsidRPr="00E86E69">
        <w:rPr>
          <w:rFonts w:ascii="Times New Roman" w:hAnsi="Times New Roman" w:cs="Times New Roman"/>
          <w:lang w:val="en-GB"/>
        </w:rPr>
        <w:t xml:space="preserve">even </w:t>
      </w:r>
      <w:r w:rsidR="00D86AD7" w:rsidRPr="00E86E69">
        <w:rPr>
          <w:rFonts w:ascii="Times New Roman" w:hAnsi="Times New Roman" w:cs="Times New Roman"/>
          <w:lang w:val="en-GB"/>
        </w:rPr>
        <w:t>t</w:t>
      </w:r>
      <w:r w:rsidR="005712E2" w:rsidRPr="00E86E69">
        <w:rPr>
          <w:rFonts w:ascii="Times New Roman" w:hAnsi="Times New Roman" w:cs="Times New Roman"/>
          <w:lang w:val="en-GB"/>
        </w:rPr>
        <w:t xml:space="preserve">o the shallow fjord </w:t>
      </w:r>
      <w:r w:rsidR="00D86AD7" w:rsidRPr="00E86E69">
        <w:rPr>
          <w:rFonts w:ascii="Times New Roman" w:hAnsi="Times New Roman" w:cs="Times New Roman"/>
          <w:lang w:val="en-GB"/>
        </w:rPr>
        <w:t xml:space="preserve">areas. </w:t>
      </w:r>
    </w:p>
    <w:p w14:paraId="23835EEA" w14:textId="77777777" w:rsidR="000B7382" w:rsidRPr="00E86E69" w:rsidRDefault="009D3522"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Fig. 4</w:t>
      </w:r>
      <w:r w:rsidR="00D86AD7" w:rsidRPr="00E86E69">
        <w:rPr>
          <w:rFonts w:ascii="Times New Roman" w:hAnsi="Times New Roman" w:cs="Times New Roman"/>
          <w:lang w:val="en-GB"/>
        </w:rPr>
        <w:t xml:space="preserve"> shows the seasonal patterns in turbidity over the water columns. The data </w:t>
      </w:r>
      <w:r w:rsidR="008E1EA5" w:rsidRPr="00E86E69">
        <w:rPr>
          <w:rFonts w:ascii="Times New Roman" w:hAnsi="Times New Roman" w:cs="Times New Roman"/>
          <w:lang w:val="en-GB"/>
        </w:rPr>
        <w:t xml:space="preserve">indicate </w:t>
      </w:r>
      <w:r w:rsidR="00D86AD7" w:rsidRPr="00E86E69">
        <w:rPr>
          <w:rFonts w:ascii="Times New Roman" w:hAnsi="Times New Roman" w:cs="Times New Roman"/>
          <w:lang w:val="en-GB"/>
        </w:rPr>
        <w:t xml:space="preserve">that the </w:t>
      </w:r>
      <w:r w:rsidR="008E1EA5" w:rsidRPr="00E86E69">
        <w:rPr>
          <w:rFonts w:ascii="Times New Roman" w:hAnsi="Times New Roman" w:cs="Times New Roman"/>
          <w:lang w:val="en-GB"/>
        </w:rPr>
        <w:t xml:space="preserve">overall </w:t>
      </w:r>
      <w:r w:rsidR="00D86AD7" w:rsidRPr="00E86E69">
        <w:rPr>
          <w:rFonts w:ascii="Times New Roman" w:hAnsi="Times New Roman" w:cs="Times New Roman"/>
          <w:lang w:val="en-GB"/>
        </w:rPr>
        <w:t>t</w:t>
      </w:r>
      <w:r w:rsidR="008E1EA5" w:rsidRPr="00E86E69">
        <w:rPr>
          <w:rFonts w:ascii="Times New Roman" w:hAnsi="Times New Roman" w:cs="Times New Roman"/>
          <w:lang w:val="en-GB"/>
        </w:rPr>
        <w:t>urbidity significantly increased</w:t>
      </w:r>
      <w:r w:rsidR="00D86AD7" w:rsidRPr="00E86E69">
        <w:rPr>
          <w:rFonts w:ascii="Times New Roman" w:hAnsi="Times New Roman" w:cs="Times New Roman"/>
          <w:lang w:val="en-GB"/>
        </w:rPr>
        <w:t xml:space="preserve"> </w:t>
      </w:r>
      <w:r w:rsidR="008E1EA5" w:rsidRPr="00E86E69">
        <w:rPr>
          <w:rFonts w:ascii="Times New Roman" w:hAnsi="Times New Roman" w:cs="Times New Roman"/>
          <w:lang w:val="en-GB"/>
        </w:rPr>
        <w:t>during t</w:t>
      </w:r>
      <w:r w:rsidR="00D86AD7" w:rsidRPr="00E86E69">
        <w:rPr>
          <w:rFonts w:ascii="Times New Roman" w:hAnsi="Times New Roman" w:cs="Times New Roman"/>
          <w:lang w:val="en-GB"/>
        </w:rPr>
        <w:t xml:space="preserve">he seasonal cycle </w:t>
      </w:r>
      <w:r w:rsidR="008E1EA5" w:rsidRPr="00E86E69">
        <w:rPr>
          <w:rFonts w:ascii="Times New Roman" w:hAnsi="Times New Roman" w:cs="Times New Roman"/>
          <w:lang w:val="en-GB"/>
        </w:rPr>
        <w:t xml:space="preserve">with higher values from </w:t>
      </w:r>
      <w:r w:rsidR="00D86AD7" w:rsidRPr="00E86E69">
        <w:rPr>
          <w:rFonts w:ascii="Times New Roman" w:hAnsi="Times New Roman" w:cs="Times New Roman"/>
          <w:lang w:val="en-GB"/>
        </w:rPr>
        <w:t xml:space="preserve">July to September </w:t>
      </w:r>
      <w:r w:rsidR="008E1EA5" w:rsidRPr="00E86E69">
        <w:rPr>
          <w:rFonts w:ascii="Times New Roman" w:hAnsi="Times New Roman" w:cs="Times New Roman"/>
          <w:lang w:val="en-GB"/>
        </w:rPr>
        <w:t>an</w:t>
      </w:r>
      <w:r w:rsidR="00276D93" w:rsidRPr="00E86E69">
        <w:rPr>
          <w:rFonts w:ascii="Times New Roman" w:hAnsi="Times New Roman" w:cs="Times New Roman"/>
          <w:lang w:val="en-GB"/>
        </w:rPr>
        <w:t>d</w:t>
      </w:r>
      <w:r w:rsidR="008E1EA5" w:rsidRPr="00E86E69">
        <w:rPr>
          <w:rFonts w:ascii="Times New Roman" w:hAnsi="Times New Roman" w:cs="Times New Roman"/>
          <w:lang w:val="en-GB"/>
        </w:rPr>
        <w:t xml:space="preserve"> low values during the r</w:t>
      </w:r>
      <w:r w:rsidRPr="00E86E69">
        <w:rPr>
          <w:rFonts w:ascii="Times New Roman" w:hAnsi="Times New Roman" w:cs="Times New Roman"/>
          <w:lang w:val="en-GB"/>
        </w:rPr>
        <w:t>est of the year. However, Fig. 4</w:t>
      </w:r>
      <w:r w:rsidR="008E1EA5" w:rsidRPr="00E86E69">
        <w:rPr>
          <w:rFonts w:ascii="Times New Roman" w:hAnsi="Times New Roman" w:cs="Times New Roman"/>
          <w:lang w:val="en-GB"/>
        </w:rPr>
        <w:t xml:space="preserve"> </w:t>
      </w:r>
      <w:del w:id="170" w:author="P. Fischer" w:date="2017-01-09T17:58:00Z">
        <w:r w:rsidR="008E1EA5" w:rsidRPr="00E86E69" w:rsidDel="00E96483">
          <w:rPr>
            <w:rFonts w:ascii="Times New Roman" w:hAnsi="Times New Roman" w:cs="Times New Roman"/>
            <w:lang w:val="en-GB"/>
          </w:rPr>
          <w:delText xml:space="preserve">also </w:delText>
        </w:r>
      </w:del>
      <w:r w:rsidR="008E1EA5" w:rsidRPr="00E86E69">
        <w:rPr>
          <w:rFonts w:ascii="Times New Roman" w:hAnsi="Times New Roman" w:cs="Times New Roman"/>
          <w:lang w:val="en-GB"/>
        </w:rPr>
        <w:t xml:space="preserve">shows </w:t>
      </w:r>
      <w:ins w:id="171" w:author="P. Fischer" w:date="2017-01-09T17:58:00Z">
        <w:r w:rsidR="00E96483">
          <w:rPr>
            <w:rFonts w:ascii="Times New Roman" w:hAnsi="Times New Roman" w:cs="Times New Roman"/>
            <w:lang w:val="en-GB"/>
          </w:rPr>
          <w:t xml:space="preserve">also </w:t>
        </w:r>
      </w:ins>
      <w:r w:rsidR="008E1EA5" w:rsidRPr="00E86E69">
        <w:rPr>
          <w:rFonts w:ascii="Times New Roman" w:hAnsi="Times New Roman" w:cs="Times New Roman"/>
          <w:lang w:val="en-GB"/>
        </w:rPr>
        <w:t xml:space="preserve">a </w:t>
      </w:r>
      <w:r w:rsidR="00276D93" w:rsidRPr="00E86E69">
        <w:rPr>
          <w:rFonts w:ascii="Times New Roman" w:hAnsi="Times New Roman" w:cs="Times New Roman"/>
          <w:lang w:val="en-GB"/>
        </w:rPr>
        <w:t xml:space="preserve">longer lasting </w:t>
      </w:r>
      <w:r w:rsidR="008E1EA5" w:rsidRPr="00E86E69">
        <w:rPr>
          <w:rFonts w:ascii="Times New Roman" w:hAnsi="Times New Roman" w:cs="Times New Roman"/>
          <w:lang w:val="en-GB"/>
        </w:rPr>
        <w:t xml:space="preserve">local </w:t>
      </w:r>
      <w:r w:rsidR="00276D93" w:rsidRPr="00E86E69">
        <w:rPr>
          <w:rFonts w:ascii="Times New Roman" w:hAnsi="Times New Roman" w:cs="Times New Roman"/>
          <w:lang w:val="en-GB"/>
        </w:rPr>
        <w:t xml:space="preserve">and </w:t>
      </w:r>
      <w:r w:rsidR="008E1EA5" w:rsidRPr="00E86E69">
        <w:rPr>
          <w:rFonts w:ascii="Times New Roman" w:hAnsi="Times New Roman" w:cs="Times New Roman"/>
          <w:lang w:val="en-GB"/>
        </w:rPr>
        <w:t>distinct increase in turbid</w:t>
      </w:r>
      <w:r w:rsidR="00276D93" w:rsidRPr="00E86E69">
        <w:rPr>
          <w:rFonts w:ascii="Times New Roman" w:hAnsi="Times New Roman" w:cs="Times New Roman"/>
          <w:lang w:val="en-GB"/>
        </w:rPr>
        <w:t xml:space="preserve">ity close to the bottom in May and June. These high turbidity values during this time are confirmed by both systems, the vertical profiling </w:t>
      </w:r>
      <w:r w:rsidR="00276D93" w:rsidRPr="00E86E69">
        <w:rPr>
          <w:rFonts w:ascii="Times New Roman" w:hAnsi="Times New Roman" w:cs="Times New Roman"/>
          <w:i/>
          <w:lang w:val="en-GB"/>
        </w:rPr>
        <w:t>in situ</w:t>
      </w:r>
      <w:r w:rsidR="00276D93" w:rsidRPr="00E86E69">
        <w:rPr>
          <w:rFonts w:ascii="Times New Roman" w:hAnsi="Times New Roman" w:cs="Times New Roman"/>
          <w:lang w:val="en-GB"/>
        </w:rPr>
        <w:t xml:space="preserve"> probe as well as the </w:t>
      </w:r>
      <w:proofErr w:type="spellStart"/>
      <w:r w:rsidR="00276D93" w:rsidRPr="00E86E69">
        <w:rPr>
          <w:rFonts w:ascii="Times New Roman" w:hAnsi="Times New Roman" w:cs="Times New Roman"/>
          <w:lang w:val="en-GB"/>
        </w:rPr>
        <w:t>Ferrybox</w:t>
      </w:r>
      <w:proofErr w:type="spellEnd"/>
      <w:r w:rsidR="00276D93" w:rsidRPr="00E86E69">
        <w:rPr>
          <w:rFonts w:ascii="Times New Roman" w:hAnsi="Times New Roman" w:cs="Times New Roman"/>
          <w:lang w:val="en-GB"/>
        </w:rPr>
        <w:t xml:space="preserve"> </w:t>
      </w:r>
      <w:r w:rsidR="00BE42A8" w:rsidRPr="00E86E69">
        <w:rPr>
          <w:rFonts w:ascii="Times New Roman" w:hAnsi="Times New Roman" w:cs="Times New Roman"/>
          <w:lang w:val="en-GB"/>
        </w:rPr>
        <w:t xml:space="preserve">unit. </w:t>
      </w:r>
    </w:p>
    <w:p w14:paraId="01DD0769" w14:textId="77777777" w:rsidR="00240883" w:rsidRPr="00E86E69" w:rsidRDefault="00E86E69" w:rsidP="00E86E69">
      <w:pPr>
        <w:widowControl w:val="0"/>
        <w:autoSpaceDE w:val="0"/>
        <w:autoSpaceDN w:val="0"/>
        <w:adjustRightInd w:val="0"/>
        <w:spacing w:after="240" w:line="360" w:lineRule="auto"/>
        <w:rPr>
          <w:rFonts w:ascii="Times New Roman" w:hAnsi="Times New Roman" w:cs="Times New Roman"/>
          <w:b/>
          <w:lang w:val="en-GB"/>
        </w:rPr>
      </w:pPr>
      <w:r w:rsidRPr="00E86E69">
        <w:rPr>
          <w:rFonts w:ascii="Times New Roman" w:hAnsi="Times New Roman" w:cs="Times New Roman"/>
          <w:b/>
          <w:lang w:val="en-GB"/>
        </w:rPr>
        <w:t xml:space="preserve">3.2 </w:t>
      </w:r>
      <w:r w:rsidR="00240883" w:rsidRPr="00E86E69">
        <w:rPr>
          <w:rFonts w:ascii="Times New Roman" w:hAnsi="Times New Roman" w:cs="Times New Roman"/>
          <w:b/>
          <w:lang w:val="en-GB"/>
        </w:rPr>
        <w:t>Species community</w:t>
      </w:r>
    </w:p>
    <w:p w14:paraId="1771F6CD" w14:textId="77777777" w:rsidR="009B46A5" w:rsidRPr="00E86E69" w:rsidRDefault="00397EA0"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Figure 5</w:t>
      </w:r>
      <w:r w:rsidR="00370C0C" w:rsidRPr="00E86E69">
        <w:rPr>
          <w:rFonts w:ascii="Times New Roman" w:hAnsi="Times New Roman" w:cs="Times New Roman"/>
          <w:lang w:val="en-GB"/>
        </w:rPr>
        <w:t xml:space="preserve"> (upper panel) shows the </w:t>
      </w:r>
      <w:r w:rsidR="009A724E" w:rsidRPr="00E86E69">
        <w:rPr>
          <w:rFonts w:ascii="Times New Roman" w:hAnsi="Times New Roman" w:cs="Times New Roman"/>
          <w:lang w:val="en-GB"/>
        </w:rPr>
        <w:t xml:space="preserve">sum </w:t>
      </w:r>
      <w:r w:rsidR="00370C0C" w:rsidRPr="00E86E69">
        <w:rPr>
          <w:rFonts w:ascii="Times New Roman" w:hAnsi="Times New Roman" w:cs="Times New Roman"/>
          <w:lang w:val="en-GB"/>
        </w:rPr>
        <w:t xml:space="preserve">of </w:t>
      </w:r>
      <w:r w:rsidR="009A724E" w:rsidRPr="00E86E69">
        <w:rPr>
          <w:rFonts w:ascii="Times New Roman" w:hAnsi="Times New Roman" w:cs="Times New Roman"/>
          <w:lang w:val="en-GB"/>
        </w:rPr>
        <w:t>individual</w:t>
      </w:r>
      <w:ins w:id="172" w:author="P. Fischer" w:date="2017-01-09T17:58:00Z">
        <w:r w:rsidR="00E96483">
          <w:rPr>
            <w:rFonts w:ascii="Times New Roman" w:hAnsi="Times New Roman" w:cs="Times New Roman"/>
            <w:lang w:val="en-GB"/>
          </w:rPr>
          <w:t xml:space="preserve"> organisms </w:t>
        </w:r>
      </w:ins>
      <w:del w:id="173" w:author="P. Fischer" w:date="2017-01-09T17:58:00Z">
        <w:r w:rsidR="009A724E" w:rsidRPr="00E86E69" w:rsidDel="00E96483">
          <w:rPr>
            <w:rFonts w:ascii="Times New Roman" w:hAnsi="Times New Roman" w:cs="Times New Roman"/>
            <w:lang w:val="en-GB"/>
          </w:rPr>
          <w:delText>s</w:delText>
        </w:r>
        <w:r w:rsidR="00370C0C" w:rsidRPr="00E86E69" w:rsidDel="00E96483">
          <w:rPr>
            <w:rFonts w:ascii="Times New Roman" w:hAnsi="Times New Roman" w:cs="Times New Roman"/>
            <w:lang w:val="en-GB"/>
          </w:rPr>
          <w:delText xml:space="preserve"> </w:delText>
        </w:r>
      </w:del>
      <w:r w:rsidR="009A724E" w:rsidRPr="00E86E69">
        <w:rPr>
          <w:rFonts w:ascii="Times New Roman" w:hAnsi="Times New Roman" w:cs="Times New Roman"/>
          <w:lang w:val="en-GB"/>
        </w:rPr>
        <w:t xml:space="preserve">counted on the images </w:t>
      </w:r>
      <w:r w:rsidR="00370C0C" w:rsidRPr="00E86E69">
        <w:rPr>
          <w:rFonts w:ascii="Times New Roman" w:hAnsi="Times New Roman" w:cs="Times New Roman"/>
          <w:lang w:val="en-GB"/>
        </w:rPr>
        <w:t xml:space="preserve">per </w:t>
      </w:r>
      <w:r w:rsidR="009A724E" w:rsidRPr="00E86E69">
        <w:rPr>
          <w:rFonts w:ascii="Times New Roman" w:hAnsi="Times New Roman" w:cs="Times New Roman"/>
          <w:lang w:val="en-GB"/>
        </w:rPr>
        <w:t xml:space="preserve">week </w:t>
      </w:r>
      <w:r w:rsidR="005B501B" w:rsidRPr="00E86E69">
        <w:rPr>
          <w:rFonts w:ascii="Times New Roman" w:hAnsi="Times New Roman" w:cs="Times New Roman"/>
          <w:lang w:val="en-GB"/>
        </w:rPr>
        <w:t xml:space="preserve">for the </w:t>
      </w:r>
      <w:r w:rsidR="009A724E" w:rsidRPr="00E86E69">
        <w:rPr>
          <w:rFonts w:ascii="Times New Roman" w:hAnsi="Times New Roman" w:cs="Times New Roman"/>
          <w:lang w:val="en-GB"/>
        </w:rPr>
        <w:t xml:space="preserve">month </w:t>
      </w:r>
      <w:r w:rsidR="00370C0C" w:rsidRPr="00E86E69">
        <w:rPr>
          <w:rFonts w:ascii="Times New Roman" w:hAnsi="Times New Roman" w:cs="Times New Roman"/>
          <w:lang w:val="en-GB"/>
        </w:rPr>
        <w:t xml:space="preserve">October 2013 </w:t>
      </w:r>
      <w:r w:rsidR="00BE42A8" w:rsidRPr="00E86E69">
        <w:rPr>
          <w:rFonts w:ascii="Times New Roman" w:hAnsi="Times New Roman" w:cs="Times New Roman"/>
          <w:lang w:val="en-GB"/>
        </w:rPr>
        <w:t>to</w:t>
      </w:r>
      <w:r w:rsidR="00370C0C" w:rsidRPr="00E86E69">
        <w:rPr>
          <w:rFonts w:ascii="Times New Roman" w:hAnsi="Times New Roman" w:cs="Times New Roman"/>
          <w:lang w:val="en-GB"/>
        </w:rPr>
        <w:t xml:space="preserve"> Novemb</w:t>
      </w:r>
      <w:r w:rsidR="00B34D0E" w:rsidRPr="00E86E69">
        <w:rPr>
          <w:rFonts w:ascii="Times New Roman" w:hAnsi="Times New Roman" w:cs="Times New Roman"/>
          <w:lang w:val="en-GB"/>
        </w:rPr>
        <w:t>er</w:t>
      </w:r>
      <w:r w:rsidR="00370C0C" w:rsidRPr="00E86E69">
        <w:rPr>
          <w:rFonts w:ascii="Times New Roman" w:hAnsi="Times New Roman" w:cs="Times New Roman"/>
          <w:lang w:val="en-GB"/>
        </w:rPr>
        <w:t xml:space="preserve"> 2014. </w:t>
      </w:r>
      <w:r w:rsidR="00367586" w:rsidRPr="00E86E69">
        <w:rPr>
          <w:rFonts w:ascii="Times New Roman" w:hAnsi="Times New Roman" w:cs="Times New Roman"/>
          <w:lang w:val="en-GB"/>
        </w:rPr>
        <w:t>The a</w:t>
      </w:r>
      <w:r w:rsidR="00370C0C" w:rsidRPr="00E86E69">
        <w:rPr>
          <w:rFonts w:ascii="Times New Roman" w:hAnsi="Times New Roman" w:cs="Times New Roman"/>
          <w:lang w:val="en-GB"/>
        </w:rPr>
        <w:t>verage value</w:t>
      </w:r>
      <w:r w:rsidR="009A724E" w:rsidRPr="00E86E69">
        <w:rPr>
          <w:rFonts w:ascii="Times New Roman" w:hAnsi="Times New Roman" w:cs="Times New Roman"/>
          <w:lang w:val="en-GB"/>
        </w:rPr>
        <w:t>s</w:t>
      </w:r>
      <w:r w:rsidR="00370C0C" w:rsidRPr="00E86E69">
        <w:rPr>
          <w:rFonts w:ascii="Times New Roman" w:hAnsi="Times New Roman" w:cs="Times New Roman"/>
          <w:lang w:val="en-GB"/>
        </w:rPr>
        <w:t xml:space="preserve"> </w:t>
      </w:r>
      <w:r w:rsidR="009A724E" w:rsidRPr="00E86E69">
        <w:rPr>
          <w:rFonts w:ascii="Times New Roman" w:hAnsi="Times New Roman" w:cs="Times New Roman"/>
          <w:lang w:val="en-GB"/>
        </w:rPr>
        <w:t xml:space="preserve">and standard deviations </w:t>
      </w:r>
      <w:r w:rsidR="00270003" w:rsidRPr="00E86E69">
        <w:rPr>
          <w:rFonts w:ascii="Times New Roman" w:hAnsi="Times New Roman" w:cs="Times New Roman"/>
          <w:lang w:val="en-GB"/>
        </w:rPr>
        <w:t xml:space="preserve">per month </w:t>
      </w:r>
      <w:r w:rsidR="009A724E" w:rsidRPr="00E86E69">
        <w:rPr>
          <w:rFonts w:ascii="Times New Roman" w:hAnsi="Times New Roman" w:cs="Times New Roman"/>
          <w:lang w:val="en-GB"/>
        </w:rPr>
        <w:t xml:space="preserve">were calculated based on four </w:t>
      </w:r>
      <w:r w:rsidR="00367586" w:rsidRPr="00E86E69">
        <w:rPr>
          <w:rFonts w:ascii="Times New Roman" w:hAnsi="Times New Roman" w:cs="Times New Roman"/>
          <w:lang w:val="en-GB"/>
        </w:rPr>
        <w:t xml:space="preserve">or </w:t>
      </w:r>
      <w:r w:rsidR="009A724E" w:rsidRPr="00E86E69">
        <w:rPr>
          <w:rFonts w:ascii="Times New Roman" w:hAnsi="Times New Roman" w:cs="Times New Roman"/>
          <w:lang w:val="en-GB"/>
        </w:rPr>
        <w:t xml:space="preserve">five </w:t>
      </w:r>
      <w:r w:rsidR="00B34D0E" w:rsidRPr="00E86E69">
        <w:rPr>
          <w:rFonts w:ascii="Times New Roman" w:hAnsi="Times New Roman" w:cs="Times New Roman"/>
          <w:lang w:val="en-GB"/>
        </w:rPr>
        <w:t>weekly CPUE values depending on how many weeks a month ha</w:t>
      </w:r>
      <w:r w:rsidR="00367586" w:rsidRPr="00E86E69">
        <w:rPr>
          <w:rFonts w:ascii="Times New Roman" w:hAnsi="Times New Roman" w:cs="Times New Roman"/>
          <w:lang w:val="en-GB"/>
        </w:rPr>
        <w:t>d</w:t>
      </w:r>
      <w:r w:rsidR="00B34D0E" w:rsidRPr="00E86E69">
        <w:rPr>
          <w:rFonts w:ascii="Times New Roman" w:hAnsi="Times New Roman" w:cs="Times New Roman"/>
          <w:lang w:val="en-GB"/>
        </w:rPr>
        <w:t xml:space="preserve">. The analysis revealed a distinct seasonal cycle with </w:t>
      </w:r>
      <w:r w:rsidR="004E1848" w:rsidRPr="00E86E69">
        <w:rPr>
          <w:rFonts w:ascii="Times New Roman" w:hAnsi="Times New Roman" w:cs="Times New Roman"/>
          <w:lang w:val="en-GB"/>
        </w:rPr>
        <w:t>high specimen abundances during the winter month</w:t>
      </w:r>
      <w:r w:rsidR="00367586" w:rsidRPr="00E86E69">
        <w:rPr>
          <w:rFonts w:ascii="Times New Roman" w:hAnsi="Times New Roman" w:cs="Times New Roman"/>
          <w:lang w:val="en-GB"/>
        </w:rPr>
        <w:t>s</w:t>
      </w:r>
      <w:r w:rsidR="004E1848" w:rsidRPr="00E86E69">
        <w:rPr>
          <w:rFonts w:ascii="Times New Roman" w:hAnsi="Times New Roman" w:cs="Times New Roman"/>
          <w:lang w:val="en-GB"/>
        </w:rPr>
        <w:t xml:space="preserve"> </w:t>
      </w:r>
      <w:r w:rsidR="00B34D0E" w:rsidRPr="00E86E69">
        <w:rPr>
          <w:rFonts w:ascii="Times New Roman" w:hAnsi="Times New Roman" w:cs="Times New Roman"/>
          <w:lang w:val="en-GB"/>
        </w:rPr>
        <w:t xml:space="preserve">from December to April, </w:t>
      </w:r>
      <w:r w:rsidR="004E1848" w:rsidRPr="00E86E69">
        <w:rPr>
          <w:rFonts w:ascii="Times New Roman" w:hAnsi="Times New Roman" w:cs="Times New Roman"/>
          <w:lang w:val="en-GB"/>
        </w:rPr>
        <w:t xml:space="preserve">lowest </w:t>
      </w:r>
      <w:r w:rsidR="00B34D0E" w:rsidRPr="00E86E69">
        <w:rPr>
          <w:rFonts w:ascii="Times New Roman" w:hAnsi="Times New Roman" w:cs="Times New Roman"/>
          <w:lang w:val="en-GB"/>
        </w:rPr>
        <w:t>value</w:t>
      </w:r>
      <w:r w:rsidR="004E1848" w:rsidRPr="00E86E69">
        <w:rPr>
          <w:rFonts w:ascii="Times New Roman" w:hAnsi="Times New Roman" w:cs="Times New Roman"/>
          <w:lang w:val="en-GB"/>
        </w:rPr>
        <w:t>s</w:t>
      </w:r>
      <w:r w:rsidR="00B34D0E" w:rsidRPr="00E86E69">
        <w:rPr>
          <w:rFonts w:ascii="Times New Roman" w:hAnsi="Times New Roman" w:cs="Times New Roman"/>
          <w:lang w:val="en-GB"/>
        </w:rPr>
        <w:t xml:space="preserve"> from May to July and a second smaller peak</w:t>
      </w:r>
      <w:r w:rsidRPr="00E86E69">
        <w:rPr>
          <w:rFonts w:ascii="Times New Roman" w:hAnsi="Times New Roman" w:cs="Times New Roman"/>
          <w:lang w:val="en-GB"/>
        </w:rPr>
        <w:t xml:space="preserve"> in August and September. Fig. 5</w:t>
      </w:r>
      <w:r w:rsidR="00875711" w:rsidRPr="00E86E69">
        <w:rPr>
          <w:rFonts w:ascii="Times New Roman" w:hAnsi="Times New Roman" w:cs="Times New Roman"/>
          <w:lang w:val="en-GB"/>
        </w:rPr>
        <w:t xml:space="preserve"> (lower panel</w:t>
      </w:r>
      <w:r w:rsidR="00B34D0E" w:rsidRPr="00E86E69">
        <w:rPr>
          <w:rFonts w:ascii="Times New Roman" w:hAnsi="Times New Roman" w:cs="Times New Roman"/>
          <w:lang w:val="en-GB"/>
        </w:rPr>
        <w:t xml:space="preserve">) shows the same monthly </w:t>
      </w:r>
      <w:r w:rsidR="004E1848" w:rsidRPr="00E86E69">
        <w:rPr>
          <w:rFonts w:ascii="Times New Roman" w:hAnsi="Times New Roman" w:cs="Times New Roman"/>
          <w:lang w:val="en-GB"/>
        </w:rPr>
        <w:t xml:space="preserve">abundance </w:t>
      </w:r>
      <w:r w:rsidR="00B34D0E" w:rsidRPr="00E86E69">
        <w:rPr>
          <w:rFonts w:ascii="Times New Roman" w:hAnsi="Times New Roman" w:cs="Times New Roman"/>
          <w:lang w:val="en-GB"/>
        </w:rPr>
        <w:t>values but separated by groups</w:t>
      </w:r>
      <w:r w:rsidR="007A3F25" w:rsidRPr="00E86E69">
        <w:rPr>
          <w:rFonts w:ascii="Times New Roman" w:hAnsi="Times New Roman" w:cs="Times New Roman"/>
          <w:lang w:val="en-GB"/>
        </w:rPr>
        <w:t xml:space="preserve"> of organisms</w:t>
      </w:r>
      <w:r w:rsidR="00B34D0E" w:rsidRPr="00E86E69">
        <w:rPr>
          <w:rFonts w:ascii="Times New Roman" w:hAnsi="Times New Roman" w:cs="Times New Roman"/>
          <w:lang w:val="en-GB"/>
        </w:rPr>
        <w:t xml:space="preserve">. </w:t>
      </w:r>
      <w:r w:rsidR="004E1848" w:rsidRPr="00E86E69">
        <w:rPr>
          <w:rFonts w:ascii="Times New Roman" w:hAnsi="Times New Roman" w:cs="Times New Roman"/>
          <w:lang w:val="en-GB"/>
        </w:rPr>
        <w:t>Ten different groups of organisms were identified over the year</w:t>
      </w:r>
      <w:r w:rsidR="00367586" w:rsidRPr="00E86E69">
        <w:rPr>
          <w:rFonts w:ascii="Times New Roman" w:hAnsi="Times New Roman" w:cs="Times New Roman"/>
          <w:lang w:val="en-GB"/>
        </w:rPr>
        <w:t>,</w:t>
      </w:r>
      <w:r w:rsidR="00430BEF" w:rsidRPr="00E86E69">
        <w:rPr>
          <w:rFonts w:ascii="Times New Roman" w:hAnsi="Times New Roman" w:cs="Times New Roman"/>
          <w:lang w:val="en-GB"/>
        </w:rPr>
        <w:t xml:space="preserve"> namely</w:t>
      </w:r>
      <w:r w:rsidR="00367586" w:rsidRPr="00E86E69">
        <w:rPr>
          <w:rFonts w:ascii="Times New Roman" w:hAnsi="Times New Roman" w:cs="Times New Roman"/>
          <w:lang w:val="en-GB"/>
        </w:rPr>
        <w:t>,</w:t>
      </w:r>
      <w:r w:rsidR="00430BEF" w:rsidRPr="00E86E69">
        <w:rPr>
          <w:rFonts w:ascii="Times New Roman" w:hAnsi="Times New Roman" w:cs="Times New Roman"/>
          <w:lang w:val="en-GB"/>
        </w:rPr>
        <w:t xml:space="preserve"> </w:t>
      </w:r>
      <w:proofErr w:type="spellStart"/>
      <w:r w:rsidR="00430BEF" w:rsidRPr="00E86E69">
        <w:rPr>
          <w:rFonts w:ascii="Times New Roman" w:hAnsi="Times New Roman" w:cs="Times New Roman"/>
          <w:lang w:val="en-GB"/>
        </w:rPr>
        <w:t>ap</w:t>
      </w:r>
      <w:ins w:id="174" w:author="P. Fischer" w:date="2017-01-09T16:58:00Z">
        <w:r w:rsidR="00583FCE">
          <w:rPr>
            <w:rFonts w:ascii="Times New Roman" w:hAnsi="Times New Roman" w:cs="Times New Roman"/>
            <w:lang w:val="en-GB"/>
          </w:rPr>
          <w:t>p</w:t>
        </w:r>
      </w:ins>
      <w:r w:rsidR="004E1848" w:rsidRPr="00E86E69">
        <w:rPr>
          <w:rFonts w:ascii="Times New Roman" w:hAnsi="Times New Roman" w:cs="Times New Roman"/>
          <w:lang w:val="en-GB"/>
        </w:rPr>
        <w:t>endicularia</w:t>
      </w:r>
      <w:proofErr w:type="spellEnd"/>
      <w:r w:rsidR="00430BEF" w:rsidRPr="00E86E69">
        <w:rPr>
          <w:rFonts w:ascii="Times New Roman" w:hAnsi="Times New Roman" w:cs="Times New Roman"/>
          <w:lang w:val="en-GB"/>
        </w:rPr>
        <w:t xml:space="preserve">, </w:t>
      </w:r>
      <w:r w:rsidR="004E1848" w:rsidRPr="00E86E69">
        <w:rPr>
          <w:rFonts w:ascii="Times New Roman" w:hAnsi="Times New Roman" w:cs="Times New Roman"/>
          <w:lang w:val="en-GB"/>
        </w:rPr>
        <w:t xml:space="preserve">benthic </w:t>
      </w:r>
      <w:proofErr w:type="spellStart"/>
      <w:r w:rsidR="004E1848" w:rsidRPr="00E86E69">
        <w:rPr>
          <w:rFonts w:ascii="Times New Roman" w:hAnsi="Times New Roman" w:cs="Times New Roman"/>
          <w:lang w:val="en-GB"/>
        </w:rPr>
        <w:t>crustacea</w:t>
      </w:r>
      <w:proofErr w:type="spellEnd"/>
      <w:r w:rsidR="00430BEF" w:rsidRPr="00E86E69">
        <w:rPr>
          <w:rFonts w:ascii="Times New Roman" w:hAnsi="Times New Roman" w:cs="Times New Roman"/>
          <w:lang w:val="en-GB"/>
        </w:rPr>
        <w:t xml:space="preserve">, </w:t>
      </w:r>
      <w:r w:rsidR="004E1848" w:rsidRPr="00E86E69">
        <w:rPr>
          <w:rFonts w:ascii="Times New Roman" w:hAnsi="Times New Roman" w:cs="Times New Roman"/>
          <w:lang w:val="en-GB"/>
        </w:rPr>
        <w:t xml:space="preserve">birds, </w:t>
      </w:r>
      <w:proofErr w:type="spellStart"/>
      <w:r w:rsidR="004E1848" w:rsidRPr="00E86E69">
        <w:rPr>
          <w:rFonts w:ascii="Times New Roman" w:hAnsi="Times New Roman" w:cs="Times New Roman"/>
          <w:lang w:val="en-GB"/>
        </w:rPr>
        <w:t>chaetognaths</w:t>
      </w:r>
      <w:proofErr w:type="spellEnd"/>
      <w:r w:rsidR="004E1848" w:rsidRPr="00E86E69">
        <w:rPr>
          <w:rFonts w:ascii="Times New Roman" w:hAnsi="Times New Roman" w:cs="Times New Roman"/>
          <w:lang w:val="en-GB"/>
        </w:rPr>
        <w:t xml:space="preserve">, fish, jellyfish, molluscs, pelagic crustaceans, </w:t>
      </w:r>
      <w:proofErr w:type="spellStart"/>
      <w:r w:rsidR="004E1848" w:rsidRPr="00E86E69">
        <w:rPr>
          <w:rFonts w:ascii="Times New Roman" w:hAnsi="Times New Roman" w:cs="Times New Roman"/>
          <w:lang w:val="en-GB"/>
        </w:rPr>
        <w:t>polychaets</w:t>
      </w:r>
      <w:proofErr w:type="spellEnd"/>
      <w:r w:rsidR="004E1848" w:rsidRPr="00E86E69">
        <w:rPr>
          <w:rFonts w:ascii="Times New Roman" w:hAnsi="Times New Roman" w:cs="Times New Roman"/>
          <w:lang w:val="en-GB"/>
        </w:rPr>
        <w:t xml:space="preserve"> and </w:t>
      </w:r>
      <w:proofErr w:type="spellStart"/>
      <w:r w:rsidR="004E1848" w:rsidRPr="00E86E69">
        <w:rPr>
          <w:rFonts w:ascii="Times New Roman" w:hAnsi="Times New Roman" w:cs="Times New Roman"/>
          <w:lang w:val="en-GB"/>
        </w:rPr>
        <w:t>pteropods</w:t>
      </w:r>
      <w:proofErr w:type="spellEnd"/>
      <w:r w:rsidR="00430BEF" w:rsidRPr="00E86E69">
        <w:rPr>
          <w:rFonts w:ascii="Times New Roman" w:hAnsi="Times New Roman" w:cs="Times New Roman"/>
          <w:lang w:val="en-GB"/>
        </w:rPr>
        <w:t xml:space="preserve">. </w:t>
      </w:r>
      <w:r w:rsidR="009B46A5" w:rsidRPr="00E86E69">
        <w:rPr>
          <w:rFonts w:ascii="Times New Roman" w:hAnsi="Times New Roman" w:cs="Times New Roman"/>
          <w:lang w:val="en-GB"/>
        </w:rPr>
        <w:t>From these groups, six occurred in higher abundances</w:t>
      </w:r>
      <w:r w:rsidR="00367586" w:rsidRPr="00E86E69">
        <w:rPr>
          <w:rFonts w:ascii="Times New Roman" w:hAnsi="Times New Roman" w:cs="Times New Roman"/>
          <w:lang w:val="en-GB"/>
        </w:rPr>
        <w:t>,</w:t>
      </w:r>
      <w:r w:rsidR="009B46A5" w:rsidRPr="00E86E69">
        <w:rPr>
          <w:rFonts w:ascii="Times New Roman" w:hAnsi="Times New Roman" w:cs="Times New Roman"/>
          <w:lang w:val="en-GB"/>
        </w:rPr>
        <w:t xml:space="preserve"> at least</w:t>
      </w:r>
      <w:r w:rsidR="00367586" w:rsidRPr="00E86E69">
        <w:rPr>
          <w:rFonts w:ascii="Times New Roman" w:hAnsi="Times New Roman" w:cs="Times New Roman"/>
          <w:lang w:val="en-GB"/>
        </w:rPr>
        <w:t>,</w:t>
      </w:r>
      <w:r w:rsidR="009B46A5" w:rsidRPr="00E86E69">
        <w:rPr>
          <w:rFonts w:ascii="Times New Roman" w:hAnsi="Times New Roman" w:cs="Times New Roman"/>
          <w:lang w:val="en-GB"/>
        </w:rPr>
        <w:t xml:space="preserve"> during a certain phase of the year (benthic crustacean, fish, jellyfish, </w:t>
      </w:r>
      <w:proofErr w:type="spellStart"/>
      <w:r w:rsidR="009B46A5" w:rsidRPr="00E86E69">
        <w:rPr>
          <w:rFonts w:ascii="Times New Roman" w:hAnsi="Times New Roman" w:cs="Times New Roman"/>
          <w:lang w:val="en-GB"/>
        </w:rPr>
        <w:t>ap</w:t>
      </w:r>
      <w:ins w:id="175" w:author="P. Fischer" w:date="2017-01-09T16:58:00Z">
        <w:r w:rsidR="00583FCE">
          <w:rPr>
            <w:rFonts w:ascii="Times New Roman" w:hAnsi="Times New Roman" w:cs="Times New Roman"/>
            <w:lang w:val="en-GB"/>
          </w:rPr>
          <w:t>p</w:t>
        </w:r>
      </w:ins>
      <w:r w:rsidR="009B46A5" w:rsidRPr="00E86E69">
        <w:rPr>
          <w:rFonts w:ascii="Times New Roman" w:hAnsi="Times New Roman" w:cs="Times New Roman"/>
          <w:lang w:val="en-GB"/>
        </w:rPr>
        <w:t>endicularia</w:t>
      </w:r>
      <w:proofErr w:type="spellEnd"/>
      <w:r w:rsidR="009B46A5" w:rsidRPr="00E86E69">
        <w:rPr>
          <w:rFonts w:ascii="Times New Roman" w:hAnsi="Times New Roman" w:cs="Times New Roman"/>
          <w:lang w:val="en-GB"/>
        </w:rPr>
        <w:t xml:space="preserve">, </w:t>
      </w:r>
      <w:proofErr w:type="spellStart"/>
      <w:r w:rsidR="009B46A5" w:rsidRPr="00E86E69">
        <w:rPr>
          <w:rFonts w:ascii="Times New Roman" w:hAnsi="Times New Roman" w:cs="Times New Roman"/>
          <w:lang w:val="en-GB"/>
        </w:rPr>
        <w:t>chaetognaths</w:t>
      </w:r>
      <w:proofErr w:type="spellEnd"/>
      <w:r w:rsidR="009B46A5" w:rsidRPr="00E86E69">
        <w:rPr>
          <w:rFonts w:ascii="Times New Roman" w:hAnsi="Times New Roman" w:cs="Times New Roman"/>
          <w:lang w:val="en-GB"/>
        </w:rPr>
        <w:t xml:space="preserve"> and </w:t>
      </w:r>
      <w:proofErr w:type="spellStart"/>
      <w:r w:rsidR="009B46A5" w:rsidRPr="00E86E69">
        <w:rPr>
          <w:rFonts w:ascii="Times New Roman" w:hAnsi="Times New Roman" w:cs="Times New Roman"/>
          <w:lang w:val="en-GB"/>
        </w:rPr>
        <w:t>pteropods</w:t>
      </w:r>
      <w:proofErr w:type="spellEnd"/>
      <w:r w:rsidR="009B46A5" w:rsidRPr="00E86E69">
        <w:rPr>
          <w:rFonts w:ascii="Times New Roman" w:hAnsi="Times New Roman" w:cs="Times New Roman"/>
          <w:lang w:val="en-GB"/>
        </w:rPr>
        <w:t xml:space="preserve">). </w:t>
      </w:r>
    </w:p>
    <w:p w14:paraId="0A15DE09" w14:textId="77777777" w:rsidR="00857723" w:rsidRPr="00E86E69" w:rsidRDefault="00430BEF"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During the winter – spring peak, benthic crustaceans had the highest share of the total speci</w:t>
      </w:r>
      <w:r w:rsidR="00BE42A8" w:rsidRPr="00E86E69">
        <w:rPr>
          <w:rFonts w:ascii="Times New Roman" w:hAnsi="Times New Roman" w:cs="Times New Roman"/>
          <w:lang w:val="en-GB"/>
        </w:rPr>
        <w:t xml:space="preserve">es </w:t>
      </w:r>
      <w:r w:rsidRPr="00E86E69">
        <w:rPr>
          <w:rFonts w:ascii="Times New Roman" w:hAnsi="Times New Roman" w:cs="Times New Roman"/>
          <w:lang w:val="en-GB"/>
        </w:rPr>
        <w:t>abundance</w:t>
      </w:r>
      <w:r w:rsidR="00BE42A8" w:rsidRPr="00E86E69">
        <w:rPr>
          <w:rFonts w:ascii="Times New Roman" w:hAnsi="Times New Roman" w:cs="Times New Roman"/>
          <w:lang w:val="en-GB"/>
        </w:rPr>
        <w:t>s</w:t>
      </w:r>
      <w:r w:rsidRPr="00E86E69">
        <w:rPr>
          <w:rFonts w:ascii="Times New Roman" w:hAnsi="Times New Roman" w:cs="Times New Roman"/>
          <w:lang w:val="en-GB"/>
        </w:rPr>
        <w:t xml:space="preserve"> followed by </w:t>
      </w:r>
      <w:r w:rsidR="008A49D6" w:rsidRPr="00E86E69">
        <w:rPr>
          <w:rFonts w:ascii="Times New Roman" w:hAnsi="Times New Roman" w:cs="Times New Roman"/>
          <w:lang w:val="en-GB"/>
        </w:rPr>
        <w:t xml:space="preserve">jellyfish, </w:t>
      </w:r>
      <w:proofErr w:type="spellStart"/>
      <w:r w:rsidRPr="00E86E69">
        <w:rPr>
          <w:rFonts w:ascii="Times New Roman" w:hAnsi="Times New Roman" w:cs="Times New Roman"/>
          <w:lang w:val="en-GB"/>
        </w:rPr>
        <w:t>pteropods</w:t>
      </w:r>
      <w:proofErr w:type="spellEnd"/>
      <w:r w:rsidRPr="00E86E69">
        <w:rPr>
          <w:rFonts w:ascii="Times New Roman" w:hAnsi="Times New Roman" w:cs="Times New Roman"/>
          <w:lang w:val="en-GB"/>
        </w:rPr>
        <w:t xml:space="preserve"> </w:t>
      </w:r>
      <w:r w:rsidR="008A49D6" w:rsidRPr="00E86E69">
        <w:rPr>
          <w:rFonts w:ascii="Times New Roman" w:hAnsi="Times New Roman" w:cs="Times New Roman"/>
          <w:lang w:val="en-GB"/>
        </w:rPr>
        <w:t xml:space="preserve">and fish </w:t>
      </w:r>
      <w:r w:rsidR="00397EA0" w:rsidRPr="00E86E69">
        <w:rPr>
          <w:rFonts w:ascii="Times New Roman" w:hAnsi="Times New Roman" w:cs="Times New Roman"/>
          <w:lang w:val="en-GB"/>
        </w:rPr>
        <w:t>(Fig. 5</w:t>
      </w:r>
      <w:r w:rsidR="00875711" w:rsidRPr="00E86E69">
        <w:rPr>
          <w:rFonts w:ascii="Times New Roman" w:hAnsi="Times New Roman" w:cs="Times New Roman"/>
          <w:lang w:val="en-GB"/>
        </w:rPr>
        <w:t>, lower panel</w:t>
      </w:r>
      <w:r w:rsidRPr="00E86E69">
        <w:rPr>
          <w:rFonts w:ascii="Times New Roman" w:hAnsi="Times New Roman" w:cs="Times New Roman"/>
          <w:lang w:val="en-GB"/>
        </w:rPr>
        <w:t xml:space="preserve">). In contrast, the summer – autumn peak was almost completely formed by </w:t>
      </w:r>
      <w:proofErr w:type="spellStart"/>
      <w:r w:rsidRPr="00E86E69">
        <w:rPr>
          <w:rFonts w:ascii="Times New Roman" w:hAnsi="Times New Roman" w:cs="Times New Roman"/>
          <w:lang w:val="en-GB"/>
        </w:rPr>
        <w:t>ap</w:t>
      </w:r>
      <w:ins w:id="176" w:author="P. Fischer" w:date="2017-01-09T16:58:00Z">
        <w:r w:rsidR="00583FCE">
          <w:rPr>
            <w:rFonts w:ascii="Times New Roman" w:hAnsi="Times New Roman" w:cs="Times New Roman"/>
            <w:lang w:val="en-GB"/>
          </w:rPr>
          <w:t>p</w:t>
        </w:r>
      </w:ins>
      <w:r w:rsidRPr="00E86E69">
        <w:rPr>
          <w:rFonts w:ascii="Times New Roman" w:hAnsi="Times New Roman" w:cs="Times New Roman"/>
          <w:lang w:val="en-GB"/>
        </w:rPr>
        <w:t>endicularia</w:t>
      </w:r>
      <w:proofErr w:type="spellEnd"/>
      <w:r w:rsidRPr="00E86E69">
        <w:rPr>
          <w:rFonts w:ascii="Times New Roman" w:hAnsi="Times New Roman" w:cs="Times New Roman"/>
          <w:lang w:val="en-GB"/>
        </w:rPr>
        <w:t xml:space="preserve"> and a small</w:t>
      </w:r>
      <w:r w:rsidR="008A49D6" w:rsidRPr="00E86E69">
        <w:rPr>
          <w:rFonts w:ascii="Times New Roman" w:hAnsi="Times New Roman" w:cs="Times New Roman"/>
          <w:lang w:val="en-GB"/>
        </w:rPr>
        <w:t>er</w:t>
      </w:r>
      <w:r w:rsidRPr="00E86E69">
        <w:rPr>
          <w:rFonts w:ascii="Times New Roman" w:hAnsi="Times New Roman" w:cs="Times New Roman"/>
          <w:lang w:val="en-GB"/>
        </w:rPr>
        <w:t xml:space="preserve"> </w:t>
      </w:r>
      <w:r w:rsidR="008A49D6" w:rsidRPr="00E86E69">
        <w:rPr>
          <w:rFonts w:ascii="Times New Roman" w:hAnsi="Times New Roman" w:cs="Times New Roman"/>
          <w:lang w:val="en-GB"/>
        </w:rPr>
        <w:t>share of fish</w:t>
      </w:r>
      <w:r w:rsidR="00857723" w:rsidRPr="00E86E69">
        <w:rPr>
          <w:rFonts w:ascii="Times New Roman" w:hAnsi="Times New Roman" w:cs="Times New Roman"/>
          <w:lang w:val="en-GB"/>
        </w:rPr>
        <w:t>.</w:t>
      </w:r>
    </w:p>
    <w:p w14:paraId="03F3B54C" w14:textId="77777777" w:rsidR="00761B8F" w:rsidRPr="00E86E69" w:rsidRDefault="00857723"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When analy</w:t>
      </w:r>
      <w:r w:rsidR="00262129" w:rsidRPr="00E86E69">
        <w:rPr>
          <w:rFonts w:ascii="Times New Roman" w:hAnsi="Times New Roman" w:cs="Times New Roman"/>
          <w:lang w:val="en-GB"/>
        </w:rPr>
        <w:t>sing</w:t>
      </w:r>
      <w:r w:rsidRPr="00E86E69">
        <w:rPr>
          <w:rFonts w:ascii="Times New Roman" w:hAnsi="Times New Roman" w:cs="Times New Roman"/>
          <w:lang w:val="en-GB"/>
        </w:rPr>
        <w:t xml:space="preserve"> the winter-spring phase (December </w:t>
      </w:r>
      <w:r w:rsidR="00700F2A" w:rsidRPr="00E86E69">
        <w:rPr>
          <w:rFonts w:ascii="Times New Roman" w:hAnsi="Times New Roman" w:cs="Times New Roman"/>
          <w:lang w:val="en-GB"/>
        </w:rPr>
        <w:t xml:space="preserve">– March) </w:t>
      </w:r>
      <w:r w:rsidRPr="00E86E69">
        <w:rPr>
          <w:rFonts w:ascii="Times New Roman" w:hAnsi="Times New Roman" w:cs="Times New Roman"/>
          <w:lang w:val="en-GB"/>
        </w:rPr>
        <w:t xml:space="preserve">and the summer-autumn phase </w:t>
      </w:r>
      <w:r w:rsidR="00700F2A" w:rsidRPr="00E86E69">
        <w:rPr>
          <w:rFonts w:ascii="Times New Roman" w:hAnsi="Times New Roman" w:cs="Times New Roman"/>
          <w:lang w:val="en-GB"/>
        </w:rPr>
        <w:t xml:space="preserve">(August – October) </w:t>
      </w:r>
      <w:r w:rsidR="009333FD" w:rsidRPr="00E86E69">
        <w:rPr>
          <w:rFonts w:ascii="Times New Roman" w:hAnsi="Times New Roman" w:cs="Times New Roman"/>
          <w:lang w:val="en-GB"/>
        </w:rPr>
        <w:t xml:space="preserve">separately </w:t>
      </w:r>
      <w:r w:rsidR="00BE42A8" w:rsidRPr="00E86E69">
        <w:rPr>
          <w:rFonts w:ascii="Times New Roman" w:hAnsi="Times New Roman" w:cs="Times New Roman"/>
          <w:lang w:val="en-GB"/>
        </w:rPr>
        <w:t xml:space="preserve">and </w:t>
      </w:r>
      <w:r w:rsidR="009333FD" w:rsidRPr="00E86E69">
        <w:rPr>
          <w:rFonts w:ascii="Times New Roman" w:hAnsi="Times New Roman" w:cs="Times New Roman"/>
          <w:lang w:val="en-GB"/>
        </w:rPr>
        <w:t>in detail</w:t>
      </w:r>
      <w:r w:rsidRPr="00E86E69">
        <w:rPr>
          <w:rFonts w:ascii="Times New Roman" w:hAnsi="Times New Roman" w:cs="Times New Roman"/>
          <w:lang w:val="en-GB"/>
        </w:rPr>
        <w:t>,</w:t>
      </w:r>
      <w:r w:rsidR="00700F2A" w:rsidRPr="00E86E69">
        <w:rPr>
          <w:rFonts w:ascii="Times New Roman" w:hAnsi="Times New Roman" w:cs="Times New Roman"/>
          <w:lang w:val="en-GB"/>
        </w:rPr>
        <w:t xml:space="preserve"> a strong spatial separation of the winter-spring and summer-autumn community emerged</w:t>
      </w:r>
      <w:r w:rsidR="009333FD" w:rsidRPr="00E86E69">
        <w:rPr>
          <w:rFonts w:ascii="Times New Roman" w:hAnsi="Times New Roman" w:cs="Times New Roman"/>
          <w:lang w:val="en-GB"/>
        </w:rPr>
        <w:t xml:space="preserve"> with respect to the </w:t>
      </w:r>
      <w:r w:rsidR="009333FD" w:rsidRPr="00E86E69">
        <w:rPr>
          <w:rFonts w:ascii="Times New Roman" w:hAnsi="Times New Roman" w:cs="Times New Roman"/>
          <w:lang w:val="en-GB"/>
        </w:rPr>
        <w:lastRenderedPageBreak/>
        <w:t>position in the water column</w:t>
      </w:r>
      <w:r w:rsidR="00247419" w:rsidRPr="00E86E69">
        <w:rPr>
          <w:rFonts w:ascii="Times New Roman" w:hAnsi="Times New Roman" w:cs="Times New Roman"/>
          <w:lang w:val="en-GB"/>
        </w:rPr>
        <w:t xml:space="preserve"> (Fig.</w:t>
      </w:r>
      <w:r w:rsidR="00875711" w:rsidRPr="00E86E69">
        <w:rPr>
          <w:rFonts w:ascii="Times New Roman" w:hAnsi="Times New Roman" w:cs="Times New Roman"/>
          <w:lang w:val="en-GB"/>
        </w:rPr>
        <w:t xml:space="preserve"> 6</w:t>
      </w:r>
      <w:r w:rsidR="00F837F9" w:rsidRPr="00E86E69">
        <w:rPr>
          <w:rFonts w:ascii="Times New Roman" w:hAnsi="Times New Roman" w:cs="Times New Roman"/>
          <w:lang w:val="en-GB"/>
        </w:rPr>
        <w:t>)</w:t>
      </w:r>
      <w:r w:rsidR="00700F2A" w:rsidRPr="00E86E69">
        <w:rPr>
          <w:rFonts w:ascii="Times New Roman" w:hAnsi="Times New Roman" w:cs="Times New Roman"/>
          <w:lang w:val="en-GB"/>
        </w:rPr>
        <w:t xml:space="preserve">. While the </w:t>
      </w:r>
      <w:r w:rsidR="00A865DD" w:rsidRPr="00E86E69">
        <w:rPr>
          <w:rFonts w:ascii="Times New Roman" w:hAnsi="Times New Roman" w:cs="Times New Roman"/>
          <w:lang w:val="en-GB"/>
        </w:rPr>
        <w:t xml:space="preserve">overall share of the </w:t>
      </w:r>
      <w:r w:rsidR="00700F2A" w:rsidRPr="00E86E69">
        <w:rPr>
          <w:rFonts w:ascii="Times New Roman" w:hAnsi="Times New Roman" w:cs="Times New Roman"/>
          <w:lang w:val="en-GB"/>
        </w:rPr>
        <w:t xml:space="preserve">winter-spring community </w:t>
      </w:r>
      <w:r w:rsidR="00367586" w:rsidRPr="00E86E69">
        <w:rPr>
          <w:rFonts w:ascii="Times New Roman" w:hAnsi="Times New Roman" w:cs="Times New Roman"/>
          <w:lang w:val="en-GB"/>
        </w:rPr>
        <w:t>wa</w:t>
      </w:r>
      <w:r w:rsidR="00700F2A" w:rsidRPr="00E86E69">
        <w:rPr>
          <w:rFonts w:ascii="Times New Roman" w:hAnsi="Times New Roman" w:cs="Times New Roman"/>
          <w:lang w:val="en-GB"/>
        </w:rPr>
        <w:t xml:space="preserve">s benthic </w:t>
      </w:r>
      <w:r w:rsidR="00A865DD" w:rsidRPr="00E86E69">
        <w:rPr>
          <w:rFonts w:ascii="Times New Roman" w:hAnsi="Times New Roman" w:cs="Times New Roman"/>
          <w:lang w:val="en-GB"/>
        </w:rPr>
        <w:t xml:space="preserve">or benthic- </w:t>
      </w:r>
      <w:r w:rsidR="00700F2A" w:rsidRPr="00E86E69">
        <w:rPr>
          <w:rFonts w:ascii="Times New Roman" w:hAnsi="Times New Roman" w:cs="Times New Roman"/>
          <w:lang w:val="en-GB"/>
        </w:rPr>
        <w:t>associated</w:t>
      </w:r>
      <w:r w:rsidR="00A865DD" w:rsidRPr="00E86E69">
        <w:rPr>
          <w:rFonts w:ascii="Times New Roman" w:hAnsi="Times New Roman" w:cs="Times New Roman"/>
          <w:lang w:val="en-GB"/>
        </w:rPr>
        <w:t xml:space="preserve"> except for the jellyfish</w:t>
      </w:r>
      <w:r w:rsidR="00367586" w:rsidRPr="00E86E69">
        <w:rPr>
          <w:rFonts w:ascii="Times New Roman" w:hAnsi="Times New Roman" w:cs="Times New Roman"/>
          <w:lang w:val="en-GB"/>
        </w:rPr>
        <w:t>;</w:t>
      </w:r>
      <w:r w:rsidR="00A865DD" w:rsidRPr="00E86E69">
        <w:rPr>
          <w:rFonts w:ascii="Times New Roman" w:hAnsi="Times New Roman" w:cs="Times New Roman"/>
          <w:lang w:val="en-GB"/>
        </w:rPr>
        <w:t xml:space="preserve"> this benthic-associated community </w:t>
      </w:r>
      <w:r w:rsidR="00367586" w:rsidRPr="00E86E69">
        <w:rPr>
          <w:rFonts w:ascii="Times New Roman" w:hAnsi="Times New Roman" w:cs="Times New Roman"/>
          <w:lang w:val="en-GB"/>
        </w:rPr>
        <w:t>was</w:t>
      </w:r>
      <w:r w:rsidR="00A865DD" w:rsidRPr="00E86E69">
        <w:rPr>
          <w:rFonts w:ascii="Times New Roman" w:hAnsi="Times New Roman" w:cs="Times New Roman"/>
          <w:lang w:val="en-GB"/>
        </w:rPr>
        <w:t xml:space="preserve"> almost completely missing in </w:t>
      </w:r>
      <w:r w:rsidR="00367586" w:rsidRPr="00E86E69">
        <w:rPr>
          <w:rFonts w:ascii="Times New Roman" w:hAnsi="Times New Roman" w:cs="Times New Roman"/>
          <w:lang w:val="en-GB"/>
        </w:rPr>
        <w:t xml:space="preserve">the </w:t>
      </w:r>
      <w:r w:rsidR="00A865DD" w:rsidRPr="00E86E69">
        <w:rPr>
          <w:rFonts w:ascii="Times New Roman" w:hAnsi="Times New Roman" w:cs="Times New Roman"/>
          <w:lang w:val="en-GB"/>
        </w:rPr>
        <w:t>summer and autumn</w:t>
      </w:r>
      <w:r w:rsidR="00367586" w:rsidRPr="00E86E69">
        <w:rPr>
          <w:rFonts w:ascii="Times New Roman" w:hAnsi="Times New Roman" w:cs="Times New Roman"/>
          <w:lang w:val="en-GB"/>
        </w:rPr>
        <w:t>,</w:t>
      </w:r>
      <w:r w:rsidR="00A865DD" w:rsidRPr="00E86E69">
        <w:rPr>
          <w:rFonts w:ascii="Times New Roman" w:hAnsi="Times New Roman" w:cs="Times New Roman"/>
          <w:lang w:val="en-GB"/>
        </w:rPr>
        <w:t xml:space="preserve"> except for a small share of fish. </w:t>
      </w:r>
    </w:p>
    <w:p w14:paraId="377ED6AA" w14:textId="77777777" w:rsidR="00265243" w:rsidRPr="00E86E69" w:rsidRDefault="009B46A5" w:rsidP="00E86E69">
      <w:pPr>
        <w:spacing w:line="360" w:lineRule="auto"/>
        <w:rPr>
          <w:rFonts w:ascii="Times New Roman" w:hAnsi="Times New Roman" w:cs="Times New Roman"/>
          <w:lang w:val="en-GB"/>
        </w:rPr>
      </w:pPr>
      <w:r w:rsidRPr="00E86E69">
        <w:rPr>
          <w:rFonts w:ascii="Times New Roman" w:hAnsi="Times New Roman" w:cs="Times New Roman"/>
          <w:lang w:val="en-GB"/>
        </w:rPr>
        <w:t xml:space="preserve">Except for </w:t>
      </w:r>
      <w:proofErr w:type="spellStart"/>
      <w:r w:rsidRPr="00E86E69">
        <w:rPr>
          <w:rFonts w:ascii="Times New Roman" w:hAnsi="Times New Roman" w:cs="Times New Roman"/>
          <w:lang w:val="en-GB"/>
        </w:rPr>
        <w:t>ap</w:t>
      </w:r>
      <w:ins w:id="177" w:author="P. Fischer" w:date="2017-01-09T16:58:00Z">
        <w:r w:rsidR="00583FCE">
          <w:rPr>
            <w:rFonts w:ascii="Times New Roman" w:hAnsi="Times New Roman" w:cs="Times New Roman"/>
            <w:lang w:val="en-GB"/>
          </w:rPr>
          <w:t>p</w:t>
        </w:r>
      </w:ins>
      <w:r w:rsidRPr="00E86E69">
        <w:rPr>
          <w:rFonts w:ascii="Times New Roman" w:hAnsi="Times New Roman" w:cs="Times New Roman"/>
          <w:lang w:val="en-GB"/>
        </w:rPr>
        <w:t>endicularia</w:t>
      </w:r>
      <w:proofErr w:type="spellEnd"/>
      <w:r w:rsidRPr="00E86E69">
        <w:rPr>
          <w:rFonts w:ascii="Times New Roman" w:hAnsi="Times New Roman" w:cs="Times New Roman"/>
          <w:lang w:val="en-GB"/>
        </w:rPr>
        <w:t xml:space="preserve">, all </w:t>
      </w:r>
      <w:r w:rsidR="00E63F52" w:rsidRPr="00E86E69">
        <w:rPr>
          <w:rFonts w:ascii="Times New Roman" w:hAnsi="Times New Roman" w:cs="Times New Roman"/>
          <w:lang w:val="en-GB"/>
        </w:rPr>
        <w:t xml:space="preserve">of </w:t>
      </w:r>
      <w:r w:rsidR="00D95CE9" w:rsidRPr="00E86E69">
        <w:rPr>
          <w:rFonts w:ascii="Times New Roman" w:hAnsi="Times New Roman" w:cs="Times New Roman"/>
          <w:lang w:val="en-GB"/>
        </w:rPr>
        <w:t xml:space="preserve">the </w:t>
      </w:r>
      <w:r w:rsidRPr="00E86E69">
        <w:rPr>
          <w:rFonts w:ascii="Times New Roman" w:hAnsi="Times New Roman" w:cs="Times New Roman"/>
          <w:lang w:val="en-GB"/>
        </w:rPr>
        <w:t>other high</w:t>
      </w:r>
      <w:r w:rsidR="00D95CE9" w:rsidRPr="00E86E69">
        <w:rPr>
          <w:rFonts w:ascii="Times New Roman" w:hAnsi="Times New Roman" w:cs="Times New Roman"/>
          <w:lang w:val="en-GB"/>
        </w:rPr>
        <w:t>ly</w:t>
      </w:r>
      <w:r w:rsidRPr="00E86E69">
        <w:rPr>
          <w:rFonts w:ascii="Times New Roman" w:hAnsi="Times New Roman" w:cs="Times New Roman"/>
          <w:lang w:val="en-GB"/>
        </w:rPr>
        <w:t xml:space="preserve"> abundant species were </w:t>
      </w:r>
      <w:r w:rsidR="00265243" w:rsidRPr="00E86E69">
        <w:rPr>
          <w:rFonts w:ascii="Times New Roman" w:hAnsi="Times New Roman" w:cs="Times New Roman"/>
          <w:lang w:val="en-GB"/>
        </w:rPr>
        <w:t xml:space="preserve">identified to </w:t>
      </w:r>
      <w:r w:rsidR="00D95CE9" w:rsidRPr="00E86E69">
        <w:rPr>
          <w:rFonts w:ascii="Times New Roman" w:hAnsi="Times New Roman" w:cs="Times New Roman"/>
          <w:lang w:val="en-GB"/>
        </w:rPr>
        <w:t xml:space="preserve">the </w:t>
      </w:r>
      <w:r w:rsidR="00265243" w:rsidRPr="00E86E69">
        <w:rPr>
          <w:rFonts w:ascii="Times New Roman" w:hAnsi="Times New Roman" w:cs="Times New Roman"/>
          <w:lang w:val="en-GB"/>
        </w:rPr>
        <w:t>species level</w:t>
      </w:r>
      <w:r w:rsidRPr="00E86E69">
        <w:rPr>
          <w:rFonts w:ascii="Times New Roman" w:hAnsi="Times New Roman" w:cs="Times New Roman"/>
          <w:lang w:val="en-GB"/>
        </w:rPr>
        <w:t xml:space="preserve"> if possible</w:t>
      </w:r>
      <w:r w:rsidR="00875711" w:rsidRPr="00E86E69">
        <w:rPr>
          <w:rFonts w:ascii="Times New Roman" w:hAnsi="Times New Roman" w:cs="Times New Roman"/>
          <w:lang w:val="en-GB"/>
        </w:rPr>
        <w:t>. Fig. 7</w:t>
      </w:r>
      <w:r w:rsidR="00265243" w:rsidRPr="00E86E69">
        <w:rPr>
          <w:rFonts w:ascii="Times New Roman" w:hAnsi="Times New Roman" w:cs="Times New Roman"/>
          <w:lang w:val="en-GB"/>
        </w:rPr>
        <w:t xml:space="preserve"> shows the species</w:t>
      </w:r>
      <w:r w:rsidR="00E518B0" w:rsidRPr="00E86E69">
        <w:rPr>
          <w:rFonts w:ascii="Times New Roman" w:hAnsi="Times New Roman" w:cs="Times New Roman"/>
          <w:lang w:val="en-GB"/>
        </w:rPr>
        <w:t xml:space="preserve"> </w:t>
      </w:r>
      <w:r w:rsidR="00265243" w:rsidRPr="00E86E69">
        <w:rPr>
          <w:rFonts w:ascii="Times New Roman" w:hAnsi="Times New Roman" w:cs="Times New Roman"/>
          <w:lang w:val="en-GB"/>
        </w:rPr>
        <w:t xml:space="preserve">composition of benthic crustaceans (upper panel), fish (middle panel) and jellyfish (lower panel). The analysis revealed that </w:t>
      </w:r>
      <w:r w:rsidR="00F5539E" w:rsidRPr="00E86E69">
        <w:rPr>
          <w:rFonts w:ascii="Times New Roman" w:hAnsi="Times New Roman" w:cs="Times New Roman"/>
          <w:lang w:val="en-GB"/>
        </w:rPr>
        <w:t xml:space="preserve">approximately </w:t>
      </w:r>
      <w:r w:rsidR="007C6EE3" w:rsidRPr="00E86E69">
        <w:rPr>
          <w:rFonts w:ascii="Times New Roman" w:hAnsi="Times New Roman" w:cs="Times New Roman"/>
          <w:lang w:val="en-GB"/>
        </w:rPr>
        <w:t xml:space="preserve">90% of the benthic crustaceans identified over the year were made up by a single species, the great spider crab </w:t>
      </w:r>
      <w:proofErr w:type="spellStart"/>
      <w:r w:rsidR="007C6EE3" w:rsidRPr="00E86E69">
        <w:rPr>
          <w:rFonts w:ascii="Times New Roman" w:hAnsi="Times New Roman" w:cs="Times New Roman"/>
          <w:i/>
          <w:lang w:val="en-GB"/>
        </w:rPr>
        <w:t>Hyas</w:t>
      </w:r>
      <w:proofErr w:type="spellEnd"/>
      <w:r w:rsidR="007C6EE3" w:rsidRPr="00E86E69">
        <w:rPr>
          <w:rFonts w:ascii="Times New Roman" w:hAnsi="Times New Roman" w:cs="Times New Roman"/>
          <w:i/>
          <w:lang w:val="en-GB"/>
        </w:rPr>
        <w:t xml:space="preserve"> </w:t>
      </w:r>
      <w:proofErr w:type="spellStart"/>
      <w:r w:rsidR="007C6EE3" w:rsidRPr="00E86E69">
        <w:rPr>
          <w:rFonts w:ascii="Times New Roman" w:hAnsi="Times New Roman" w:cs="Times New Roman"/>
          <w:i/>
          <w:lang w:val="en-GB"/>
        </w:rPr>
        <w:t>araneus</w:t>
      </w:r>
      <w:proofErr w:type="spellEnd"/>
      <w:r w:rsidR="007C6EE3" w:rsidRPr="00E86E69">
        <w:rPr>
          <w:rFonts w:ascii="Times New Roman" w:hAnsi="Times New Roman" w:cs="Times New Roman"/>
          <w:lang w:val="en-GB"/>
        </w:rPr>
        <w:t xml:space="preserve"> (L.).</w:t>
      </w:r>
      <w:r w:rsidR="0029567A" w:rsidRPr="00E86E69">
        <w:rPr>
          <w:rFonts w:ascii="Times New Roman" w:hAnsi="Times New Roman" w:cs="Times New Roman"/>
          <w:lang w:val="en-GB"/>
        </w:rPr>
        <w:t xml:space="preserve"> Besides, also </w:t>
      </w:r>
      <w:r w:rsidR="007C6EE3" w:rsidRPr="00E86E69">
        <w:rPr>
          <w:rFonts w:ascii="Times New Roman" w:eastAsia="Times New Roman" w:hAnsi="Times New Roman" w:cs="Times New Roman"/>
          <w:lang w:val="en-GB"/>
        </w:rPr>
        <w:t>hermit crabs (</w:t>
      </w:r>
      <w:proofErr w:type="spellStart"/>
      <w:r w:rsidR="007C6EE3" w:rsidRPr="00E86E69">
        <w:rPr>
          <w:rFonts w:ascii="Times New Roman" w:eastAsia="Times New Roman" w:hAnsi="Times New Roman" w:cs="Times New Roman"/>
          <w:lang w:val="en-GB"/>
        </w:rPr>
        <w:t>Paguridae</w:t>
      </w:r>
      <w:proofErr w:type="spellEnd"/>
      <w:r w:rsidR="007C6EE3" w:rsidRPr="00E86E69">
        <w:rPr>
          <w:rFonts w:ascii="Times New Roman" w:eastAsia="Times New Roman" w:hAnsi="Times New Roman" w:cs="Times New Roman"/>
          <w:lang w:val="en-GB"/>
        </w:rPr>
        <w:t xml:space="preserve">) were found </w:t>
      </w:r>
      <w:r w:rsidR="000732D1" w:rsidRPr="00E86E69">
        <w:rPr>
          <w:rFonts w:ascii="Times New Roman" w:eastAsia="Times New Roman" w:hAnsi="Times New Roman" w:cs="Times New Roman"/>
          <w:lang w:val="en-GB"/>
        </w:rPr>
        <w:t>occasionally</w:t>
      </w:r>
      <w:r w:rsidR="007C6EE3" w:rsidRPr="00E86E69">
        <w:rPr>
          <w:rFonts w:ascii="Times New Roman" w:eastAsia="Times New Roman" w:hAnsi="Times New Roman" w:cs="Times New Roman"/>
          <w:lang w:val="en-GB"/>
        </w:rPr>
        <w:t xml:space="preserve"> a</w:t>
      </w:r>
      <w:r w:rsidR="0029567A" w:rsidRPr="00E86E69">
        <w:rPr>
          <w:rFonts w:ascii="Times New Roman" w:eastAsia="Times New Roman" w:hAnsi="Times New Roman" w:cs="Times New Roman"/>
          <w:lang w:val="en-GB"/>
        </w:rPr>
        <w:t xml:space="preserve">s well as benthic living </w:t>
      </w:r>
      <w:r w:rsidR="007C6EE3" w:rsidRPr="00E86E69">
        <w:rPr>
          <w:rFonts w:ascii="Times New Roman" w:eastAsia="Times New Roman" w:hAnsi="Times New Roman" w:cs="Times New Roman"/>
          <w:lang w:val="en-GB"/>
        </w:rPr>
        <w:t>decapod crustaceans</w:t>
      </w:r>
      <w:r w:rsidR="00D95CE9" w:rsidRPr="00E86E69">
        <w:rPr>
          <w:rFonts w:ascii="Times New Roman" w:eastAsia="Times New Roman" w:hAnsi="Times New Roman" w:cs="Times New Roman"/>
          <w:lang w:val="en-GB"/>
        </w:rPr>
        <w:t>,</w:t>
      </w:r>
      <w:r w:rsidR="007C6EE3" w:rsidRPr="00E86E69">
        <w:rPr>
          <w:rFonts w:ascii="Times New Roman" w:eastAsia="Times New Roman" w:hAnsi="Times New Roman" w:cs="Times New Roman"/>
          <w:lang w:val="en-GB"/>
        </w:rPr>
        <w:t xml:space="preserve"> which </w:t>
      </w:r>
      <w:r w:rsidRPr="00E86E69">
        <w:rPr>
          <w:rFonts w:ascii="Times New Roman" w:eastAsia="Times New Roman" w:hAnsi="Times New Roman" w:cs="Times New Roman"/>
          <w:lang w:val="en-GB"/>
        </w:rPr>
        <w:t xml:space="preserve">most probably belonged to the mysid species </w:t>
      </w:r>
      <w:r w:rsidRPr="00E86E69">
        <w:rPr>
          <w:rFonts w:ascii="Times New Roman" w:eastAsia="Times New Roman" w:hAnsi="Times New Roman" w:cs="Times New Roman"/>
          <w:i/>
          <w:lang w:val="en-GB"/>
        </w:rPr>
        <w:t xml:space="preserve">Mysis </w:t>
      </w:r>
      <w:proofErr w:type="spellStart"/>
      <w:r w:rsidRPr="00E86E69">
        <w:rPr>
          <w:rFonts w:ascii="Times New Roman" w:eastAsia="Times New Roman" w:hAnsi="Times New Roman" w:cs="Times New Roman"/>
          <w:i/>
          <w:lang w:val="en-GB"/>
        </w:rPr>
        <w:t>oculat</w:t>
      </w:r>
      <w:ins w:id="178" w:author="P. Fischer" w:date="2017-01-09T17:18:00Z">
        <w:r w:rsidR="00C64F6C">
          <w:rPr>
            <w:rFonts w:ascii="Times New Roman" w:eastAsia="Times New Roman" w:hAnsi="Times New Roman" w:cs="Times New Roman"/>
            <w:i/>
            <w:lang w:val="en-GB"/>
          </w:rPr>
          <w:t>a</w:t>
        </w:r>
      </w:ins>
      <w:proofErr w:type="spellEnd"/>
      <w:r w:rsidR="0029567A" w:rsidRPr="00E86E69">
        <w:rPr>
          <w:rFonts w:ascii="Times New Roman" w:eastAsia="Times New Roman" w:hAnsi="Times New Roman" w:cs="Times New Roman"/>
          <w:i/>
          <w:lang w:val="en-GB"/>
        </w:rPr>
        <w:t xml:space="preserve"> </w:t>
      </w:r>
      <w:r w:rsidR="0029567A" w:rsidRPr="00E86E69">
        <w:rPr>
          <w:rFonts w:ascii="Times New Roman" w:eastAsia="Times New Roman" w:hAnsi="Times New Roman" w:cs="Times New Roman"/>
          <w:lang w:val="en-GB"/>
        </w:rPr>
        <w:t>(</w:t>
      </w:r>
      <w:r w:rsidR="0029567A" w:rsidRPr="00E86E69">
        <w:rPr>
          <w:rFonts w:ascii="Times New Roman" w:hAnsi="Times New Roman" w:cs="Times New Roman"/>
          <w:lang w:val="en-GB"/>
        </w:rPr>
        <w:t xml:space="preserve">approximately </w:t>
      </w:r>
      <w:r w:rsidR="0029567A" w:rsidRPr="00E86E69">
        <w:rPr>
          <w:rFonts w:ascii="Times New Roman" w:eastAsia="Times New Roman" w:hAnsi="Times New Roman" w:cs="Times New Roman"/>
          <w:lang w:val="en-GB"/>
        </w:rPr>
        <w:t>10% share)</w:t>
      </w:r>
      <w:r w:rsidRPr="00E86E69">
        <w:rPr>
          <w:rFonts w:ascii="Times New Roman" w:eastAsia="Times New Roman" w:hAnsi="Times New Roman" w:cs="Times New Roman"/>
          <w:lang w:val="en-GB"/>
        </w:rPr>
        <w:t xml:space="preserve">. </w:t>
      </w:r>
      <w:proofErr w:type="spellStart"/>
      <w:r w:rsidR="007C6EE3" w:rsidRPr="00E86E69">
        <w:rPr>
          <w:rFonts w:ascii="Times New Roman" w:eastAsia="Times New Roman" w:hAnsi="Times New Roman" w:cs="Times New Roman"/>
          <w:i/>
          <w:lang w:val="en-GB"/>
        </w:rPr>
        <w:t>Hyas</w:t>
      </w:r>
      <w:proofErr w:type="spellEnd"/>
      <w:r w:rsidR="007C6EE3" w:rsidRPr="00E86E69">
        <w:rPr>
          <w:rFonts w:ascii="Times New Roman" w:eastAsia="Times New Roman" w:hAnsi="Times New Roman" w:cs="Times New Roman"/>
          <w:i/>
          <w:lang w:val="en-GB"/>
        </w:rPr>
        <w:t xml:space="preserve"> </w:t>
      </w:r>
      <w:proofErr w:type="spellStart"/>
      <w:r w:rsidR="007C6EE3" w:rsidRPr="00E86E69">
        <w:rPr>
          <w:rFonts w:ascii="Times New Roman" w:eastAsia="Times New Roman" w:hAnsi="Times New Roman" w:cs="Times New Roman"/>
          <w:i/>
          <w:lang w:val="en-GB"/>
        </w:rPr>
        <w:t>araneus</w:t>
      </w:r>
      <w:proofErr w:type="spellEnd"/>
      <w:r w:rsidR="00D95CE9" w:rsidRPr="00E86E69">
        <w:rPr>
          <w:rFonts w:ascii="Times New Roman" w:eastAsia="Times New Roman" w:hAnsi="Times New Roman" w:cs="Times New Roman"/>
          <w:lang w:val="en-GB"/>
        </w:rPr>
        <w:t xml:space="preserve">, </w:t>
      </w:r>
      <w:r w:rsidRPr="00E86E69">
        <w:rPr>
          <w:rFonts w:ascii="Times New Roman" w:eastAsia="Times New Roman" w:hAnsi="Times New Roman" w:cs="Times New Roman"/>
          <w:lang w:val="en-GB"/>
        </w:rPr>
        <w:t>however</w:t>
      </w:r>
      <w:r w:rsidR="00D95CE9" w:rsidRPr="00E86E69">
        <w:rPr>
          <w:rFonts w:ascii="Times New Roman" w:eastAsia="Times New Roman" w:hAnsi="Times New Roman" w:cs="Times New Roman"/>
          <w:lang w:val="en-GB"/>
        </w:rPr>
        <w:t>,</w:t>
      </w:r>
      <w:r w:rsidRPr="00E86E69">
        <w:rPr>
          <w:rFonts w:ascii="Times New Roman" w:eastAsia="Times New Roman" w:hAnsi="Times New Roman" w:cs="Times New Roman"/>
          <w:lang w:val="en-GB"/>
        </w:rPr>
        <w:t xml:space="preserve"> </w:t>
      </w:r>
      <w:r w:rsidR="007C6EE3" w:rsidRPr="00E86E69">
        <w:rPr>
          <w:rFonts w:ascii="Times New Roman" w:eastAsia="Times New Roman" w:hAnsi="Times New Roman" w:cs="Times New Roman"/>
          <w:lang w:val="en-GB"/>
        </w:rPr>
        <w:t>clearly dominated the benthic decapod community especially in the winter month</w:t>
      </w:r>
      <w:r w:rsidR="00D95CE9" w:rsidRPr="00E86E69">
        <w:rPr>
          <w:rFonts w:ascii="Times New Roman" w:eastAsia="Times New Roman" w:hAnsi="Times New Roman" w:cs="Times New Roman"/>
          <w:lang w:val="en-GB"/>
        </w:rPr>
        <w:t xml:space="preserve"> of </w:t>
      </w:r>
      <w:r w:rsidR="007C6EE3" w:rsidRPr="00E86E69">
        <w:rPr>
          <w:rFonts w:ascii="Times New Roman" w:eastAsia="Times New Roman" w:hAnsi="Times New Roman" w:cs="Times New Roman"/>
          <w:lang w:val="en-GB"/>
        </w:rPr>
        <w:t xml:space="preserve">February when a mass invasion of this species was observed in the area. </w:t>
      </w:r>
    </w:p>
    <w:p w14:paraId="17FDF820" w14:textId="77777777" w:rsidR="00F47DA0" w:rsidRPr="00E86E69" w:rsidRDefault="00550748" w:rsidP="00E86E69">
      <w:pPr>
        <w:spacing w:line="360" w:lineRule="auto"/>
        <w:rPr>
          <w:rFonts w:ascii="Times New Roman" w:eastAsia="Times New Roman" w:hAnsi="Times New Roman" w:cs="Times New Roman"/>
          <w:lang w:val="en-GB"/>
        </w:rPr>
      </w:pPr>
      <w:r w:rsidRPr="00E86E69">
        <w:rPr>
          <w:rFonts w:ascii="Times New Roman" w:eastAsia="Times New Roman" w:hAnsi="Times New Roman" w:cs="Times New Roman"/>
          <w:lang w:val="en-GB"/>
        </w:rPr>
        <w:t>A similar uniform pattern was observed in fish</w:t>
      </w:r>
      <w:r w:rsidR="00875711" w:rsidRPr="00E86E69">
        <w:rPr>
          <w:rFonts w:ascii="Times New Roman" w:eastAsia="Times New Roman" w:hAnsi="Times New Roman" w:cs="Times New Roman"/>
          <w:lang w:val="en-GB"/>
        </w:rPr>
        <w:t xml:space="preserve"> (Fig. 7 – middle panel)</w:t>
      </w:r>
      <w:r w:rsidRPr="00E86E69">
        <w:rPr>
          <w:rFonts w:ascii="Times New Roman" w:eastAsia="Times New Roman" w:hAnsi="Times New Roman" w:cs="Times New Roman"/>
          <w:lang w:val="en-GB"/>
        </w:rPr>
        <w:t xml:space="preserve">. </w:t>
      </w:r>
      <w:r w:rsidR="004416DC" w:rsidRPr="00E86E69">
        <w:rPr>
          <w:rFonts w:ascii="Times New Roman" w:eastAsia="Times New Roman" w:hAnsi="Times New Roman" w:cs="Times New Roman"/>
          <w:lang w:val="en-GB"/>
        </w:rPr>
        <w:t>81</w:t>
      </w:r>
      <w:r w:rsidRPr="00E86E69">
        <w:rPr>
          <w:rFonts w:ascii="Times New Roman" w:eastAsia="Times New Roman" w:hAnsi="Times New Roman" w:cs="Times New Roman"/>
          <w:lang w:val="en-GB"/>
        </w:rPr>
        <w:t xml:space="preserve">% of the </w:t>
      </w:r>
      <w:r w:rsidR="004416DC" w:rsidRPr="00E86E69">
        <w:rPr>
          <w:rFonts w:ascii="Times New Roman" w:eastAsia="Times New Roman" w:hAnsi="Times New Roman" w:cs="Times New Roman"/>
          <w:lang w:val="en-GB"/>
        </w:rPr>
        <w:t xml:space="preserve">fish </w:t>
      </w:r>
      <w:r w:rsidR="00E518B0" w:rsidRPr="00E86E69">
        <w:rPr>
          <w:rFonts w:ascii="Times New Roman" w:eastAsia="Times New Roman" w:hAnsi="Times New Roman" w:cs="Times New Roman"/>
          <w:lang w:val="en-GB"/>
        </w:rPr>
        <w:t xml:space="preserve">on the images </w:t>
      </w:r>
      <w:r w:rsidR="004416DC" w:rsidRPr="00E86E69">
        <w:rPr>
          <w:rFonts w:ascii="Times New Roman" w:eastAsia="Times New Roman" w:hAnsi="Times New Roman" w:cs="Times New Roman"/>
          <w:lang w:val="en-GB"/>
        </w:rPr>
        <w:t xml:space="preserve">were classified as cod </w:t>
      </w:r>
      <w:r w:rsidR="00E518B0" w:rsidRPr="00E86E69">
        <w:rPr>
          <w:rFonts w:ascii="Times New Roman" w:eastAsia="Times New Roman" w:hAnsi="Times New Roman" w:cs="Times New Roman"/>
          <w:lang w:val="en-GB"/>
        </w:rPr>
        <w:t xml:space="preserve">of </w:t>
      </w:r>
      <w:r w:rsidR="004416DC" w:rsidRPr="00E86E69">
        <w:rPr>
          <w:rFonts w:ascii="Times New Roman" w:eastAsia="Times New Roman" w:hAnsi="Times New Roman" w:cs="Times New Roman"/>
          <w:lang w:val="en-GB"/>
        </w:rPr>
        <w:t xml:space="preserve">either </w:t>
      </w:r>
      <w:r w:rsidR="00D95CE9" w:rsidRPr="00E86E69">
        <w:rPr>
          <w:rFonts w:ascii="Times New Roman" w:eastAsia="Times New Roman" w:hAnsi="Times New Roman" w:cs="Times New Roman"/>
          <w:lang w:val="en-GB"/>
        </w:rPr>
        <w:t xml:space="preserve">one </w:t>
      </w:r>
      <w:r w:rsidR="00E518B0" w:rsidRPr="00E86E69">
        <w:rPr>
          <w:rFonts w:ascii="Times New Roman" w:eastAsia="Times New Roman" w:hAnsi="Times New Roman" w:cs="Times New Roman"/>
          <w:lang w:val="en-GB"/>
        </w:rPr>
        <w:t xml:space="preserve">of </w:t>
      </w:r>
      <w:r w:rsidR="00F47DA0" w:rsidRPr="00E86E69">
        <w:rPr>
          <w:rFonts w:ascii="Times New Roman" w:eastAsia="Times New Roman" w:hAnsi="Times New Roman" w:cs="Times New Roman"/>
          <w:lang w:val="en-GB"/>
        </w:rPr>
        <w:t>t</w:t>
      </w:r>
      <w:r w:rsidR="00E518B0" w:rsidRPr="00E86E69">
        <w:rPr>
          <w:rFonts w:ascii="Times New Roman" w:eastAsia="Times New Roman" w:hAnsi="Times New Roman" w:cs="Times New Roman"/>
          <w:lang w:val="en-GB"/>
        </w:rPr>
        <w:t>he two species</w:t>
      </w:r>
      <w:r w:rsidR="00D95CE9" w:rsidRPr="00E86E69">
        <w:rPr>
          <w:rFonts w:ascii="Times New Roman" w:eastAsia="Times New Roman" w:hAnsi="Times New Roman" w:cs="Times New Roman"/>
          <w:lang w:val="en-GB"/>
        </w:rPr>
        <w:t>:</w:t>
      </w:r>
      <w:r w:rsidR="00E518B0" w:rsidRPr="00E86E69">
        <w:rPr>
          <w:rFonts w:ascii="Times New Roman" w:eastAsia="Times New Roman" w:hAnsi="Times New Roman" w:cs="Times New Roman"/>
          <w:lang w:val="en-GB"/>
        </w:rPr>
        <w:t xml:space="preserve"> </w:t>
      </w:r>
      <w:r w:rsidRPr="00E86E69">
        <w:rPr>
          <w:rFonts w:ascii="Times New Roman" w:eastAsia="Times New Roman" w:hAnsi="Times New Roman" w:cs="Times New Roman"/>
          <w:i/>
          <w:lang w:val="en-GB"/>
        </w:rPr>
        <w:t>Gadus morhua</w:t>
      </w:r>
      <w:r w:rsidRPr="00E86E69">
        <w:rPr>
          <w:rFonts w:ascii="Times New Roman" w:eastAsia="Times New Roman" w:hAnsi="Times New Roman" w:cs="Times New Roman"/>
          <w:lang w:val="en-GB"/>
        </w:rPr>
        <w:t xml:space="preserve"> (L.) </w:t>
      </w:r>
      <w:r w:rsidR="00E518B0" w:rsidRPr="00E86E69">
        <w:rPr>
          <w:rFonts w:ascii="Times New Roman" w:eastAsia="Times New Roman" w:hAnsi="Times New Roman" w:cs="Times New Roman"/>
          <w:lang w:val="en-GB"/>
        </w:rPr>
        <w:t xml:space="preserve">(50%) or </w:t>
      </w:r>
      <w:proofErr w:type="spellStart"/>
      <w:r w:rsidR="00E518B0" w:rsidRPr="00E86E69">
        <w:rPr>
          <w:rFonts w:ascii="Times New Roman" w:eastAsia="Times New Roman" w:hAnsi="Times New Roman" w:cs="Times New Roman"/>
          <w:i/>
          <w:lang w:val="en-GB"/>
        </w:rPr>
        <w:t>Bodeogadus</w:t>
      </w:r>
      <w:proofErr w:type="spellEnd"/>
      <w:r w:rsidR="00E518B0" w:rsidRPr="00E86E69">
        <w:rPr>
          <w:rFonts w:ascii="Times New Roman" w:eastAsia="Times New Roman" w:hAnsi="Times New Roman" w:cs="Times New Roman"/>
          <w:i/>
          <w:lang w:val="en-GB"/>
        </w:rPr>
        <w:t xml:space="preserve"> </w:t>
      </w:r>
      <w:proofErr w:type="spellStart"/>
      <w:r w:rsidR="00E518B0" w:rsidRPr="00E86E69">
        <w:rPr>
          <w:rFonts w:ascii="Times New Roman" w:eastAsia="Times New Roman" w:hAnsi="Times New Roman" w:cs="Times New Roman"/>
          <w:i/>
          <w:lang w:val="en-GB"/>
        </w:rPr>
        <w:t>saida</w:t>
      </w:r>
      <w:proofErr w:type="spellEnd"/>
      <w:r w:rsidR="00E518B0" w:rsidRPr="00E86E69">
        <w:rPr>
          <w:rFonts w:ascii="Times New Roman" w:eastAsia="Times New Roman" w:hAnsi="Times New Roman" w:cs="Times New Roman"/>
          <w:i/>
          <w:lang w:val="en-GB"/>
        </w:rPr>
        <w:t xml:space="preserve"> (L.) </w:t>
      </w:r>
      <w:r w:rsidR="00E518B0" w:rsidRPr="00E86E69">
        <w:rPr>
          <w:rFonts w:ascii="Times New Roman" w:eastAsia="Times New Roman" w:hAnsi="Times New Roman" w:cs="Times New Roman"/>
          <w:lang w:val="en-GB"/>
        </w:rPr>
        <w:t xml:space="preserve">(31%). The </w:t>
      </w:r>
      <w:r w:rsidR="000732D1" w:rsidRPr="00E86E69">
        <w:rPr>
          <w:rFonts w:ascii="Times New Roman" w:eastAsia="Times New Roman" w:hAnsi="Times New Roman" w:cs="Times New Roman"/>
          <w:lang w:val="en-GB"/>
        </w:rPr>
        <w:t>differentiation</w:t>
      </w:r>
      <w:r w:rsidR="00E518B0" w:rsidRPr="00E86E69">
        <w:rPr>
          <w:rFonts w:ascii="Times New Roman" w:eastAsia="Times New Roman" w:hAnsi="Times New Roman" w:cs="Times New Roman"/>
          <w:lang w:val="en-GB"/>
        </w:rPr>
        <w:t xml:space="preserve"> of this two species</w:t>
      </w:r>
      <w:r w:rsidR="00D95CE9" w:rsidRPr="00E86E69">
        <w:rPr>
          <w:rFonts w:ascii="Times New Roman" w:eastAsia="Times New Roman" w:hAnsi="Times New Roman" w:cs="Times New Roman"/>
          <w:lang w:val="en-GB"/>
        </w:rPr>
        <w:t>,</w:t>
      </w:r>
      <w:r w:rsidR="00E518B0" w:rsidRPr="00E86E69">
        <w:rPr>
          <w:rFonts w:ascii="Times New Roman" w:eastAsia="Times New Roman" w:hAnsi="Times New Roman" w:cs="Times New Roman"/>
          <w:lang w:val="en-GB"/>
        </w:rPr>
        <w:t xml:space="preserve"> however</w:t>
      </w:r>
      <w:r w:rsidR="00D95CE9" w:rsidRPr="00E86E69">
        <w:rPr>
          <w:rFonts w:ascii="Times New Roman" w:eastAsia="Times New Roman" w:hAnsi="Times New Roman" w:cs="Times New Roman"/>
          <w:lang w:val="en-GB"/>
        </w:rPr>
        <w:t>,</w:t>
      </w:r>
      <w:r w:rsidR="00E518B0" w:rsidRPr="00E86E69">
        <w:rPr>
          <w:rFonts w:ascii="Times New Roman" w:eastAsia="Times New Roman" w:hAnsi="Times New Roman" w:cs="Times New Roman"/>
          <w:lang w:val="en-GB"/>
        </w:rPr>
        <w:t xml:space="preserve"> has to be</w:t>
      </w:r>
      <w:r w:rsidR="00E63759" w:rsidRPr="00E86E69">
        <w:rPr>
          <w:rFonts w:ascii="Times New Roman" w:eastAsia="Times New Roman" w:hAnsi="Times New Roman" w:cs="Times New Roman"/>
          <w:lang w:val="en-GB"/>
        </w:rPr>
        <w:t xml:space="preserve"> perceived</w:t>
      </w:r>
      <w:r w:rsidR="00E518B0" w:rsidRPr="00E86E69">
        <w:rPr>
          <w:rFonts w:ascii="Times New Roman" w:eastAsia="Times New Roman" w:hAnsi="Times New Roman" w:cs="Times New Roman"/>
          <w:lang w:val="en-GB"/>
        </w:rPr>
        <w:t xml:space="preserve"> critically because it was based on coloration</w:t>
      </w:r>
      <w:r w:rsidR="00D95CE9" w:rsidRPr="00E86E69">
        <w:rPr>
          <w:rFonts w:ascii="Times New Roman" w:eastAsia="Times New Roman" w:hAnsi="Times New Roman" w:cs="Times New Roman"/>
          <w:lang w:val="en-GB"/>
        </w:rPr>
        <w:t>,</w:t>
      </w:r>
      <w:r w:rsidR="00F47DA0" w:rsidRPr="00E86E69">
        <w:rPr>
          <w:rFonts w:ascii="Times New Roman" w:eastAsia="Times New Roman" w:hAnsi="Times New Roman" w:cs="Times New Roman"/>
          <w:lang w:val="en-GB"/>
        </w:rPr>
        <w:t xml:space="preserve"> whic</w:t>
      </w:r>
      <w:r w:rsidR="009B46A5" w:rsidRPr="00E86E69">
        <w:rPr>
          <w:rFonts w:ascii="Times New Roman" w:eastAsia="Times New Roman" w:hAnsi="Times New Roman" w:cs="Times New Roman"/>
          <w:lang w:val="en-GB"/>
        </w:rPr>
        <w:t>h</w:t>
      </w:r>
      <w:r w:rsidR="00F47DA0" w:rsidRPr="00E86E69">
        <w:rPr>
          <w:rFonts w:ascii="Times New Roman" w:eastAsia="Times New Roman" w:hAnsi="Times New Roman" w:cs="Times New Roman"/>
          <w:lang w:val="en-GB"/>
        </w:rPr>
        <w:t xml:space="preserve"> is especially </w:t>
      </w:r>
      <w:r w:rsidR="000732D1" w:rsidRPr="00E86E69">
        <w:rPr>
          <w:rFonts w:ascii="Times New Roman" w:eastAsia="Times New Roman" w:hAnsi="Times New Roman" w:cs="Times New Roman"/>
          <w:lang w:val="en-GB"/>
        </w:rPr>
        <w:t>problematic</w:t>
      </w:r>
      <w:r w:rsidR="00F47DA0" w:rsidRPr="00E86E69">
        <w:rPr>
          <w:rFonts w:ascii="Times New Roman" w:eastAsia="Times New Roman" w:hAnsi="Times New Roman" w:cs="Times New Roman"/>
          <w:lang w:val="en-GB"/>
        </w:rPr>
        <w:t xml:space="preserve"> in young specimens</w:t>
      </w:r>
      <w:r w:rsidR="00E518B0" w:rsidRPr="00E86E69">
        <w:rPr>
          <w:rFonts w:ascii="Times New Roman" w:eastAsia="Times New Roman" w:hAnsi="Times New Roman" w:cs="Times New Roman"/>
          <w:lang w:val="en-GB"/>
        </w:rPr>
        <w:t xml:space="preserve">. </w:t>
      </w:r>
      <w:r w:rsidR="00F47DA0" w:rsidRPr="00E86E69">
        <w:rPr>
          <w:rFonts w:ascii="Times New Roman" w:eastAsia="Times New Roman" w:hAnsi="Times New Roman" w:cs="Times New Roman"/>
          <w:lang w:val="en-GB"/>
        </w:rPr>
        <w:t xml:space="preserve">For all </w:t>
      </w:r>
      <w:r w:rsidR="00D95CE9" w:rsidRPr="00E86E69">
        <w:rPr>
          <w:rFonts w:ascii="Times New Roman" w:eastAsia="Times New Roman" w:hAnsi="Times New Roman" w:cs="Times New Roman"/>
          <w:lang w:val="en-GB"/>
        </w:rPr>
        <w:t xml:space="preserve">the </w:t>
      </w:r>
      <w:r w:rsidR="00F47DA0" w:rsidRPr="00E86E69">
        <w:rPr>
          <w:rFonts w:ascii="Times New Roman" w:eastAsia="Times New Roman" w:hAnsi="Times New Roman" w:cs="Times New Roman"/>
          <w:lang w:val="en-GB"/>
        </w:rPr>
        <w:t xml:space="preserve">subsequent analysis, we pooled these two fish species and summarized them under </w:t>
      </w:r>
      <w:r w:rsidR="00D95CE9" w:rsidRPr="00E86E69">
        <w:rPr>
          <w:rFonts w:ascii="Times New Roman" w:eastAsia="Times New Roman" w:hAnsi="Times New Roman" w:cs="Times New Roman"/>
          <w:lang w:val="en-GB"/>
        </w:rPr>
        <w:t>“</w:t>
      </w:r>
      <w:proofErr w:type="spellStart"/>
      <w:proofErr w:type="gramStart"/>
      <w:r w:rsidR="00F47DA0" w:rsidRPr="00E86E69">
        <w:rPr>
          <w:rFonts w:ascii="Times New Roman" w:eastAsia="Times New Roman" w:hAnsi="Times New Roman" w:cs="Times New Roman"/>
          <w:lang w:val="en-GB"/>
        </w:rPr>
        <w:t>Gadidae</w:t>
      </w:r>
      <w:proofErr w:type="spellEnd"/>
      <w:r w:rsidR="00F47DA0" w:rsidRPr="00E86E69">
        <w:rPr>
          <w:rFonts w:ascii="Times New Roman" w:eastAsia="Times New Roman" w:hAnsi="Times New Roman" w:cs="Times New Roman"/>
          <w:lang w:val="en-GB"/>
        </w:rPr>
        <w:t>“</w:t>
      </w:r>
      <w:proofErr w:type="gramEnd"/>
      <w:r w:rsidR="00F47DA0" w:rsidRPr="00E86E69">
        <w:rPr>
          <w:rFonts w:ascii="Times New Roman" w:eastAsia="Times New Roman" w:hAnsi="Times New Roman" w:cs="Times New Roman"/>
          <w:lang w:val="en-GB"/>
        </w:rPr>
        <w:t xml:space="preserve">. </w:t>
      </w:r>
    </w:p>
    <w:p w14:paraId="0524983B" w14:textId="77777777" w:rsidR="004C2206" w:rsidRPr="00E86E69" w:rsidRDefault="00F47DA0" w:rsidP="00E86E69">
      <w:pPr>
        <w:spacing w:line="360" w:lineRule="auto"/>
        <w:rPr>
          <w:rFonts w:ascii="Times New Roman" w:eastAsia="Times New Roman" w:hAnsi="Times New Roman" w:cs="Times New Roman"/>
          <w:lang w:val="en-GB"/>
        </w:rPr>
      </w:pPr>
      <w:r w:rsidRPr="00E86E69">
        <w:rPr>
          <w:rFonts w:ascii="Times New Roman" w:eastAsia="Times New Roman" w:hAnsi="Times New Roman" w:cs="Times New Roman"/>
          <w:lang w:val="en-GB"/>
        </w:rPr>
        <w:t>The most diverse groups over the year were the jellyfish</w:t>
      </w:r>
      <w:r w:rsidR="00875711" w:rsidRPr="00E86E69">
        <w:rPr>
          <w:rFonts w:ascii="Times New Roman" w:eastAsia="Times New Roman" w:hAnsi="Times New Roman" w:cs="Times New Roman"/>
          <w:lang w:val="en-GB"/>
        </w:rPr>
        <w:t xml:space="preserve"> (Fig. 7 – lower panel)</w:t>
      </w:r>
      <w:r w:rsidRPr="00E86E69">
        <w:rPr>
          <w:rFonts w:ascii="Times New Roman" w:eastAsia="Times New Roman" w:hAnsi="Times New Roman" w:cs="Times New Roman"/>
          <w:lang w:val="en-GB"/>
        </w:rPr>
        <w:t xml:space="preserve">. A total of nine different species plus </w:t>
      </w:r>
      <w:r w:rsidR="0071422E" w:rsidRPr="00E86E69">
        <w:rPr>
          <w:rFonts w:ascii="Times New Roman" w:eastAsia="Times New Roman" w:hAnsi="Times New Roman" w:cs="Times New Roman"/>
          <w:lang w:val="en-GB"/>
        </w:rPr>
        <w:t xml:space="preserve">one </w:t>
      </w:r>
      <w:proofErr w:type="gramStart"/>
      <w:r w:rsidRPr="00E86E69">
        <w:rPr>
          <w:rFonts w:ascii="Times New Roman" w:eastAsia="Times New Roman" w:hAnsi="Times New Roman" w:cs="Times New Roman"/>
          <w:lang w:val="en-GB"/>
        </w:rPr>
        <w:t xml:space="preserve">class </w:t>
      </w:r>
      <w:r w:rsidR="00262129" w:rsidRPr="00E86E69">
        <w:rPr>
          <w:rFonts w:ascii="Times New Roman" w:eastAsia="Times New Roman" w:hAnsi="Times New Roman" w:cs="Times New Roman"/>
          <w:lang w:val="en-GB"/>
        </w:rPr>
        <w:t>”</w:t>
      </w:r>
      <w:r w:rsidRPr="00E86E69">
        <w:rPr>
          <w:rFonts w:ascii="Times New Roman" w:eastAsia="Times New Roman" w:hAnsi="Times New Roman" w:cs="Times New Roman"/>
          <w:lang w:val="en-GB"/>
        </w:rPr>
        <w:t>unidentified</w:t>
      </w:r>
      <w:proofErr w:type="gramEnd"/>
      <w:r w:rsidR="00262129" w:rsidRPr="00E86E69">
        <w:rPr>
          <w:rFonts w:ascii="Times New Roman" w:eastAsia="Times New Roman" w:hAnsi="Times New Roman" w:cs="Times New Roman"/>
          <w:lang w:val="en-GB"/>
        </w:rPr>
        <w:t>”</w:t>
      </w:r>
      <w:r w:rsidRPr="00E86E69">
        <w:rPr>
          <w:rFonts w:ascii="Times New Roman" w:eastAsia="Times New Roman" w:hAnsi="Times New Roman" w:cs="Times New Roman"/>
          <w:lang w:val="en-GB"/>
        </w:rPr>
        <w:t xml:space="preserve"> were found. Integrated over the year, the most dominant jellyfish species (57%) belonged to the group </w:t>
      </w:r>
      <w:proofErr w:type="spellStart"/>
      <w:r w:rsidRPr="00E86E69">
        <w:rPr>
          <w:rFonts w:ascii="Times New Roman" w:eastAsia="Times New Roman" w:hAnsi="Times New Roman" w:cs="Times New Roman"/>
          <w:i/>
          <w:lang w:val="en-GB"/>
        </w:rPr>
        <w:t>Beroe</w:t>
      </w:r>
      <w:proofErr w:type="spellEnd"/>
      <w:r w:rsidRPr="00E86E69">
        <w:rPr>
          <w:rFonts w:ascii="Times New Roman" w:eastAsia="Times New Roman" w:hAnsi="Times New Roman" w:cs="Times New Roman"/>
          <w:lang w:val="en-GB"/>
        </w:rPr>
        <w:t xml:space="preserve"> sp.</w:t>
      </w:r>
      <w:r w:rsidR="0071422E" w:rsidRPr="00E86E69">
        <w:rPr>
          <w:rFonts w:ascii="Times New Roman" w:eastAsia="Times New Roman" w:hAnsi="Times New Roman" w:cs="Times New Roman"/>
          <w:lang w:val="en-GB"/>
        </w:rPr>
        <w:t xml:space="preserve"> </w:t>
      </w:r>
      <w:r w:rsidR="009B46A5" w:rsidRPr="00E86E69">
        <w:rPr>
          <w:rFonts w:ascii="Times New Roman" w:eastAsia="Times New Roman" w:hAnsi="Times New Roman" w:cs="Times New Roman"/>
          <w:lang w:val="en-GB"/>
        </w:rPr>
        <w:t xml:space="preserve">followed by </w:t>
      </w:r>
      <w:proofErr w:type="spellStart"/>
      <w:r w:rsidR="000C52E4" w:rsidRPr="00E86E69">
        <w:rPr>
          <w:rFonts w:ascii="Times New Roman" w:eastAsia="Times New Roman" w:hAnsi="Times New Roman" w:cs="Times New Roman"/>
          <w:i/>
          <w:lang w:val="en-GB"/>
        </w:rPr>
        <w:t>Aglantha</w:t>
      </w:r>
      <w:proofErr w:type="spellEnd"/>
      <w:r w:rsidR="000C52E4" w:rsidRPr="00E86E69">
        <w:rPr>
          <w:rFonts w:ascii="Times New Roman" w:eastAsia="Times New Roman" w:hAnsi="Times New Roman" w:cs="Times New Roman"/>
          <w:i/>
          <w:lang w:val="en-GB"/>
        </w:rPr>
        <w:t xml:space="preserve"> </w:t>
      </w:r>
      <w:proofErr w:type="spellStart"/>
      <w:r w:rsidR="000C52E4" w:rsidRPr="00E86E69">
        <w:rPr>
          <w:rFonts w:ascii="Times New Roman" w:eastAsia="Times New Roman" w:hAnsi="Times New Roman" w:cs="Times New Roman"/>
          <w:i/>
          <w:lang w:val="en-GB"/>
        </w:rPr>
        <w:t>digitale</w:t>
      </w:r>
      <w:proofErr w:type="spellEnd"/>
      <w:r w:rsidR="000C52E4" w:rsidRPr="00E86E69">
        <w:rPr>
          <w:rFonts w:ascii="Times New Roman" w:eastAsia="Times New Roman" w:hAnsi="Times New Roman" w:cs="Times New Roman"/>
          <w:lang w:val="en-GB"/>
        </w:rPr>
        <w:t xml:space="preserve"> (8 %) and </w:t>
      </w:r>
      <w:proofErr w:type="spellStart"/>
      <w:r w:rsidR="000C52E4" w:rsidRPr="00E86E69">
        <w:rPr>
          <w:rFonts w:ascii="Times New Roman" w:eastAsia="Times New Roman" w:hAnsi="Times New Roman" w:cs="Times New Roman"/>
          <w:i/>
          <w:lang w:val="en-GB"/>
        </w:rPr>
        <w:t>Pleurobrachia</w:t>
      </w:r>
      <w:proofErr w:type="spellEnd"/>
      <w:r w:rsidR="000C52E4" w:rsidRPr="00E86E69">
        <w:rPr>
          <w:rFonts w:ascii="Times New Roman" w:eastAsia="Times New Roman" w:hAnsi="Times New Roman" w:cs="Times New Roman"/>
          <w:i/>
          <w:lang w:val="en-GB"/>
        </w:rPr>
        <w:t xml:space="preserve"> pileus</w:t>
      </w:r>
      <w:r w:rsidR="000C52E4" w:rsidRPr="00E86E69">
        <w:rPr>
          <w:rFonts w:ascii="Times New Roman" w:eastAsia="Times New Roman" w:hAnsi="Times New Roman" w:cs="Times New Roman"/>
          <w:lang w:val="en-GB"/>
        </w:rPr>
        <w:t xml:space="preserve"> (5 %). </w:t>
      </w:r>
      <w:r w:rsidRPr="00E86E69">
        <w:rPr>
          <w:rFonts w:ascii="Times New Roman" w:eastAsia="Times New Roman" w:hAnsi="Times New Roman" w:cs="Times New Roman"/>
          <w:lang w:val="en-GB"/>
        </w:rPr>
        <w:t>Al</w:t>
      </w:r>
      <w:r w:rsidR="0071422E" w:rsidRPr="00E86E69">
        <w:rPr>
          <w:rFonts w:ascii="Times New Roman" w:eastAsia="Times New Roman" w:hAnsi="Times New Roman" w:cs="Times New Roman"/>
          <w:lang w:val="en-GB"/>
        </w:rPr>
        <w:t>l</w:t>
      </w:r>
      <w:r w:rsidRPr="00E86E69">
        <w:rPr>
          <w:rFonts w:ascii="Times New Roman" w:eastAsia="Times New Roman" w:hAnsi="Times New Roman" w:cs="Times New Roman"/>
          <w:lang w:val="en-GB"/>
        </w:rPr>
        <w:t xml:space="preserve"> </w:t>
      </w:r>
      <w:r w:rsidR="00D95CE9" w:rsidRPr="00E86E69">
        <w:rPr>
          <w:rFonts w:ascii="Times New Roman" w:eastAsia="Times New Roman" w:hAnsi="Times New Roman" w:cs="Times New Roman"/>
          <w:lang w:val="en-GB"/>
        </w:rPr>
        <w:t xml:space="preserve">the </w:t>
      </w:r>
      <w:r w:rsidRPr="00E86E69">
        <w:rPr>
          <w:rFonts w:ascii="Times New Roman" w:eastAsia="Times New Roman" w:hAnsi="Times New Roman" w:cs="Times New Roman"/>
          <w:lang w:val="en-GB"/>
        </w:rPr>
        <w:t xml:space="preserve">other </w:t>
      </w:r>
      <w:r w:rsidR="0071422E" w:rsidRPr="00E86E69">
        <w:rPr>
          <w:rFonts w:ascii="Times New Roman" w:eastAsia="Times New Roman" w:hAnsi="Times New Roman" w:cs="Times New Roman"/>
          <w:lang w:val="en-GB"/>
        </w:rPr>
        <w:t>identified species (</w:t>
      </w:r>
      <w:proofErr w:type="spellStart"/>
      <w:r w:rsidR="0071422E" w:rsidRPr="00E86E69">
        <w:rPr>
          <w:rFonts w:ascii="Times New Roman" w:eastAsia="Times New Roman" w:hAnsi="Times New Roman" w:cs="Times New Roman"/>
          <w:i/>
          <w:lang w:val="en-GB"/>
        </w:rPr>
        <w:t>Physonectidae</w:t>
      </w:r>
      <w:proofErr w:type="spellEnd"/>
      <w:r w:rsidR="0071422E" w:rsidRPr="00E86E69">
        <w:rPr>
          <w:rFonts w:ascii="Times New Roman" w:eastAsia="Times New Roman" w:hAnsi="Times New Roman" w:cs="Times New Roman"/>
          <w:i/>
          <w:lang w:val="en-GB"/>
        </w:rPr>
        <w:t xml:space="preserve"> </w:t>
      </w:r>
      <w:r w:rsidR="0071422E" w:rsidRPr="00E86E69">
        <w:rPr>
          <w:rFonts w:ascii="Times New Roman" w:eastAsia="Times New Roman" w:hAnsi="Times New Roman" w:cs="Times New Roman"/>
          <w:lang w:val="en-GB"/>
        </w:rPr>
        <w:t>sp.,</w:t>
      </w:r>
      <w:r w:rsidRPr="00E86E69">
        <w:rPr>
          <w:rFonts w:ascii="Times New Roman" w:eastAsia="Times New Roman" w:hAnsi="Times New Roman" w:cs="Times New Roman"/>
          <w:lang w:val="en-GB"/>
        </w:rPr>
        <w:t xml:space="preserve"> </w:t>
      </w:r>
      <w:proofErr w:type="spellStart"/>
      <w:r w:rsidR="0071422E" w:rsidRPr="00E86E69">
        <w:rPr>
          <w:rFonts w:ascii="Times New Roman" w:eastAsia="Times New Roman" w:hAnsi="Times New Roman" w:cs="Times New Roman"/>
          <w:i/>
          <w:lang w:val="en-GB"/>
        </w:rPr>
        <w:t>Mnemiopsis</w:t>
      </w:r>
      <w:proofErr w:type="spellEnd"/>
      <w:r w:rsidR="0071422E" w:rsidRPr="00E86E69">
        <w:rPr>
          <w:rFonts w:ascii="Times New Roman" w:eastAsia="Times New Roman" w:hAnsi="Times New Roman" w:cs="Times New Roman"/>
          <w:i/>
          <w:lang w:val="en-GB"/>
        </w:rPr>
        <w:t xml:space="preserve"> </w:t>
      </w:r>
      <w:proofErr w:type="spellStart"/>
      <w:r w:rsidR="0071422E" w:rsidRPr="00E86E69">
        <w:rPr>
          <w:rFonts w:ascii="Times New Roman" w:eastAsia="Times New Roman" w:hAnsi="Times New Roman" w:cs="Times New Roman"/>
          <w:i/>
          <w:lang w:val="en-GB"/>
        </w:rPr>
        <w:t>leidyi</w:t>
      </w:r>
      <w:proofErr w:type="spellEnd"/>
      <w:r w:rsidR="0071422E" w:rsidRPr="00E86E69">
        <w:rPr>
          <w:rFonts w:ascii="Times New Roman" w:eastAsia="Times New Roman" w:hAnsi="Times New Roman" w:cs="Times New Roman"/>
          <w:lang w:val="en-GB"/>
        </w:rPr>
        <w:t xml:space="preserve">, </w:t>
      </w:r>
      <w:proofErr w:type="spellStart"/>
      <w:r w:rsidR="0071422E" w:rsidRPr="00E86E69">
        <w:rPr>
          <w:rFonts w:ascii="Times New Roman" w:eastAsia="Times New Roman" w:hAnsi="Times New Roman" w:cs="Times New Roman"/>
          <w:i/>
          <w:lang w:val="en-GB"/>
        </w:rPr>
        <w:t>Mertensia</w:t>
      </w:r>
      <w:proofErr w:type="spellEnd"/>
      <w:r w:rsidR="0071422E" w:rsidRPr="00E86E69">
        <w:rPr>
          <w:rFonts w:ascii="Times New Roman" w:eastAsia="Times New Roman" w:hAnsi="Times New Roman" w:cs="Times New Roman"/>
          <w:i/>
          <w:lang w:val="en-GB"/>
        </w:rPr>
        <w:t xml:space="preserve"> ovum</w:t>
      </w:r>
      <w:r w:rsidR="0071422E" w:rsidRPr="00E86E69">
        <w:rPr>
          <w:rFonts w:ascii="Times New Roman" w:eastAsia="Times New Roman" w:hAnsi="Times New Roman" w:cs="Times New Roman"/>
          <w:lang w:val="en-GB"/>
        </w:rPr>
        <w:t xml:space="preserve">, </w:t>
      </w:r>
      <w:proofErr w:type="spellStart"/>
      <w:r w:rsidR="0071422E" w:rsidRPr="00E86E69">
        <w:rPr>
          <w:rFonts w:ascii="Times New Roman" w:eastAsia="Times New Roman" w:hAnsi="Times New Roman" w:cs="Times New Roman"/>
          <w:i/>
          <w:lang w:val="en-GB"/>
        </w:rPr>
        <w:t>Euplocamis</w:t>
      </w:r>
      <w:proofErr w:type="spellEnd"/>
      <w:r w:rsidR="0071422E" w:rsidRPr="00E86E69">
        <w:rPr>
          <w:rFonts w:ascii="Times New Roman" w:eastAsia="Times New Roman" w:hAnsi="Times New Roman" w:cs="Times New Roman"/>
          <w:i/>
          <w:lang w:val="en-GB"/>
        </w:rPr>
        <w:t xml:space="preserve"> </w:t>
      </w:r>
      <w:proofErr w:type="spellStart"/>
      <w:r w:rsidR="0071422E" w:rsidRPr="00E86E69">
        <w:rPr>
          <w:rFonts w:ascii="Times New Roman" w:eastAsia="Times New Roman" w:hAnsi="Times New Roman" w:cs="Times New Roman"/>
          <w:i/>
          <w:lang w:val="en-GB"/>
        </w:rPr>
        <w:t>dunlapa</w:t>
      </w:r>
      <w:proofErr w:type="spellEnd"/>
      <w:r w:rsidR="0071422E" w:rsidRPr="00E86E69">
        <w:rPr>
          <w:rFonts w:ascii="Times New Roman" w:eastAsia="Times New Roman" w:hAnsi="Times New Roman" w:cs="Times New Roman"/>
          <w:i/>
          <w:lang w:val="en-GB"/>
        </w:rPr>
        <w:t>,</w:t>
      </w:r>
      <w:r w:rsidR="0071422E" w:rsidRPr="00E86E69">
        <w:rPr>
          <w:rFonts w:ascii="Times New Roman" w:eastAsia="Times New Roman" w:hAnsi="Times New Roman" w:cs="Times New Roman"/>
          <w:lang w:val="en-GB"/>
        </w:rPr>
        <w:t xml:space="preserve"> </w:t>
      </w:r>
      <w:proofErr w:type="spellStart"/>
      <w:r w:rsidR="0071422E" w:rsidRPr="00E86E69">
        <w:rPr>
          <w:rFonts w:ascii="Times New Roman" w:eastAsia="Times New Roman" w:hAnsi="Times New Roman" w:cs="Times New Roman"/>
          <w:i/>
          <w:lang w:val="en-GB"/>
        </w:rPr>
        <w:t>Cyanea</w:t>
      </w:r>
      <w:proofErr w:type="spellEnd"/>
      <w:r w:rsidR="0071422E" w:rsidRPr="00E86E69">
        <w:rPr>
          <w:rFonts w:ascii="Times New Roman" w:eastAsia="Times New Roman" w:hAnsi="Times New Roman" w:cs="Times New Roman"/>
          <w:lang w:val="en-GB"/>
        </w:rPr>
        <w:t xml:space="preserve"> sp., </w:t>
      </w:r>
      <w:proofErr w:type="spellStart"/>
      <w:r w:rsidR="0071422E" w:rsidRPr="00E86E69">
        <w:rPr>
          <w:rFonts w:ascii="Times New Roman" w:eastAsia="Times New Roman" w:hAnsi="Times New Roman" w:cs="Times New Roman"/>
          <w:i/>
          <w:lang w:val="en-GB"/>
        </w:rPr>
        <w:t>Bolinopsis</w:t>
      </w:r>
      <w:proofErr w:type="spellEnd"/>
      <w:r w:rsidR="0071422E" w:rsidRPr="00E86E69">
        <w:rPr>
          <w:rFonts w:ascii="Times New Roman" w:eastAsia="Times New Roman" w:hAnsi="Times New Roman" w:cs="Times New Roman"/>
          <w:i/>
          <w:lang w:val="en-GB"/>
        </w:rPr>
        <w:t xml:space="preserve"> </w:t>
      </w:r>
      <w:proofErr w:type="spellStart"/>
      <w:r w:rsidR="0071422E" w:rsidRPr="00E86E69">
        <w:rPr>
          <w:rFonts w:ascii="Times New Roman" w:eastAsia="Times New Roman" w:hAnsi="Times New Roman" w:cs="Times New Roman"/>
          <w:i/>
          <w:lang w:val="en-GB"/>
        </w:rPr>
        <w:t>iunfundibulum</w:t>
      </w:r>
      <w:proofErr w:type="spellEnd"/>
      <w:r w:rsidR="0071422E" w:rsidRPr="00E86E69">
        <w:rPr>
          <w:rFonts w:ascii="Times New Roman" w:eastAsia="Times New Roman" w:hAnsi="Times New Roman" w:cs="Times New Roman"/>
          <w:lang w:val="en-GB"/>
        </w:rPr>
        <w:t xml:space="preserve"> and </w:t>
      </w:r>
      <w:proofErr w:type="spellStart"/>
      <w:r w:rsidR="0071422E" w:rsidRPr="00E86E69">
        <w:rPr>
          <w:rFonts w:ascii="Times New Roman" w:eastAsia="Times New Roman" w:hAnsi="Times New Roman" w:cs="Times New Roman"/>
          <w:i/>
          <w:lang w:val="en-GB"/>
        </w:rPr>
        <w:t>Aglantha</w:t>
      </w:r>
      <w:proofErr w:type="spellEnd"/>
      <w:r w:rsidR="0071422E" w:rsidRPr="00E86E69">
        <w:rPr>
          <w:rFonts w:ascii="Times New Roman" w:eastAsia="Times New Roman" w:hAnsi="Times New Roman" w:cs="Times New Roman"/>
          <w:i/>
          <w:lang w:val="en-GB"/>
        </w:rPr>
        <w:t xml:space="preserve"> </w:t>
      </w:r>
      <w:proofErr w:type="spellStart"/>
      <w:r w:rsidR="0071422E" w:rsidRPr="00E86E69">
        <w:rPr>
          <w:rFonts w:ascii="Times New Roman" w:eastAsia="Times New Roman" w:hAnsi="Times New Roman" w:cs="Times New Roman"/>
          <w:i/>
          <w:lang w:val="en-GB"/>
        </w:rPr>
        <w:t>digitale</w:t>
      </w:r>
      <w:proofErr w:type="spellEnd"/>
      <w:r w:rsidR="0071422E" w:rsidRPr="00E86E69">
        <w:rPr>
          <w:rFonts w:ascii="Times New Roman" w:eastAsia="Times New Roman" w:hAnsi="Times New Roman" w:cs="Times New Roman"/>
          <w:lang w:val="en-GB"/>
        </w:rPr>
        <w:t>) o</w:t>
      </w:r>
      <w:r w:rsidR="00D95CE9" w:rsidRPr="00E86E69">
        <w:rPr>
          <w:rFonts w:ascii="Times New Roman" w:eastAsia="Times New Roman" w:hAnsi="Times New Roman" w:cs="Times New Roman"/>
          <w:lang w:val="en-GB"/>
        </w:rPr>
        <w:t>c</w:t>
      </w:r>
      <w:r w:rsidR="0071422E" w:rsidRPr="00E86E69">
        <w:rPr>
          <w:rFonts w:ascii="Times New Roman" w:eastAsia="Times New Roman" w:hAnsi="Times New Roman" w:cs="Times New Roman"/>
          <w:lang w:val="en-GB"/>
        </w:rPr>
        <w:t xml:space="preserve">curred in abundances with a total share of &lt; 1%. </w:t>
      </w:r>
      <w:r w:rsidR="000C52E4" w:rsidRPr="00E86E69">
        <w:rPr>
          <w:rFonts w:ascii="Times New Roman" w:eastAsia="Times New Roman" w:hAnsi="Times New Roman" w:cs="Times New Roman"/>
          <w:lang w:val="en-GB"/>
        </w:rPr>
        <w:t>Unfortun</w:t>
      </w:r>
      <w:r w:rsidR="0024643A" w:rsidRPr="00E86E69">
        <w:rPr>
          <w:rFonts w:ascii="Times New Roman" w:eastAsia="Times New Roman" w:hAnsi="Times New Roman" w:cs="Times New Roman"/>
          <w:lang w:val="en-GB"/>
        </w:rPr>
        <w:t>a</w:t>
      </w:r>
      <w:r w:rsidR="000C52E4" w:rsidRPr="00E86E69">
        <w:rPr>
          <w:rFonts w:ascii="Times New Roman" w:eastAsia="Times New Roman" w:hAnsi="Times New Roman" w:cs="Times New Roman"/>
          <w:lang w:val="en-GB"/>
        </w:rPr>
        <w:t xml:space="preserve">tely, 37% of the jellyfish could not be clearly identified to </w:t>
      </w:r>
      <w:r w:rsidR="00D95CE9" w:rsidRPr="00E86E69">
        <w:rPr>
          <w:rFonts w:ascii="Times New Roman" w:eastAsia="Times New Roman" w:hAnsi="Times New Roman" w:cs="Times New Roman"/>
          <w:lang w:val="en-GB"/>
        </w:rPr>
        <w:t xml:space="preserve">the </w:t>
      </w:r>
      <w:r w:rsidR="000C52E4" w:rsidRPr="00E86E69">
        <w:rPr>
          <w:rFonts w:ascii="Times New Roman" w:eastAsia="Times New Roman" w:hAnsi="Times New Roman" w:cs="Times New Roman"/>
          <w:lang w:val="en-GB"/>
        </w:rPr>
        <w:t>species level and</w:t>
      </w:r>
      <w:r w:rsidR="00D95CE9" w:rsidRPr="00E86E69">
        <w:rPr>
          <w:rFonts w:ascii="Times New Roman" w:eastAsia="Times New Roman" w:hAnsi="Times New Roman" w:cs="Times New Roman"/>
          <w:lang w:val="en-GB"/>
        </w:rPr>
        <w:t>,</w:t>
      </w:r>
      <w:r w:rsidR="000C52E4" w:rsidRPr="00E86E69">
        <w:rPr>
          <w:rFonts w:ascii="Times New Roman" w:eastAsia="Times New Roman" w:hAnsi="Times New Roman" w:cs="Times New Roman"/>
          <w:lang w:val="en-GB"/>
        </w:rPr>
        <w:t xml:space="preserve"> therefore</w:t>
      </w:r>
      <w:r w:rsidR="00D95CE9" w:rsidRPr="00E86E69">
        <w:rPr>
          <w:rFonts w:ascii="Times New Roman" w:eastAsia="Times New Roman" w:hAnsi="Times New Roman" w:cs="Times New Roman"/>
          <w:lang w:val="en-GB"/>
        </w:rPr>
        <w:t>,</w:t>
      </w:r>
      <w:r w:rsidR="000C52E4" w:rsidRPr="00E86E69">
        <w:rPr>
          <w:rFonts w:ascii="Times New Roman" w:eastAsia="Times New Roman" w:hAnsi="Times New Roman" w:cs="Times New Roman"/>
          <w:lang w:val="en-GB"/>
        </w:rPr>
        <w:t xml:space="preserve"> had to be left unidentified. These species did most certainly not belong to the above mentioned identified species</w:t>
      </w:r>
      <w:r w:rsidR="00D95CE9" w:rsidRPr="00E86E69">
        <w:rPr>
          <w:rFonts w:ascii="Times New Roman" w:eastAsia="Times New Roman" w:hAnsi="Times New Roman" w:cs="Times New Roman"/>
          <w:lang w:val="en-GB"/>
        </w:rPr>
        <w:t>,</w:t>
      </w:r>
      <w:r w:rsidR="000C52E4" w:rsidRPr="00E86E69">
        <w:rPr>
          <w:rFonts w:ascii="Times New Roman" w:eastAsia="Times New Roman" w:hAnsi="Times New Roman" w:cs="Times New Roman"/>
          <w:lang w:val="en-GB"/>
        </w:rPr>
        <w:t xml:space="preserve"> </w:t>
      </w:r>
      <w:r w:rsidR="00D95CE9" w:rsidRPr="00E86E69">
        <w:rPr>
          <w:rFonts w:ascii="Times New Roman" w:eastAsia="Times New Roman" w:hAnsi="Times New Roman" w:cs="Times New Roman"/>
          <w:lang w:val="en-GB"/>
        </w:rPr>
        <w:t xml:space="preserve">which </w:t>
      </w:r>
      <w:r w:rsidR="000C52E4" w:rsidRPr="00E86E69">
        <w:rPr>
          <w:rFonts w:ascii="Times New Roman" w:eastAsia="Times New Roman" w:hAnsi="Times New Roman" w:cs="Times New Roman"/>
          <w:lang w:val="en-GB"/>
        </w:rPr>
        <w:t>indicat</w:t>
      </w:r>
      <w:r w:rsidR="00D95CE9" w:rsidRPr="00E86E69">
        <w:rPr>
          <w:rFonts w:ascii="Times New Roman" w:eastAsia="Times New Roman" w:hAnsi="Times New Roman" w:cs="Times New Roman"/>
          <w:lang w:val="en-GB"/>
        </w:rPr>
        <w:t>e</w:t>
      </w:r>
      <w:r w:rsidR="000C52E4" w:rsidRPr="00E86E69">
        <w:rPr>
          <w:rFonts w:ascii="Times New Roman" w:eastAsia="Times New Roman" w:hAnsi="Times New Roman" w:cs="Times New Roman"/>
          <w:lang w:val="en-GB"/>
        </w:rPr>
        <w:t xml:space="preserve"> that the jellyfish diversity in this area is even higher. </w:t>
      </w:r>
    </w:p>
    <w:p w14:paraId="67F0B02D" w14:textId="77777777" w:rsidR="006907C8" w:rsidRPr="00E86E69" w:rsidRDefault="00474A24"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For the dominant speci</w:t>
      </w:r>
      <w:r w:rsidR="00313CA6" w:rsidRPr="00E86E69">
        <w:rPr>
          <w:rFonts w:ascii="Times New Roman" w:hAnsi="Times New Roman" w:cs="Times New Roman"/>
          <w:lang w:val="en-GB"/>
        </w:rPr>
        <w:t xml:space="preserve">es </w:t>
      </w:r>
      <w:r w:rsidRPr="00E86E69">
        <w:rPr>
          <w:rFonts w:ascii="Times New Roman" w:hAnsi="Times New Roman" w:cs="Times New Roman"/>
          <w:lang w:val="en-GB"/>
        </w:rPr>
        <w:t xml:space="preserve">of the six major </w:t>
      </w:r>
      <w:r w:rsidR="00313CA6" w:rsidRPr="00E86E69">
        <w:rPr>
          <w:rFonts w:ascii="Times New Roman" w:hAnsi="Times New Roman" w:cs="Times New Roman"/>
          <w:lang w:val="en-GB"/>
        </w:rPr>
        <w:t xml:space="preserve">biota </w:t>
      </w:r>
      <w:r w:rsidRPr="00E86E69">
        <w:rPr>
          <w:rFonts w:ascii="Times New Roman" w:hAnsi="Times New Roman" w:cs="Times New Roman"/>
          <w:lang w:val="en-GB"/>
        </w:rPr>
        <w:t xml:space="preserve">groups (benthic crustacean, fish, jellyfish, </w:t>
      </w:r>
      <w:proofErr w:type="spellStart"/>
      <w:r w:rsidRPr="00E86E69">
        <w:rPr>
          <w:rFonts w:ascii="Times New Roman" w:hAnsi="Times New Roman" w:cs="Times New Roman"/>
          <w:lang w:val="en-GB"/>
        </w:rPr>
        <w:t>ap</w:t>
      </w:r>
      <w:ins w:id="179" w:author="P. Fischer" w:date="2017-01-09T16:58:00Z">
        <w:r w:rsidR="00583FCE">
          <w:rPr>
            <w:rFonts w:ascii="Times New Roman" w:hAnsi="Times New Roman" w:cs="Times New Roman"/>
            <w:lang w:val="en-GB"/>
          </w:rPr>
          <w:t>p</w:t>
        </w:r>
      </w:ins>
      <w:r w:rsidRPr="00E86E69">
        <w:rPr>
          <w:rFonts w:ascii="Times New Roman" w:hAnsi="Times New Roman" w:cs="Times New Roman"/>
          <w:lang w:val="en-GB"/>
        </w:rPr>
        <w:t>endicularia</w:t>
      </w:r>
      <w:proofErr w:type="spellEnd"/>
      <w:r w:rsidRPr="00E86E69">
        <w:rPr>
          <w:rFonts w:ascii="Times New Roman" w:hAnsi="Times New Roman" w:cs="Times New Roman"/>
          <w:lang w:val="en-GB"/>
        </w:rPr>
        <w:t xml:space="preserve">, </w:t>
      </w:r>
      <w:proofErr w:type="spellStart"/>
      <w:r w:rsidRPr="00E86E69">
        <w:rPr>
          <w:rFonts w:ascii="Times New Roman" w:hAnsi="Times New Roman" w:cs="Times New Roman"/>
          <w:lang w:val="en-GB"/>
        </w:rPr>
        <w:t>chaetognaths</w:t>
      </w:r>
      <w:proofErr w:type="spellEnd"/>
      <w:r w:rsidRPr="00E86E69">
        <w:rPr>
          <w:rFonts w:ascii="Times New Roman" w:hAnsi="Times New Roman" w:cs="Times New Roman"/>
          <w:lang w:val="en-GB"/>
        </w:rPr>
        <w:t xml:space="preserve"> and </w:t>
      </w:r>
      <w:proofErr w:type="spellStart"/>
      <w:r w:rsidRPr="00E86E69">
        <w:rPr>
          <w:rFonts w:ascii="Times New Roman" w:hAnsi="Times New Roman" w:cs="Times New Roman"/>
          <w:lang w:val="en-GB"/>
        </w:rPr>
        <w:t>pteropods</w:t>
      </w:r>
      <w:proofErr w:type="spellEnd"/>
      <w:r w:rsidRPr="00E86E69">
        <w:rPr>
          <w:rFonts w:ascii="Times New Roman" w:hAnsi="Times New Roman" w:cs="Times New Roman"/>
          <w:lang w:val="en-GB"/>
        </w:rPr>
        <w:t xml:space="preserve">), the body sizes were measured for up to 200 </w:t>
      </w:r>
      <w:r w:rsidR="00243568" w:rsidRPr="00E86E69">
        <w:rPr>
          <w:rFonts w:ascii="Times New Roman" w:hAnsi="Times New Roman" w:cs="Times New Roman"/>
          <w:lang w:val="en-GB"/>
        </w:rPr>
        <w:t xml:space="preserve">randomly selected </w:t>
      </w:r>
      <w:r w:rsidR="000732D1" w:rsidRPr="00E86E69">
        <w:rPr>
          <w:rFonts w:ascii="Times New Roman" w:hAnsi="Times New Roman" w:cs="Times New Roman"/>
          <w:lang w:val="en-GB"/>
        </w:rPr>
        <w:t>specimens</w:t>
      </w:r>
      <w:r w:rsidRPr="00E86E69">
        <w:rPr>
          <w:rFonts w:ascii="Times New Roman" w:hAnsi="Times New Roman" w:cs="Times New Roman"/>
          <w:lang w:val="en-GB"/>
        </w:rPr>
        <w:t xml:space="preserve"> per month (if available). </w:t>
      </w:r>
      <w:r w:rsidR="00313CA6" w:rsidRPr="00E86E69">
        <w:rPr>
          <w:rFonts w:ascii="Times New Roman" w:hAnsi="Times New Roman" w:cs="Times New Roman"/>
          <w:lang w:val="en-GB"/>
        </w:rPr>
        <w:t>In</w:t>
      </w:r>
      <w:r w:rsidRPr="00E86E69">
        <w:rPr>
          <w:rFonts w:ascii="Times New Roman" w:hAnsi="Times New Roman" w:cs="Times New Roman"/>
          <w:lang w:val="en-GB"/>
        </w:rPr>
        <w:t xml:space="preserve"> benthic </w:t>
      </w:r>
      <w:r w:rsidRPr="00E86E69">
        <w:rPr>
          <w:rFonts w:ascii="Times New Roman" w:hAnsi="Times New Roman" w:cs="Times New Roman"/>
          <w:lang w:val="en-GB"/>
        </w:rPr>
        <w:lastRenderedPageBreak/>
        <w:t>crustaceans</w:t>
      </w:r>
      <w:r w:rsidR="00313CA6" w:rsidRPr="00E86E69">
        <w:rPr>
          <w:rFonts w:ascii="Times New Roman" w:hAnsi="Times New Roman" w:cs="Times New Roman"/>
          <w:lang w:val="en-GB"/>
        </w:rPr>
        <w:t xml:space="preserve">, the </w:t>
      </w:r>
      <w:proofErr w:type="spellStart"/>
      <w:r w:rsidR="00313CA6" w:rsidRPr="00E86E69">
        <w:rPr>
          <w:rFonts w:ascii="Times New Roman" w:hAnsi="Times New Roman" w:cs="Times New Roman"/>
          <w:lang w:val="en-GB"/>
        </w:rPr>
        <w:t>carapax</w:t>
      </w:r>
      <w:proofErr w:type="spellEnd"/>
      <w:r w:rsidR="00313CA6" w:rsidRPr="00E86E69">
        <w:rPr>
          <w:rFonts w:ascii="Times New Roman" w:hAnsi="Times New Roman" w:cs="Times New Roman"/>
          <w:lang w:val="en-GB"/>
        </w:rPr>
        <w:t xml:space="preserve"> length </w:t>
      </w:r>
      <w:r w:rsidRPr="00E86E69">
        <w:rPr>
          <w:rFonts w:ascii="Times New Roman" w:hAnsi="Times New Roman" w:cs="Times New Roman"/>
          <w:lang w:val="en-GB"/>
        </w:rPr>
        <w:t>from the tip of the rostrum</w:t>
      </w:r>
      <w:r w:rsidR="00313CA6" w:rsidRPr="00E86E69">
        <w:rPr>
          <w:rFonts w:ascii="Times New Roman" w:hAnsi="Times New Roman" w:cs="Times New Roman"/>
          <w:lang w:val="en-GB"/>
        </w:rPr>
        <w:t xml:space="preserve"> to the end of the </w:t>
      </w:r>
      <w:proofErr w:type="spellStart"/>
      <w:r w:rsidR="00313CA6" w:rsidRPr="00E86E69">
        <w:rPr>
          <w:rFonts w:ascii="Times New Roman" w:hAnsi="Times New Roman" w:cs="Times New Roman"/>
          <w:lang w:val="en-GB"/>
        </w:rPr>
        <w:t>telson</w:t>
      </w:r>
      <w:proofErr w:type="spellEnd"/>
      <w:r w:rsidR="00313CA6" w:rsidRPr="00E86E69">
        <w:rPr>
          <w:rFonts w:ascii="Times New Roman" w:hAnsi="Times New Roman" w:cs="Times New Roman"/>
          <w:lang w:val="en-GB"/>
        </w:rPr>
        <w:t xml:space="preserve"> (in </w:t>
      </w:r>
      <w:r w:rsidR="00D95CE9" w:rsidRPr="00E86E69">
        <w:rPr>
          <w:rFonts w:ascii="Times New Roman" w:hAnsi="Times New Roman" w:cs="Times New Roman"/>
          <w:lang w:val="en-GB"/>
        </w:rPr>
        <w:t xml:space="preserve">a </w:t>
      </w:r>
      <w:r w:rsidR="00313CA6" w:rsidRPr="00E86E69">
        <w:rPr>
          <w:rFonts w:ascii="Times New Roman" w:hAnsi="Times New Roman" w:cs="Times New Roman"/>
          <w:lang w:val="en-GB"/>
        </w:rPr>
        <w:t>normal body position</w:t>
      </w:r>
      <w:r w:rsidRPr="00E86E69">
        <w:rPr>
          <w:rFonts w:ascii="Times New Roman" w:hAnsi="Times New Roman" w:cs="Times New Roman"/>
          <w:lang w:val="en-GB"/>
        </w:rPr>
        <w:t>) was measured</w:t>
      </w:r>
      <w:r w:rsidR="00D95CE9" w:rsidRPr="00E86E69">
        <w:rPr>
          <w:rFonts w:ascii="Times New Roman" w:hAnsi="Times New Roman" w:cs="Times New Roman"/>
          <w:lang w:val="en-GB"/>
        </w:rPr>
        <w:t>;</w:t>
      </w:r>
      <w:r w:rsidRPr="00E86E69">
        <w:rPr>
          <w:rFonts w:ascii="Times New Roman" w:hAnsi="Times New Roman" w:cs="Times New Roman"/>
          <w:lang w:val="en-GB"/>
        </w:rPr>
        <w:t xml:space="preserve"> for fish</w:t>
      </w:r>
      <w:r w:rsidR="00D95CE9" w:rsidRPr="00E86E69">
        <w:rPr>
          <w:rFonts w:ascii="Times New Roman" w:hAnsi="Times New Roman" w:cs="Times New Roman"/>
          <w:lang w:val="en-GB"/>
        </w:rPr>
        <w:t>,</w:t>
      </w:r>
      <w:r w:rsidRPr="00E86E69">
        <w:rPr>
          <w:rFonts w:ascii="Times New Roman" w:hAnsi="Times New Roman" w:cs="Times New Roman"/>
          <w:lang w:val="en-GB"/>
        </w:rPr>
        <w:t xml:space="preserve"> the standard length</w:t>
      </w:r>
      <w:r w:rsidR="00D95CE9" w:rsidRPr="00E86E69">
        <w:rPr>
          <w:rFonts w:ascii="Times New Roman" w:hAnsi="Times New Roman" w:cs="Times New Roman"/>
          <w:lang w:val="en-GB"/>
        </w:rPr>
        <w:t>;</w:t>
      </w:r>
      <w:r w:rsidRPr="00E86E69">
        <w:rPr>
          <w:rFonts w:ascii="Times New Roman" w:hAnsi="Times New Roman" w:cs="Times New Roman"/>
          <w:lang w:val="en-GB"/>
        </w:rPr>
        <w:t xml:space="preserve"> for jellyfish</w:t>
      </w:r>
      <w:r w:rsidR="00D95CE9" w:rsidRPr="00E86E69">
        <w:rPr>
          <w:rFonts w:ascii="Times New Roman" w:hAnsi="Times New Roman" w:cs="Times New Roman"/>
          <w:lang w:val="en-GB"/>
        </w:rPr>
        <w:t>,</w:t>
      </w:r>
      <w:r w:rsidRPr="00E86E69">
        <w:rPr>
          <w:rFonts w:ascii="Times New Roman" w:hAnsi="Times New Roman" w:cs="Times New Roman"/>
          <w:lang w:val="en-GB"/>
        </w:rPr>
        <w:t xml:space="preserve"> the largest body dimension (either longitudinal or transversal)</w:t>
      </w:r>
      <w:r w:rsidR="00D95CE9" w:rsidRPr="00E86E69">
        <w:rPr>
          <w:rFonts w:ascii="Times New Roman" w:hAnsi="Times New Roman" w:cs="Times New Roman"/>
          <w:lang w:val="en-GB"/>
        </w:rPr>
        <w:t>,</w:t>
      </w:r>
      <w:r w:rsidRPr="00E86E69">
        <w:rPr>
          <w:rFonts w:ascii="Times New Roman" w:hAnsi="Times New Roman" w:cs="Times New Roman"/>
          <w:lang w:val="en-GB"/>
        </w:rPr>
        <w:t xml:space="preserve"> and for </w:t>
      </w:r>
      <w:proofErr w:type="spellStart"/>
      <w:r w:rsidRPr="00E86E69">
        <w:rPr>
          <w:rFonts w:ascii="Times New Roman" w:hAnsi="Times New Roman" w:cs="Times New Roman"/>
          <w:lang w:val="en-GB"/>
        </w:rPr>
        <w:t>chaetognaths</w:t>
      </w:r>
      <w:proofErr w:type="spellEnd"/>
      <w:r w:rsidRPr="00E86E69">
        <w:rPr>
          <w:rFonts w:ascii="Times New Roman" w:hAnsi="Times New Roman" w:cs="Times New Roman"/>
          <w:lang w:val="en-GB"/>
        </w:rPr>
        <w:t xml:space="preserve"> and </w:t>
      </w:r>
      <w:proofErr w:type="spellStart"/>
      <w:r w:rsidRPr="00E86E69">
        <w:rPr>
          <w:rFonts w:ascii="Times New Roman" w:hAnsi="Times New Roman" w:cs="Times New Roman"/>
          <w:lang w:val="en-GB"/>
        </w:rPr>
        <w:t>pteropods</w:t>
      </w:r>
      <w:proofErr w:type="spellEnd"/>
      <w:r w:rsidR="00D95CE9" w:rsidRPr="00E86E69">
        <w:rPr>
          <w:rFonts w:ascii="Times New Roman" w:hAnsi="Times New Roman" w:cs="Times New Roman"/>
          <w:lang w:val="en-GB"/>
        </w:rPr>
        <w:t>,</w:t>
      </w:r>
      <w:r w:rsidRPr="00E86E69">
        <w:rPr>
          <w:rFonts w:ascii="Times New Roman" w:hAnsi="Times New Roman" w:cs="Times New Roman"/>
          <w:lang w:val="en-GB"/>
        </w:rPr>
        <w:t xml:space="preserve"> the longitudinal body axes</w:t>
      </w:r>
      <w:r w:rsidR="0029567A" w:rsidRPr="00E86E69">
        <w:rPr>
          <w:rFonts w:ascii="Times New Roman" w:hAnsi="Times New Roman" w:cs="Times New Roman"/>
          <w:lang w:val="en-GB"/>
        </w:rPr>
        <w:t xml:space="preserve"> </w:t>
      </w:r>
      <w:proofErr w:type="gramStart"/>
      <w:r w:rsidR="0029567A" w:rsidRPr="00E86E69">
        <w:rPr>
          <w:rFonts w:ascii="Times New Roman" w:hAnsi="Times New Roman" w:cs="Times New Roman"/>
          <w:lang w:val="en-GB"/>
        </w:rPr>
        <w:t>was</w:t>
      </w:r>
      <w:proofErr w:type="gramEnd"/>
      <w:r w:rsidR="0029567A" w:rsidRPr="00E86E69">
        <w:rPr>
          <w:rFonts w:ascii="Times New Roman" w:hAnsi="Times New Roman" w:cs="Times New Roman"/>
          <w:lang w:val="en-GB"/>
        </w:rPr>
        <w:t xml:space="preserve"> measured</w:t>
      </w:r>
      <w:r w:rsidRPr="00E86E69">
        <w:rPr>
          <w:rFonts w:ascii="Times New Roman" w:hAnsi="Times New Roman" w:cs="Times New Roman"/>
          <w:lang w:val="en-GB"/>
        </w:rPr>
        <w:t>.</w:t>
      </w:r>
      <w:r w:rsidR="00CE3B33" w:rsidRPr="00E86E69">
        <w:rPr>
          <w:rFonts w:ascii="Times New Roman" w:hAnsi="Times New Roman" w:cs="Times New Roman"/>
          <w:lang w:val="en-GB"/>
        </w:rPr>
        <w:t xml:space="preserve"> </w:t>
      </w:r>
      <w:r w:rsidR="00DC33C4" w:rsidRPr="00E86E69">
        <w:rPr>
          <w:rFonts w:ascii="Times New Roman" w:hAnsi="Times New Roman" w:cs="Times New Roman"/>
          <w:lang w:val="en-GB"/>
        </w:rPr>
        <w:t xml:space="preserve">The system allowed for an </w:t>
      </w:r>
      <w:r w:rsidR="00313CA6" w:rsidRPr="00E86E69">
        <w:rPr>
          <w:rFonts w:ascii="Times New Roman" w:hAnsi="Times New Roman" w:cs="Times New Roman"/>
          <w:lang w:val="en-GB"/>
        </w:rPr>
        <w:t xml:space="preserve">accuracy </w:t>
      </w:r>
      <w:r w:rsidR="00DC33C4" w:rsidRPr="00E86E69">
        <w:rPr>
          <w:rFonts w:ascii="Times New Roman" w:hAnsi="Times New Roman" w:cs="Times New Roman"/>
          <w:lang w:val="en-GB"/>
        </w:rPr>
        <w:t xml:space="preserve">in length measurements of </w:t>
      </w:r>
      <w:r w:rsidR="00F5539E" w:rsidRPr="00E86E69">
        <w:rPr>
          <w:rFonts w:ascii="Times New Roman" w:hAnsi="Times New Roman" w:cs="Times New Roman"/>
          <w:lang w:val="en-GB"/>
        </w:rPr>
        <w:t xml:space="preserve">approximately </w:t>
      </w:r>
      <w:r w:rsidR="00DC33C4" w:rsidRPr="00E86E69">
        <w:rPr>
          <w:rFonts w:ascii="Times New Roman" w:hAnsi="Times New Roman" w:cs="Times New Roman"/>
          <w:lang w:val="en-GB"/>
        </w:rPr>
        <w:t xml:space="preserve">3%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&lt;citation&gt;&lt;uuid&gt;1002EFF8-6C79-4258-9734-8294096487FC&lt;/uuid&gt;&lt;priority&gt;21&lt;/priority&gt;&lt;publications&gt;&lt;publication&gt;&lt;volume&gt;32&lt;/volume&gt;&lt;startpage&gt;111&lt;/startpage&gt;&lt;title&gt;A practical guide to the use of consumer-level digital still cameras for precise stereogrammetric in situ assessments in aquatic environments &lt;/title&gt;&lt;uuid&gt;D2270E28-7A0A-4A3C-9DD5-25B20E0E182C&lt;/uuid&gt;&lt;subtype&gt;400&lt;/subtype&gt;&lt;endpage&gt;128&lt;/endpage&gt;&lt;type&gt;400&lt;/type&gt;&lt;citekey&gt;Wehkamp:2014vy&lt;/citekey&gt;&lt;publication_date&gt;99201400001200000000200000&lt;/publication_date&gt;&lt;bundle&gt;&lt;publication&gt;&lt;title&gt;Underwater Technology&lt;/title&gt;&lt;type&gt;-100&lt;/type&gt;&lt;subtype&gt;-100&lt;/subtype&gt;&lt;uuid&gt;A615B119-2B1A-47A3-A89B-8B7C668ED72E&lt;/uuid&gt;&lt;/publication&gt;&lt;/bundle&gt;&lt;authors&gt;&lt;author&gt;&lt;firstName&gt;Matthias&lt;/firstName&gt;&lt;lastName&gt;Wehkamp&lt;/lastName&gt;&lt;/author&gt;&lt;author&gt;&lt;firstName&gt;Philipp&lt;/firstName&gt;&lt;lastName&gt;Fischer&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180" w:author="P. Fischer" w:date="2017-01-09T16:38:00Z">
            <w:rPr>
              <w:rFonts w:ascii="Times New Roman" w:hAnsi="Times New Roman" w:cs="Times New Roman"/>
            </w:rPr>
          </w:rPrChange>
        </w:rPr>
        <w:t>(Wehkamp and Fischer, 2014)</w:t>
      </w:r>
      <w:r w:rsidR="008127D3" w:rsidRPr="00E86E69">
        <w:rPr>
          <w:rFonts w:ascii="Times New Roman" w:hAnsi="Times New Roman" w:cs="Times New Roman"/>
          <w:lang w:val="en-GB"/>
        </w:rPr>
        <w:fldChar w:fldCharType="end"/>
      </w:r>
      <w:r w:rsidR="00DC33C4" w:rsidRPr="00E86E69">
        <w:rPr>
          <w:rFonts w:ascii="Times New Roman" w:hAnsi="Times New Roman" w:cs="Times New Roman"/>
          <w:lang w:val="en-GB"/>
        </w:rPr>
        <w:t>.</w:t>
      </w:r>
      <w:r w:rsidR="00313CA6" w:rsidRPr="00E86E69">
        <w:rPr>
          <w:rFonts w:ascii="Times New Roman" w:hAnsi="Times New Roman" w:cs="Times New Roman"/>
          <w:lang w:val="en-GB"/>
        </w:rPr>
        <w:t xml:space="preserve"> </w:t>
      </w:r>
      <w:r w:rsidR="00DC33C4" w:rsidRPr="00E86E69">
        <w:rPr>
          <w:rFonts w:ascii="Times New Roman" w:hAnsi="Times New Roman" w:cs="Times New Roman"/>
          <w:lang w:val="en-GB"/>
        </w:rPr>
        <w:t xml:space="preserve">Fig. </w:t>
      </w:r>
      <w:r w:rsidR="00875711" w:rsidRPr="00E86E69">
        <w:rPr>
          <w:rFonts w:ascii="Times New Roman" w:hAnsi="Times New Roman" w:cs="Times New Roman"/>
          <w:lang w:val="en-GB"/>
        </w:rPr>
        <w:t>8</w:t>
      </w:r>
      <w:r w:rsidR="0082237B" w:rsidRPr="00E86E69">
        <w:rPr>
          <w:rFonts w:ascii="Times New Roman" w:hAnsi="Times New Roman" w:cs="Times New Roman"/>
          <w:lang w:val="en-GB"/>
        </w:rPr>
        <w:t xml:space="preserve"> to </w:t>
      </w:r>
      <w:r w:rsidR="00875711" w:rsidRPr="00E86E69">
        <w:rPr>
          <w:rFonts w:ascii="Times New Roman" w:hAnsi="Times New Roman" w:cs="Times New Roman"/>
          <w:lang w:val="en-GB"/>
        </w:rPr>
        <w:t>10</w:t>
      </w:r>
      <w:r w:rsidR="00DC33C4" w:rsidRPr="00E86E69">
        <w:rPr>
          <w:rFonts w:ascii="Times New Roman" w:hAnsi="Times New Roman" w:cs="Times New Roman"/>
          <w:lang w:val="en-GB"/>
        </w:rPr>
        <w:t xml:space="preserve"> show</w:t>
      </w:r>
      <w:r w:rsidR="00243568" w:rsidRPr="00E86E69">
        <w:rPr>
          <w:rFonts w:ascii="Times New Roman" w:hAnsi="Times New Roman" w:cs="Times New Roman"/>
          <w:lang w:val="en-GB"/>
        </w:rPr>
        <w:t xml:space="preserve"> the size</w:t>
      </w:r>
      <w:r w:rsidR="00DC33C4" w:rsidRPr="00E86E69">
        <w:rPr>
          <w:rFonts w:ascii="Times New Roman" w:hAnsi="Times New Roman" w:cs="Times New Roman"/>
          <w:lang w:val="en-GB"/>
        </w:rPr>
        <w:t xml:space="preserve">-frequency </w:t>
      </w:r>
      <w:r w:rsidR="00243568" w:rsidRPr="00E86E69">
        <w:rPr>
          <w:rFonts w:ascii="Times New Roman" w:hAnsi="Times New Roman" w:cs="Times New Roman"/>
          <w:lang w:val="en-GB"/>
        </w:rPr>
        <w:t xml:space="preserve">distributions </w:t>
      </w:r>
      <w:r w:rsidR="00DC33C4" w:rsidRPr="00E86E69">
        <w:rPr>
          <w:rFonts w:ascii="Times New Roman" w:hAnsi="Times New Roman" w:cs="Times New Roman"/>
          <w:lang w:val="en-GB"/>
        </w:rPr>
        <w:t xml:space="preserve">of the six </w:t>
      </w:r>
      <w:r w:rsidR="0029567A" w:rsidRPr="00E86E69">
        <w:rPr>
          <w:rFonts w:ascii="Times New Roman" w:hAnsi="Times New Roman" w:cs="Times New Roman"/>
          <w:lang w:val="en-GB"/>
        </w:rPr>
        <w:t xml:space="preserve">measured </w:t>
      </w:r>
      <w:r w:rsidR="00DC33C4" w:rsidRPr="00E86E69">
        <w:rPr>
          <w:rFonts w:ascii="Times New Roman" w:hAnsi="Times New Roman" w:cs="Times New Roman"/>
          <w:lang w:val="en-GB"/>
        </w:rPr>
        <w:t xml:space="preserve">groups per month over the seasonal cycle from October 2013 to November 2014. As </w:t>
      </w:r>
      <w:r w:rsidR="00F07EC5" w:rsidRPr="00E86E69">
        <w:rPr>
          <w:rFonts w:ascii="Times New Roman" w:hAnsi="Times New Roman" w:cs="Times New Roman"/>
          <w:lang w:val="en-GB"/>
        </w:rPr>
        <w:t>most abundant species during the winter month</w:t>
      </w:r>
      <w:r w:rsidR="00D95CE9" w:rsidRPr="00E86E69">
        <w:rPr>
          <w:rFonts w:ascii="Times New Roman" w:hAnsi="Times New Roman" w:cs="Times New Roman"/>
          <w:lang w:val="en-GB"/>
        </w:rPr>
        <w:t>s,</w:t>
      </w:r>
      <w:r w:rsidR="00F07EC5" w:rsidRPr="00E86E69">
        <w:rPr>
          <w:rFonts w:ascii="Times New Roman" w:hAnsi="Times New Roman" w:cs="Times New Roman"/>
          <w:lang w:val="en-GB"/>
        </w:rPr>
        <w:t xml:space="preserve"> November to March</w:t>
      </w:r>
      <w:r w:rsidR="00DC33C4" w:rsidRPr="00E86E69">
        <w:rPr>
          <w:rFonts w:ascii="Times New Roman" w:hAnsi="Times New Roman" w:cs="Times New Roman"/>
          <w:lang w:val="en-GB"/>
        </w:rPr>
        <w:t xml:space="preserve">, </w:t>
      </w:r>
      <w:proofErr w:type="spellStart"/>
      <w:r w:rsidR="00F07EC5" w:rsidRPr="00E86E69">
        <w:rPr>
          <w:rFonts w:ascii="Times New Roman" w:hAnsi="Times New Roman" w:cs="Times New Roman"/>
          <w:i/>
          <w:lang w:val="en-GB"/>
        </w:rPr>
        <w:t>Hyas</w:t>
      </w:r>
      <w:proofErr w:type="spellEnd"/>
      <w:r w:rsidR="00F07EC5" w:rsidRPr="00E86E69">
        <w:rPr>
          <w:rFonts w:ascii="Times New Roman" w:hAnsi="Times New Roman" w:cs="Times New Roman"/>
          <w:i/>
          <w:lang w:val="en-GB"/>
        </w:rPr>
        <w:t xml:space="preserve"> </w:t>
      </w:r>
      <w:proofErr w:type="spellStart"/>
      <w:r w:rsidR="00F07EC5" w:rsidRPr="00E86E69">
        <w:rPr>
          <w:rFonts w:ascii="Times New Roman" w:hAnsi="Times New Roman" w:cs="Times New Roman"/>
          <w:i/>
          <w:lang w:val="en-GB"/>
        </w:rPr>
        <w:t>araneus</w:t>
      </w:r>
      <w:proofErr w:type="spellEnd"/>
      <w:r w:rsidR="00F07EC5" w:rsidRPr="00E86E69">
        <w:rPr>
          <w:rFonts w:ascii="Times New Roman" w:hAnsi="Times New Roman" w:cs="Times New Roman"/>
          <w:lang w:val="en-GB"/>
        </w:rPr>
        <w:t xml:space="preserve"> </w:t>
      </w:r>
      <w:r w:rsidR="00DC33C4" w:rsidRPr="00E86E69">
        <w:rPr>
          <w:rFonts w:ascii="Times New Roman" w:hAnsi="Times New Roman" w:cs="Times New Roman"/>
          <w:lang w:val="en-GB"/>
        </w:rPr>
        <w:t xml:space="preserve">showed </w:t>
      </w:r>
      <w:r w:rsidR="00F07EC5" w:rsidRPr="00E86E69">
        <w:rPr>
          <w:rFonts w:ascii="Times New Roman" w:hAnsi="Times New Roman" w:cs="Times New Roman"/>
          <w:lang w:val="en-GB"/>
        </w:rPr>
        <w:t xml:space="preserve">an average </w:t>
      </w:r>
      <w:proofErr w:type="spellStart"/>
      <w:r w:rsidR="00F07EC5" w:rsidRPr="00E86E69">
        <w:rPr>
          <w:rFonts w:ascii="Times New Roman" w:hAnsi="Times New Roman" w:cs="Times New Roman"/>
          <w:lang w:val="en-GB"/>
        </w:rPr>
        <w:t>carapax</w:t>
      </w:r>
      <w:proofErr w:type="spellEnd"/>
      <w:r w:rsidR="00F07EC5" w:rsidRPr="00E86E69">
        <w:rPr>
          <w:rFonts w:ascii="Times New Roman" w:hAnsi="Times New Roman" w:cs="Times New Roman"/>
          <w:lang w:val="en-GB"/>
        </w:rPr>
        <w:t xml:space="preserve"> length between 50 and </w:t>
      </w:r>
      <w:r w:rsidR="006907C8" w:rsidRPr="00E86E69">
        <w:rPr>
          <w:rFonts w:ascii="Times New Roman" w:hAnsi="Times New Roman" w:cs="Times New Roman"/>
          <w:lang w:val="en-GB"/>
        </w:rPr>
        <w:t>10</w:t>
      </w:r>
      <w:r w:rsidR="00F07EC5" w:rsidRPr="00E86E69">
        <w:rPr>
          <w:rFonts w:ascii="Times New Roman" w:hAnsi="Times New Roman" w:cs="Times New Roman"/>
          <w:lang w:val="en-GB"/>
        </w:rPr>
        <w:t xml:space="preserve">0 mm (Fig. </w:t>
      </w:r>
      <w:r w:rsidR="00875711" w:rsidRPr="00E86E69">
        <w:rPr>
          <w:rFonts w:ascii="Times New Roman" w:hAnsi="Times New Roman" w:cs="Times New Roman"/>
          <w:lang w:val="en-GB"/>
        </w:rPr>
        <w:t>8 – upper panel</w:t>
      </w:r>
      <w:r w:rsidR="00F07EC5" w:rsidRPr="00E86E69">
        <w:rPr>
          <w:rFonts w:ascii="Times New Roman" w:hAnsi="Times New Roman" w:cs="Times New Roman"/>
          <w:lang w:val="en-GB"/>
        </w:rPr>
        <w:t>)</w:t>
      </w:r>
      <w:r w:rsidR="00DC33C4" w:rsidRPr="00E86E69">
        <w:rPr>
          <w:rFonts w:ascii="Times New Roman" w:hAnsi="Times New Roman" w:cs="Times New Roman"/>
          <w:lang w:val="en-GB"/>
        </w:rPr>
        <w:t xml:space="preserve"> with no temporal trend over the month</w:t>
      </w:r>
      <w:r w:rsidR="00D95CE9" w:rsidRPr="00E86E69">
        <w:rPr>
          <w:rFonts w:ascii="Times New Roman" w:hAnsi="Times New Roman" w:cs="Times New Roman"/>
          <w:lang w:val="en-GB"/>
        </w:rPr>
        <w:t>s</w:t>
      </w:r>
      <w:r w:rsidR="00DC33C4" w:rsidRPr="00E86E69">
        <w:rPr>
          <w:rFonts w:ascii="Times New Roman" w:hAnsi="Times New Roman" w:cs="Times New Roman"/>
          <w:lang w:val="en-GB"/>
        </w:rPr>
        <w:t xml:space="preserve">. </w:t>
      </w:r>
      <w:r w:rsidR="00F07EC5" w:rsidRPr="00E86E69">
        <w:rPr>
          <w:rFonts w:ascii="Times New Roman" w:hAnsi="Times New Roman" w:cs="Times New Roman"/>
          <w:lang w:val="en-GB"/>
        </w:rPr>
        <w:t xml:space="preserve">However, in </w:t>
      </w:r>
      <w:r w:rsidR="006907C8" w:rsidRPr="00E86E69">
        <w:rPr>
          <w:rFonts w:ascii="Times New Roman" w:hAnsi="Times New Roman" w:cs="Times New Roman"/>
          <w:lang w:val="en-GB"/>
        </w:rPr>
        <w:t xml:space="preserve">November </w:t>
      </w:r>
      <w:r w:rsidR="00DC33C4" w:rsidRPr="00E86E69">
        <w:rPr>
          <w:rFonts w:ascii="Times New Roman" w:hAnsi="Times New Roman" w:cs="Times New Roman"/>
          <w:lang w:val="en-GB"/>
        </w:rPr>
        <w:t xml:space="preserve">and </w:t>
      </w:r>
      <w:r w:rsidR="006907C8" w:rsidRPr="00E86E69">
        <w:rPr>
          <w:rFonts w:ascii="Times New Roman" w:hAnsi="Times New Roman" w:cs="Times New Roman"/>
          <w:lang w:val="en-GB"/>
        </w:rPr>
        <w:t>December</w:t>
      </w:r>
      <w:r w:rsidR="00DC33C4" w:rsidRPr="00E86E69">
        <w:rPr>
          <w:rFonts w:ascii="Times New Roman" w:hAnsi="Times New Roman" w:cs="Times New Roman"/>
          <w:lang w:val="en-GB"/>
        </w:rPr>
        <w:t xml:space="preserve"> 2013, </w:t>
      </w:r>
      <w:r w:rsidR="00F07EC5" w:rsidRPr="00E86E69">
        <w:rPr>
          <w:rFonts w:ascii="Times New Roman" w:hAnsi="Times New Roman" w:cs="Times New Roman"/>
          <w:lang w:val="en-GB"/>
        </w:rPr>
        <w:t xml:space="preserve">also </w:t>
      </w:r>
      <w:r w:rsidR="006907C8" w:rsidRPr="00E86E69">
        <w:rPr>
          <w:rFonts w:ascii="Times New Roman" w:hAnsi="Times New Roman" w:cs="Times New Roman"/>
          <w:lang w:val="en-GB"/>
        </w:rPr>
        <w:t xml:space="preserve">larger animals with a </w:t>
      </w:r>
      <w:proofErr w:type="spellStart"/>
      <w:r w:rsidR="006907C8" w:rsidRPr="00E86E69">
        <w:rPr>
          <w:rFonts w:ascii="Times New Roman" w:hAnsi="Times New Roman" w:cs="Times New Roman"/>
          <w:lang w:val="en-GB"/>
        </w:rPr>
        <w:t>carapax</w:t>
      </w:r>
      <w:proofErr w:type="spellEnd"/>
      <w:r w:rsidR="006907C8" w:rsidRPr="00E86E69">
        <w:rPr>
          <w:rFonts w:ascii="Times New Roman" w:hAnsi="Times New Roman" w:cs="Times New Roman"/>
          <w:lang w:val="en-GB"/>
        </w:rPr>
        <w:t xml:space="preserve"> length up to 180 mm appeared in the area</w:t>
      </w:r>
      <w:r w:rsidR="005F12AE" w:rsidRPr="00E86E69">
        <w:rPr>
          <w:rFonts w:ascii="Times New Roman" w:hAnsi="Times New Roman" w:cs="Times New Roman"/>
          <w:lang w:val="en-GB"/>
        </w:rPr>
        <w:t>,</w:t>
      </w:r>
      <w:r w:rsidR="006907C8" w:rsidRPr="00E86E69">
        <w:rPr>
          <w:rFonts w:ascii="Times New Roman" w:hAnsi="Times New Roman" w:cs="Times New Roman"/>
          <w:lang w:val="en-GB"/>
        </w:rPr>
        <w:t xml:space="preserve"> which disappeared during </w:t>
      </w:r>
      <w:r w:rsidR="00D95CE9" w:rsidRPr="00E86E69">
        <w:rPr>
          <w:rFonts w:ascii="Times New Roman" w:hAnsi="Times New Roman" w:cs="Times New Roman"/>
          <w:lang w:val="en-GB"/>
        </w:rPr>
        <w:t xml:space="preserve">the </w:t>
      </w:r>
      <w:r w:rsidR="006907C8" w:rsidRPr="00E86E69">
        <w:rPr>
          <w:rFonts w:ascii="Times New Roman" w:hAnsi="Times New Roman" w:cs="Times New Roman"/>
          <w:lang w:val="en-GB"/>
        </w:rPr>
        <w:t xml:space="preserve">spring and re-appeared again </w:t>
      </w:r>
      <w:r w:rsidR="004A1871" w:rsidRPr="00E86E69">
        <w:rPr>
          <w:rFonts w:ascii="Times New Roman" w:hAnsi="Times New Roman" w:cs="Times New Roman"/>
          <w:lang w:val="en-GB"/>
        </w:rPr>
        <w:t xml:space="preserve">one year later </w:t>
      </w:r>
      <w:r w:rsidR="006907C8" w:rsidRPr="00E86E69">
        <w:rPr>
          <w:rFonts w:ascii="Times New Roman" w:hAnsi="Times New Roman" w:cs="Times New Roman"/>
          <w:lang w:val="en-GB"/>
        </w:rPr>
        <w:t xml:space="preserve">in November 2014. </w:t>
      </w:r>
    </w:p>
    <w:p w14:paraId="17A396A7" w14:textId="77777777" w:rsidR="008F235D" w:rsidRPr="00E86E69" w:rsidRDefault="00DC33C4"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In contrast, in the pooled species group “</w:t>
      </w:r>
      <w:proofErr w:type="spellStart"/>
      <w:r w:rsidRPr="00E86E69">
        <w:rPr>
          <w:rFonts w:ascii="Times New Roman" w:hAnsi="Times New Roman" w:cs="Times New Roman"/>
          <w:lang w:val="en-GB"/>
        </w:rPr>
        <w:t>Gadidae</w:t>
      </w:r>
      <w:proofErr w:type="spellEnd"/>
      <w:r w:rsidRPr="00E86E69">
        <w:rPr>
          <w:rFonts w:ascii="Times New Roman" w:hAnsi="Times New Roman" w:cs="Times New Roman"/>
          <w:lang w:val="en-GB"/>
        </w:rPr>
        <w:t xml:space="preserve">”, a clear increase in the average length over </w:t>
      </w:r>
      <w:r w:rsidR="00D95CE9" w:rsidRPr="00E86E69">
        <w:rPr>
          <w:rFonts w:ascii="Times New Roman" w:hAnsi="Times New Roman" w:cs="Times New Roman"/>
          <w:lang w:val="en-GB"/>
        </w:rPr>
        <w:t xml:space="preserve">the </w:t>
      </w:r>
      <w:r w:rsidRPr="00E86E69">
        <w:rPr>
          <w:rFonts w:ascii="Times New Roman" w:hAnsi="Times New Roman" w:cs="Times New Roman"/>
          <w:lang w:val="en-GB"/>
        </w:rPr>
        <w:t>month</w:t>
      </w:r>
      <w:r w:rsidR="00D95CE9" w:rsidRPr="00E86E69">
        <w:rPr>
          <w:rFonts w:ascii="Times New Roman" w:hAnsi="Times New Roman" w:cs="Times New Roman"/>
          <w:lang w:val="en-GB"/>
        </w:rPr>
        <w:t>s</w:t>
      </w:r>
      <w:r w:rsidRPr="00E86E69">
        <w:rPr>
          <w:rFonts w:ascii="Times New Roman" w:hAnsi="Times New Roman" w:cs="Times New Roman"/>
          <w:lang w:val="en-GB"/>
        </w:rPr>
        <w:t xml:space="preserve"> was </w:t>
      </w:r>
      <w:r w:rsidR="004A1871" w:rsidRPr="00E86E69">
        <w:rPr>
          <w:rFonts w:ascii="Times New Roman" w:hAnsi="Times New Roman" w:cs="Times New Roman"/>
          <w:lang w:val="en-GB"/>
        </w:rPr>
        <w:t xml:space="preserve">observed (Fig. </w:t>
      </w:r>
      <w:r w:rsidR="00875711" w:rsidRPr="00E86E69">
        <w:rPr>
          <w:rFonts w:ascii="Times New Roman" w:hAnsi="Times New Roman" w:cs="Times New Roman"/>
          <w:lang w:val="en-GB"/>
        </w:rPr>
        <w:t>8 – lower panel</w:t>
      </w:r>
      <w:r w:rsidR="004A1871" w:rsidRPr="00E86E69">
        <w:rPr>
          <w:rFonts w:ascii="Times New Roman" w:hAnsi="Times New Roman" w:cs="Times New Roman"/>
          <w:lang w:val="en-GB"/>
        </w:rPr>
        <w:t>). Starting in November 2013, the YOY cohort appeared in the area with an average standard length between 70 and 100 mm. This 2013 cohort stayed in the area until March 2014 when they reached an average length between 100 and 125 mm. After this time</w:t>
      </w:r>
      <w:r w:rsidR="00021225" w:rsidRPr="00E86E69">
        <w:rPr>
          <w:rFonts w:ascii="Times New Roman" w:hAnsi="Times New Roman" w:cs="Times New Roman"/>
          <w:lang w:val="en-GB"/>
        </w:rPr>
        <w:t>,</w:t>
      </w:r>
      <w:r w:rsidR="004A1871" w:rsidRPr="00E86E69">
        <w:rPr>
          <w:rFonts w:ascii="Times New Roman" w:hAnsi="Times New Roman" w:cs="Times New Roman"/>
          <w:lang w:val="en-GB"/>
        </w:rPr>
        <w:t xml:space="preserve"> no more cod was observed in the area over the spring and summer until then next YOY cohort appeared </w:t>
      </w:r>
      <w:r w:rsidR="008F235D" w:rsidRPr="00E86E69">
        <w:rPr>
          <w:rFonts w:ascii="Times New Roman" w:hAnsi="Times New Roman" w:cs="Times New Roman"/>
          <w:lang w:val="en-GB"/>
        </w:rPr>
        <w:t xml:space="preserve">for a short time </w:t>
      </w:r>
      <w:r w:rsidR="004A1871" w:rsidRPr="00E86E69">
        <w:rPr>
          <w:rFonts w:ascii="Times New Roman" w:hAnsi="Times New Roman" w:cs="Times New Roman"/>
          <w:lang w:val="en-GB"/>
        </w:rPr>
        <w:t>in higher abundances in August 2014 with an average standard length between 40 and 70 mm</w:t>
      </w:r>
      <w:r w:rsidR="007E1E1F" w:rsidRPr="00E86E69">
        <w:rPr>
          <w:rFonts w:ascii="Times New Roman" w:hAnsi="Times New Roman" w:cs="Times New Roman"/>
          <w:lang w:val="en-GB"/>
        </w:rPr>
        <w:t xml:space="preserve"> (mean</w:t>
      </w:r>
      <w:r w:rsidR="00CF5726" w:rsidRPr="00E86E69">
        <w:rPr>
          <w:rFonts w:ascii="Times New Roman" w:hAnsi="Times New Roman" w:cs="Times New Roman"/>
          <w:lang w:val="en-GB"/>
        </w:rPr>
        <w:t xml:space="preserve"> </w:t>
      </w:r>
      <w:r w:rsidR="007E1E1F" w:rsidRPr="00E86E69">
        <w:rPr>
          <w:rFonts w:ascii="Times New Roman" w:eastAsia="MS Gothic" w:hAnsi="Times New Roman" w:cs="Times New Roman"/>
          <w:color w:val="000000"/>
          <w:lang w:val="en-GB"/>
        </w:rPr>
        <w:t>±</w:t>
      </w:r>
      <w:r w:rsidR="00CF5726" w:rsidRPr="00E86E69">
        <w:rPr>
          <w:rFonts w:ascii="Times New Roman" w:eastAsia="MS Gothic" w:hAnsi="Times New Roman" w:cs="Times New Roman"/>
          <w:color w:val="000000"/>
          <w:lang w:val="en-GB"/>
        </w:rPr>
        <w:t xml:space="preserve"> </w:t>
      </w:r>
      <w:proofErr w:type="spellStart"/>
      <w:r w:rsidR="007E1E1F" w:rsidRPr="00E86E69">
        <w:rPr>
          <w:rFonts w:ascii="Times New Roman" w:hAnsi="Times New Roman" w:cs="Times New Roman"/>
          <w:lang w:val="en-GB"/>
        </w:rPr>
        <w:t>sd</w:t>
      </w:r>
      <w:proofErr w:type="spellEnd"/>
      <w:r w:rsidR="007E1E1F" w:rsidRPr="00E86E69">
        <w:rPr>
          <w:rFonts w:ascii="Times New Roman" w:hAnsi="Times New Roman" w:cs="Times New Roman"/>
          <w:lang w:val="en-GB"/>
        </w:rPr>
        <w:t xml:space="preserve"> = 65 </w:t>
      </w:r>
      <w:r w:rsidR="007E1E1F" w:rsidRPr="00E86E69">
        <w:rPr>
          <w:rFonts w:ascii="Times New Roman" w:eastAsia="MS Gothic" w:hAnsi="Times New Roman" w:cs="Times New Roman"/>
          <w:color w:val="000000"/>
          <w:lang w:val="en-GB"/>
        </w:rPr>
        <w:t>±1</w:t>
      </w:r>
      <w:r w:rsidR="00E63759" w:rsidRPr="00E86E69">
        <w:rPr>
          <w:rFonts w:ascii="Times New Roman" w:eastAsia="MS Gothic" w:hAnsi="Times New Roman" w:cs="Times New Roman"/>
          <w:color w:val="000000"/>
          <w:lang w:val="en-GB"/>
        </w:rPr>
        <w:t>6 mm</w:t>
      </w:r>
      <w:r w:rsidR="0082237B" w:rsidRPr="00E86E69">
        <w:rPr>
          <w:rFonts w:ascii="Times New Roman" w:hAnsi="Times New Roman" w:cs="Times New Roman"/>
          <w:lang w:val="en-GB"/>
        </w:rPr>
        <w:t>)</w:t>
      </w:r>
      <w:r w:rsidR="004A1871" w:rsidRPr="00E86E69">
        <w:rPr>
          <w:rFonts w:ascii="Times New Roman" w:hAnsi="Times New Roman" w:cs="Times New Roman"/>
          <w:lang w:val="en-GB"/>
        </w:rPr>
        <w:t xml:space="preserve">. </w:t>
      </w:r>
      <w:r w:rsidR="008F235D" w:rsidRPr="00E86E69">
        <w:rPr>
          <w:rFonts w:ascii="Times New Roman" w:hAnsi="Times New Roman" w:cs="Times New Roman"/>
          <w:lang w:val="en-GB"/>
        </w:rPr>
        <w:t xml:space="preserve">After this time, no more YOY cod could be observed in the shallow area. Instead, larger cod </w:t>
      </w:r>
      <w:r w:rsidR="00021225" w:rsidRPr="00E86E69">
        <w:rPr>
          <w:rFonts w:ascii="Times New Roman" w:hAnsi="Times New Roman" w:cs="Times New Roman"/>
          <w:lang w:val="en-GB"/>
        </w:rPr>
        <w:t xml:space="preserve">of </w:t>
      </w:r>
      <w:r w:rsidR="008F235D" w:rsidRPr="00E86E69">
        <w:rPr>
          <w:rFonts w:ascii="Times New Roman" w:hAnsi="Times New Roman" w:cs="Times New Roman"/>
          <w:lang w:val="en-GB"/>
        </w:rPr>
        <w:t>up to 300 mm were observed sporadical</w:t>
      </w:r>
      <w:r w:rsidR="00875711" w:rsidRPr="00E86E69">
        <w:rPr>
          <w:rFonts w:ascii="Times New Roman" w:hAnsi="Times New Roman" w:cs="Times New Roman"/>
          <w:lang w:val="en-GB"/>
        </w:rPr>
        <w:t>ly in the shallow waters (Fig. 8 – lower panel</w:t>
      </w:r>
      <w:r w:rsidR="008F235D" w:rsidRPr="00E86E69">
        <w:rPr>
          <w:rFonts w:ascii="Times New Roman" w:hAnsi="Times New Roman" w:cs="Times New Roman"/>
          <w:lang w:val="en-GB"/>
        </w:rPr>
        <w:t>, September – October 2014).</w:t>
      </w:r>
    </w:p>
    <w:p w14:paraId="79D73225" w14:textId="77777777" w:rsidR="00EB5921" w:rsidRPr="00E86E69" w:rsidRDefault="008F235D"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All</w:t>
      </w:r>
      <w:r w:rsidR="00021225" w:rsidRPr="00E86E69">
        <w:rPr>
          <w:rFonts w:ascii="Times New Roman" w:hAnsi="Times New Roman" w:cs="Times New Roman"/>
          <w:lang w:val="en-GB"/>
        </w:rPr>
        <w:t xml:space="preserve"> </w:t>
      </w:r>
      <w:r w:rsidR="00E63F52" w:rsidRPr="00E86E69">
        <w:rPr>
          <w:rFonts w:ascii="Times New Roman" w:hAnsi="Times New Roman" w:cs="Times New Roman"/>
          <w:lang w:val="en-GB"/>
        </w:rPr>
        <w:t xml:space="preserve">of </w:t>
      </w:r>
      <w:r w:rsidR="00021225" w:rsidRPr="00E86E69">
        <w:rPr>
          <w:rFonts w:ascii="Times New Roman" w:hAnsi="Times New Roman" w:cs="Times New Roman"/>
          <w:lang w:val="en-GB"/>
        </w:rPr>
        <w:t>the</w:t>
      </w:r>
      <w:r w:rsidRPr="00E86E69">
        <w:rPr>
          <w:rFonts w:ascii="Times New Roman" w:hAnsi="Times New Roman" w:cs="Times New Roman"/>
          <w:lang w:val="en-GB"/>
        </w:rPr>
        <w:t xml:space="preserve"> other species </w:t>
      </w:r>
      <w:r w:rsidR="00021225" w:rsidRPr="00E86E69">
        <w:rPr>
          <w:rFonts w:ascii="Times New Roman" w:hAnsi="Times New Roman" w:cs="Times New Roman"/>
          <w:lang w:val="en-GB"/>
        </w:rPr>
        <w:t xml:space="preserve">that </w:t>
      </w:r>
      <w:r w:rsidRPr="00E86E69">
        <w:rPr>
          <w:rFonts w:ascii="Times New Roman" w:hAnsi="Times New Roman" w:cs="Times New Roman"/>
          <w:lang w:val="en-GB"/>
        </w:rPr>
        <w:t>occurr</w:t>
      </w:r>
      <w:r w:rsidR="00021225" w:rsidRPr="00E86E69">
        <w:rPr>
          <w:rFonts w:ascii="Times New Roman" w:hAnsi="Times New Roman" w:cs="Times New Roman"/>
          <w:lang w:val="en-GB"/>
        </w:rPr>
        <w:t>ed</w:t>
      </w:r>
      <w:r w:rsidRPr="00E86E69">
        <w:rPr>
          <w:rFonts w:ascii="Times New Roman" w:hAnsi="Times New Roman" w:cs="Times New Roman"/>
          <w:lang w:val="en-GB"/>
        </w:rPr>
        <w:t xml:space="preserve"> in higher abundances in the shallow areas around </w:t>
      </w:r>
      <w:proofErr w:type="spellStart"/>
      <w:r w:rsidRPr="00E86E69">
        <w:rPr>
          <w:rFonts w:ascii="Times New Roman" w:hAnsi="Times New Roman" w:cs="Times New Roman"/>
          <w:lang w:val="en-GB"/>
        </w:rPr>
        <w:t>NyAlesund</w:t>
      </w:r>
      <w:proofErr w:type="spellEnd"/>
      <w:r w:rsidRPr="00E86E69">
        <w:rPr>
          <w:rFonts w:ascii="Times New Roman" w:hAnsi="Times New Roman" w:cs="Times New Roman"/>
          <w:lang w:val="en-GB"/>
        </w:rPr>
        <w:t xml:space="preserve"> belonged to the pelagic community. In jellyfish, the ctenophore </w:t>
      </w:r>
      <w:proofErr w:type="spellStart"/>
      <w:r w:rsidRPr="00E86E69">
        <w:rPr>
          <w:rFonts w:ascii="Times New Roman" w:hAnsi="Times New Roman" w:cs="Times New Roman"/>
          <w:i/>
          <w:lang w:val="en-GB"/>
        </w:rPr>
        <w:t>Beroe</w:t>
      </w:r>
      <w:proofErr w:type="spellEnd"/>
      <w:r w:rsidRPr="00E86E69">
        <w:rPr>
          <w:rFonts w:ascii="Times New Roman" w:hAnsi="Times New Roman" w:cs="Times New Roman"/>
          <w:i/>
          <w:lang w:val="en-GB"/>
        </w:rPr>
        <w:t xml:space="preserve"> sp</w:t>
      </w:r>
      <w:r w:rsidRPr="00E86E69">
        <w:rPr>
          <w:rFonts w:ascii="Times New Roman" w:hAnsi="Times New Roman" w:cs="Times New Roman"/>
          <w:lang w:val="en-GB"/>
        </w:rPr>
        <w:t xml:space="preserve">. made up a major share of the planktonic community and appeared </w:t>
      </w:r>
      <w:r w:rsidR="00AA2FE6" w:rsidRPr="00E86E69">
        <w:rPr>
          <w:rFonts w:ascii="Times New Roman" w:hAnsi="Times New Roman" w:cs="Times New Roman"/>
          <w:lang w:val="en-GB"/>
        </w:rPr>
        <w:t xml:space="preserve">with </w:t>
      </w:r>
      <w:r w:rsidRPr="00E86E69">
        <w:rPr>
          <w:rFonts w:ascii="Times New Roman" w:hAnsi="Times New Roman" w:cs="Times New Roman"/>
          <w:lang w:val="en-GB"/>
        </w:rPr>
        <w:t>higher abundances in the winter month</w:t>
      </w:r>
      <w:r w:rsidR="00AA2FE6" w:rsidRPr="00E86E69">
        <w:rPr>
          <w:rFonts w:ascii="Times New Roman" w:hAnsi="Times New Roman" w:cs="Times New Roman"/>
          <w:lang w:val="en-GB"/>
        </w:rPr>
        <w:t>s,</w:t>
      </w:r>
      <w:r w:rsidRPr="00E86E69">
        <w:rPr>
          <w:rFonts w:ascii="Times New Roman" w:hAnsi="Times New Roman" w:cs="Times New Roman"/>
          <w:lang w:val="en-GB"/>
        </w:rPr>
        <w:t xml:space="preserve"> November to April</w:t>
      </w:r>
      <w:r w:rsidR="00AA2FE6" w:rsidRPr="00E86E69">
        <w:rPr>
          <w:rFonts w:ascii="Times New Roman" w:hAnsi="Times New Roman" w:cs="Times New Roman"/>
          <w:lang w:val="en-GB"/>
        </w:rPr>
        <w:t>,</w:t>
      </w:r>
      <w:r w:rsidRPr="00E86E69">
        <w:rPr>
          <w:rFonts w:ascii="Times New Roman" w:hAnsi="Times New Roman" w:cs="Times New Roman"/>
          <w:lang w:val="en-GB"/>
        </w:rPr>
        <w:t xml:space="preserve"> but with only few specimen during the summer month</w:t>
      </w:r>
      <w:r w:rsidR="00AA2FE6" w:rsidRPr="00E86E69">
        <w:rPr>
          <w:rFonts w:ascii="Times New Roman" w:hAnsi="Times New Roman" w:cs="Times New Roman"/>
          <w:lang w:val="en-GB"/>
        </w:rPr>
        <w:t>s</w:t>
      </w:r>
      <w:r w:rsidRPr="00E86E69">
        <w:rPr>
          <w:rFonts w:ascii="Times New Roman" w:hAnsi="Times New Roman" w:cs="Times New Roman"/>
          <w:lang w:val="en-GB"/>
        </w:rPr>
        <w:t xml:space="preserve">. For </w:t>
      </w:r>
      <w:proofErr w:type="spellStart"/>
      <w:r w:rsidRPr="00E86E69">
        <w:rPr>
          <w:rFonts w:ascii="Times New Roman" w:hAnsi="Times New Roman" w:cs="Times New Roman"/>
          <w:i/>
          <w:lang w:val="en-GB"/>
        </w:rPr>
        <w:t>Beroe</w:t>
      </w:r>
      <w:proofErr w:type="spellEnd"/>
      <w:r w:rsidRPr="00E86E69">
        <w:rPr>
          <w:rFonts w:ascii="Times New Roman" w:hAnsi="Times New Roman" w:cs="Times New Roman"/>
          <w:i/>
          <w:lang w:val="en-GB"/>
        </w:rPr>
        <w:t xml:space="preserve"> sp., </w:t>
      </w:r>
      <w:r w:rsidRPr="00E86E69">
        <w:rPr>
          <w:rFonts w:ascii="Times New Roman" w:hAnsi="Times New Roman" w:cs="Times New Roman"/>
          <w:lang w:val="en-GB"/>
        </w:rPr>
        <w:t>no temporal size distribution pattern w</w:t>
      </w:r>
      <w:r w:rsidR="0001421B" w:rsidRPr="00E86E69">
        <w:rPr>
          <w:rFonts w:ascii="Times New Roman" w:hAnsi="Times New Roman" w:cs="Times New Roman"/>
          <w:lang w:val="en-GB"/>
        </w:rPr>
        <w:t>as</w:t>
      </w:r>
      <w:r w:rsidR="00D0505E" w:rsidRPr="00E86E69">
        <w:rPr>
          <w:rFonts w:ascii="Times New Roman" w:hAnsi="Times New Roman" w:cs="Times New Roman"/>
          <w:lang w:val="en-GB"/>
        </w:rPr>
        <w:t xml:space="preserve"> observed over the month</w:t>
      </w:r>
      <w:r w:rsidR="00AA2FE6" w:rsidRPr="00E86E69">
        <w:rPr>
          <w:rFonts w:ascii="Times New Roman" w:hAnsi="Times New Roman" w:cs="Times New Roman"/>
          <w:lang w:val="en-GB"/>
        </w:rPr>
        <w:t>s</w:t>
      </w:r>
      <w:r w:rsidR="00875711" w:rsidRPr="00E86E69">
        <w:rPr>
          <w:rFonts w:ascii="Times New Roman" w:hAnsi="Times New Roman" w:cs="Times New Roman"/>
          <w:lang w:val="en-GB"/>
        </w:rPr>
        <w:t xml:space="preserve"> (Fig. 9 – upper panel</w:t>
      </w:r>
      <w:r w:rsidRPr="00E86E69">
        <w:rPr>
          <w:rFonts w:ascii="Times New Roman" w:hAnsi="Times New Roman" w:cs="Times New Roman"/>
          <w:lang w:val="en-GB"/>
        </w:rPr>
        <w:t xml:space="preserve">). </w:t>
      </w:r>
      <w:r w:rsidR="00AA2FE6" w:rsidRPr="00E86E69">
        <w:rPr>
          <w:rFonts w:ascii="Times New Roman" w:hAnsi="Times New Roman" w:cs="Times New Roman"/>
          <w:lang w:val="en-GB"/>
        </w:rPr>
        <w:t>The h</w:t>
      </w:r>
      <w:r w:rsidRPr="00E86E69">
        <w:rPr>
          <w:rFonts w:ascii="Times New Roman" w:hAnsi="Times New Roman" w:cs="Times New Roman"/>
          <w:lang w:val="en-GB"/>
        </w:rPr>
        <w:t xml:space="preserve">ighest abundances were observed in February with an average size </w:t>
      </w:r>
      <w:r w:rsidR="00EB5921" w:rsidRPr="00E86E69">
        <w:rPr>
          <w:rFonts w:ascii="Times New Roman" w:hAnsi="Times New Roman" w:cs="Times New Roman"/>
          <w:lang w:val="en-GB"/>
        </w:rPr>
        <w:t>in longitudinal direction of 45</w:t>
      </w:r>
      <w:r w:rsidR="00AA2FE6" w:rsidRPr="00E86E69">
        <w:rPr>
          <w:rFonts w:ascii="Times New Roman" w:hAnsi="Times New Roman" w:cs="Times New Roman"/>
          <w:lang w:val="en-GB"/>
        </w:rPr>
        <w:t xml:space="preserve"> </w:t>
      </w:r>
      <w:r w:rsidR="00EB5921" w:rsidRPr="00E86E69">
        <w:rPr>
          <w:rFonts w:ascii="Times New Roman" w:hAnsi="Times New Roman" w:cs="Times New Roman"/>
          <w:lang w:val="en-GB"/>
        </w:rPr>
        <w:t>mm spanning from 10 mm to 7</w:t>
      </w:r>
      <w:r w:rsidR="00E63759" w:rsidRPr="00E86E69">
        <w:rPr>
          <w:rFonts w:ascii="Times New Roman" w:hAnsi="Times New Roman" w:cs="Times New Roman"/>
          <w:lang w:val="en-GB"/>
        </w:rPr>
        <w:t>5 mm</w:t>
      </w:r>
      <w:r w:rsidR="007E1E1F" w:rsidRPr="00E86E69">
        <w:rPr>
          <w:rFonts w:ascii="Times New Roman" w:hAnsi="Times New Roman" w:cs="Times New Roman"/>
          <w:lang w:val="en-GB"/>
        </w:rPr>
        <w:t xml:space="preserve"> with average values of 32 </w:t>
      </w:r>
      <w:r w:rsidR="007E1E1F" w:rsidRPr="00E86E69">
        <w:rPr>
          <w:rFonts w:ascii="Times New Roman" w:eastAsia="MS Gothic" w:hAnsi="Times New Roman" w:cs="Times New Roman"/>
          <w:color w:val="000000"/>
          <w:lang w:val="en-GB"/>
        </w:rPr>
        <w:t>±8</w:t>
      </w:r>
      <w:r w:rsidR="00AA2FE6" w:rsidRPr="00E86E69">
        <w:rPr>
          <w:rFonts w:ascii="Times New Roman" w:eastAsia="MS Gothic" w:hAnsi="Times New Roman" w:cs="Times New Roman"/>
          <w:color w:val="000000"/>
          <w:lang w:val="en-GB"/>
        </w:rPr>
        <w:t xml:space="preserve"> </w:t>
      </w:r>
      <w:r w:rsidR="007E1E1F" w:rsidRPr="00E86E69">
        <w:rPr>
          <w:rFonts w:ascii="Times New Roman" w:eastAsia="MS Gothic" w:hAnsi="Times New Roman" w:cs="Times New Roman"/>
          <w:color w:val="000000"/>
          <w:lang w:val="en-GB"/>
        </w:rPr>
        <w:t xml:space="preserve">mm </w:t>
      </w:r>
      <w:r w:rsidR="007E1E1F" w:rsidRPr="00E86E69">
        <w:rPr>
          <w:rFonts w:ascii="Times New Roman" w:hAnsi="Times New Roman" w:cs="Times New Roman"/>
          <w:lang w:val="en-GB"/>
        </w:rPr>
        <w:t>(mean</w:t>
      </w:r>
      <w:r w:rsidR="00AA2FE6" w:rsidRPr="00E86E69">
        <w:rPr>
          <w:rFonts w:ascii="Times New Roman" w:hAnsi="Times New Roman" w:cs="Times New Roman"/>
          <w:lang w:val="en-GB"/>
        </w:rPr>
        <w:t xml:space="preserve"> </w:t>
      </w:r>
      <w:r w:rsidR="007E1E1F" w:rsidRPr="00E86E69">
        <w:rPr>
          <w:rFonts w:ascii="Times New Roman" w:eastAsia="MS Gothic" w:hAnsi="Times New Roman" w:cs="Times New Roman"/>
          <w:color w:val="000000"/>
          <w:lang w:val="en-GB"/>
        </w:rPr>
        <w:t>±</w:t>
      </w:r>
      <w:r w:rsidR="00AA2FE6" w:rsidRPr="00E86E69">
        <w:rPr>
          <w:rFonts w:ascii="Times New Roman" w:eastAsia="MS Gothic" w:hAnsi="Times New Roman" w:cs="Times New Roman"/>
          <w:color w:val="000000"/>
          <w:lang w:val="en-GB"/>
        </w:rPr>
        <w:t xml:space="preserve"> </w:t>
      </w:r>
      <w:proofErr w:type="spellStart"/>
      <w:r w:rsidR="007E1E1F" w:rsidRPr="00E86E69">
        <w:rPr>
          <w:rFonts w:ascii="Times New Roman" w:hAnsi="Times New Roman" w:cs="Times New Roman"/>
          <w:lang w:val="en-GB"/>
        </w:rPr>
        <w:t>sd</w:t>
      </w:r>
      <w:proofErr w:type="spellEnd"/>
      <w:r w:rsidR="007E1E1F" w:rsidRPr="00E86E69">
        <w:rPr>
          <w:rFonts w:ascii="Times New Roman" w:hAnsi="Times New Roman" w:cs="Times New Roman"/>
          <w:lang w:val="en-GB"/>
        </w:rPr>
        <w:t>)</w:t>
      </w:r>
      <w:r w:rsidR="00EB5921" w:rsidRPr="00E86E69">
        <w:rPr>
          <w:rFonts w:ascii="Times New Roman" w:hAnsi="Times New Roman" w:cs="Times New Roman"/>
          <w:lang w:val="en-GB"/>
        </w:rPr>
        <w:t xml:space="preserve">. </w:t>
      </w:r>
      <w:r w:rsidR="0001421B" w:rsidRPr="00E86E69">
        <w:rPr>
          <w:rFonts w:ascii="Times New Roman" w:hAnsi="Times New Roman" w:cs="Times New Roman"/>
          <w:lang w:val="en-GB"/>
        </w:rPr>
        <w:lastRenderedPageBreak/>
        <w:t xml:space="preserve">Jellyfish occurred </w:t>
      </w:r>
      <w:r w:rsidR="00AA2FE6" w:rsidRPr="00E86E69">
        <w:rPr>
          <w:rFonts w:ascii="Times New Roman" w:hAnsi="Times New Roman" w:cs="Times New Roman"/>
          <w:lang w:val="en-GB"/>
        </w:rPr>
        <w:t>with the</w:t>
      </w:r>
      <w:r w:rsidR="0001421B" w:rsidRPr="00E86E69">
        <w:rPr>
          <w:rFonts w:ascii="Times New Roman" w:hAnsi="Times New Roman" w:cs="Times New Roman"/>
          <w:lang w:val="en-GB"/>
        </w:rPr>
        <w:t xml:space="preserve"> highest abundances </w:t>
      </w:r>
      <w:r w:rsidR="00DC33C4" w:rsidRPr="00E86E69">
        <w:rPr>
          <w:rFonts w:ascii="Times New Roman" w:hAnsi="Times New Roman" w:cs="Times New Roman"/>
          <w:lang w:val="en-GB"/>
        </w:rPr>
        <w:t>in the shallow-most water layer</w:t>
      </w:r>
      <w:r w:rsidR="0001421B" w:rsidRPr="00E86E69">
        <w:rPr>
          <w:rFonts w:ascii="Times New Roman" w:hAnsi="Times New Roman" w:cs="Times New Roman"/>
          <w:lang w:val="en-GB"/>
        </w:rPr>
        <w:t xml:space="preserve"> between 0</w:t>
      </w:r>
      <w:r w:rsidR="00DC33C4" w:rsidRPr="00E86E69">
        <w:rPr>
          <w:rFonts w:ascii="Times New Roman" w:hAnsi="Times New Roman" w:cs="Times New Roman"/>
          <w:lang w:val="en-GB"/>
        </w:rPr>
        <w:t xml:space="preserve"> </w:t>
      </w:r>
      <w:r w:rsidR="00F53AC8" w:rsidRPr="00E86E69">
        <w:rPr>
          <w:rFonts w:ascii="Times New Roman" w:hAnsi="Times New Roman" w:cs="Times New Roman"/>
          <w:lang w:val="en-GB"/>
        </w:rPr>
        <w:t xml:space="preserve">m and </w:t>
      </w:r>
      <w:r w:rsidR="0001421B" w:rsidRPr="00E86E69">
        <w:rPr>
          <w:rFonts w:ascii="Times New Roman" w:hAnsi="Times New Roman" w:cs="Times New Roman"/>
          <w:lang w:val="en-GB"/>
        </w:rPr>
        <w:t>2</w:t>
      </w:r>
      <w:r w:rsidR="00AA2FE6" w:rsidRPr="00E86E69">
        <w:rPr>
          <w:rFonts w:ascii="Times New Roman" w:hAnsi="Times New Roman" w:cs="Times New Roman"/>
          <w:lang w:val="en-GB"/>
        </w:rPr>
        <w:t xml:space="preserve"> </w:t>
      </w:r>
      <w:r w:rsidR="0001421B" w:rsidRPr="00E86E69">
        <w:rPr>
          <w:rFonts w:ascii="Times New Roman" w:hAnsi="Times New Roman" w:cs="Times New Roman"/>
          <w:lang w:val="en-GB"/>
        </w:rPr>
        <w:t>m</w:t>
      </w:r>
      <w:r w:rsidR="00DC33C4" w:rsidRPr="00E86E69">
        <w:rPr>
          <w:rFonts w:ascii="Times New Roman" w:hAnsi="Times New Roman" w:cs="Times New Roman"/>
          <w:lang w:val="en-GB"/>
        </w:rPr>
        <w:t xml:space="preserve"> and in only </w:t>
      </w:r>
      <w:r w:rsidR="0001421B" w:rsidRPr="00E86E69">
        <w:rPr>
          <w:rFonts w:ascii="Times New Roman" w:hAnsi="Times New Roman" w:cs="Times New Roman"/>
          <w:lang w:val="en-GB"/>
        </w:rPr>
        <w:t xml:space="preserve">lower abundance </w:t>
      </w:r>
      <w:r w:rsidR="00F53AC8" w:rsidRPr="00E86E69">
        <w:rPr>
          <w:rFonts w:ascii="Times New Roman" w:hAnsi="Times New Roman" w:cs="Times New Roman"/>
          <w:lang w:val="en-GB"/>
        </w:rPr>
        <w:t>in the water columns between 2 m and 8 m</w:t>
      </w:r>
      <w:r w:rsidR="00AA2FE6" w:rsidRPr="00E86E69">
        <w:rPr>
          <w:rFonts w:ascii="Times New Roman" w:hAnsi="Times New Roman" w:cs="Times New Roman"/>
          <w:lang w:val="en-GB"/>
        </w:rPr>
        <w:t xml:space="preserve">. </w:t>
      </w:r>
      <w:r w:rsidR="0029567A" w:rsidRPr="00E86E69">
        <w:rPr>
          <w:rFonts w:ascii="Times New Roman" w:hAnsi="Times New Roman" w:cs="Times New Roman"/>
          <w:lang w:val="en-GB"/>
        </w:rPr>
        <w:t xml:space="preserve">In the </w:t>
      </w:r>
      <w:r w:rsidR="00F53AC8" w:rsidRPr="00E86E69">
        <w:rPr>
          <w:rFonts w:ascii="Times New Roman" w:hAnsi="Times New Roman" w:cs="Times New Roman"/>
          <w:lang w:val="en-GB"/>
        </w:rPr>
        <w:t>deepes</w:t>
      </w:r>
      <w:r w:rsidR="00AA2FE6" w:rsidRPr="00E86E69">
        <w:rPr>
          <w:rFonts w:ascii="Times New Roman" w:hAnsi="Times New Roman" w:cs="Times New Roman"/>
          <w:lang w:val="en-GB"/>
        </w:rPr>
        <w:t>t</w:t>
      </w:r>
      <w:r w:rsidR="00F53AC8" w:rsidRPr="00E86E69">
        <w:rPr>
          <w:rFonts w:ascii="Times New Roman" w:hAnsi="Times New Roman" w:cs="Times New Roman"/>
          <w:lang w:val="en-GB"/>
        </w:rPr>
        <w:t xml:space="preserve"> water l</w:t>
      </w:r>
      <w:r w:rsidR="00D0505E" w:rsidRPr="00E86E69">
        <w:rPr>
          <w:rFonts w:ascii="Times New Roman" w:hAnsi="Times New Roman" w:cs="Times New Roman"/>
          <w:lang w:val="en-GB"/>
        </w:rPr>
        <w:t>ayer close to the bottom</w:t>
      </w:r>
      <w:r w:rsidR="0029567A" w:rsidRPr="00E86E69">
        <w:rPr>
          <w:rFonts w:ascii="Times New Roman" w:hAnsi="Times New Roman" w:cs="Times New Roman"/>
          <w:lang w:val="en-GB"/>
        </w:rPr>
        <w:t xml:space="preserve">, the abundances of </w:t>
      </w:r>
      <w:proofErr w:type="spellStart"/>
      <w:r w:rsidR="0029567A" w:rsidRPr="00E86E69">
        <w:rPr>
          <w:rFonts w:ascii="Times New Roman" w:hAnsi="Times New Roman" w:cs="Times New Roman"/>
          <w:i/>
          <w:lang w:val="en-GB"/>
        </w:rPr>
        <w:t>Beroe</w:t>
      </w:r>
      <w:proofErr w:type="spellEnd"/>
      <w:r w:rsidR="0029567A" w:rsidRPr="00E86E69">
        <w:rPr>
          <w:rFonts w:ascii="Times New Roman" w:hAnsi="Times New Roman" w:cs="Times New Roman"/>
          <w:i/>
          <w:lang w:val="en-GB"/>
        </w:rPr>
        <w:t xml:space="preserve"> sp. </w:t>
      </w:r>
      <w:r w:rsidR="0029567A" w:rsidRPr="00E86E69">
        <w:rPr>
          <w:rFonts w:ascii="Times New Roman" w:hAnsi="Times New Roman" w:cs="Times New Roman"/>
          <w:lang w:val="en-GB"/>
        </w:rPr>
        <w:t xml:space="preserve">were the significantly lowest </w:t>
      </w:r>
      <w:proofErr w:type="spellStart"/>
      <w:r w:rsidR="001E5431" w:rsidRPr="00E86E69">
        <w:rPr>
          <w:rFonts w:ascii="Times New Roman" w:hAnsi="Times New Roman" w:cs="Times New Roman"/>
          <w:lang w:val="en-GB"/>
        </w:rPr>
        <w:t>ober</w:t>
      </w:r>
      <w:proofErr w:type="spellEnd"/>
      <w:r w:rsidR="001E5431" w:rsidRPr="00E86E69">
        <w:rPr>
          <w:rFonts w:ascii="Times New Roman" w:hAnsi="Times New Roman" w:cs="Times New Roman"/>
          <w:lang w:val="en-GB"/>
        </w:rPr>
        <w:t xml:space="preserve"> the entire water column </w:t>
      </w:r>
      <w:r w:rsidR="00875711" w:rsidRPr="00E86E69">
        <w:rPr>
          <w:rFonts w:ascii="Times New Roman" w:hAnsi="Times New Roman" w:cs="Times New Roman"/>
          <w:lang w:val="en-GB"/>
        </w:rPr>
        <w:t>(</w:t>
      </w:r>
      <w:proofErr w:type="spellStart"/>
      <w:r w:rsidR="00F53AC8" w:rsidRPr="00E86E69">
        <w:rPr>
          <w:rFonts w:ascii="Times New Roman" w:hAnsi="Times New Roman" w:cs="Times New Roman"/>
          <w:lang w:val="en-GB"/>
        </w:rPr>
        <w:t>LRχ</w:t>
      </w:r>
      <w:proofErr w:type="spellEnd"/>
      <w:r w:rsidR="00F53AC8" w:rsidRPr="00E86E69">
        <w:rPr>
          <w:rFonts w:ascii="Times New Roman" w:hAnsi="Times New Roman" w:cs="Times New Roman"/>
          <w:b/>
          <w:bCs/>
          <w:position w:val="8"/>
          <w:sz w:val="16"/>
          <w:szCs w:val="16"/>
          <w:lang w:val="en-GB"/>
        </w:rPr>
        <w:t xml:space="preserve">2 </w:t>
      </w:r>
      <w:r w:rsidR="00F53AC8" w:rsidRPr="00E86E69">
        <w:rPr>
          <w:rFonts w:ascii="MS Mincho" w:eastAsia="MS Mincho" w:hAnsi="MS Mincho" w:cs="MS Mincho"/>
          <w:b/>
          <w:bCs/>
          <w:sz w:val="16"/>
          <w:szCs w:val="16"/>
          <w:lang w:val="en-GB"/>
        </w:rPr>
        <w:t> </w:t>
      </w:r>
      <w:r w:rsidR="00F53AC8" w:rsidRPr="00E86E69">
        <w:rPr>
          <w:rFonts w:ascii="Times New Roman" w:hAnsi="Times New Roman" w:cs="Times New Roman"/>
          <w:bCs/>
          <w:lang w:val="en-GB"/>
        </w:rPr>
        <w:t>= 105</w:t>
      </w:r>
      <w:r w:rsidR="00F53AC8" w:rsidRPr="00E86E69">
        <w:rPr>
          <w:rFonts w:ascii="Times New Roman" w:hAnsi="Times New Roman" w:cs="Times New Roman"/>
          <w:b/>
          <w:bCs/>
          <w:sz w:val="16"/>
          <w:szCs w:val="16"/>
          <w:lang w:val="en-GB"/>
        </w:rPr>
        <w:t xml:space="preserve">, </w:t>
      </w:r>
      <w:proofErr w:type="spellStart"/>
      <w:r w:rsidR="00F53AC8" w:rsidRPr="00E86E69">
        <w:rPr>
          <w:rFonts w:ascii="Times New Roman" w:hAnsi="Times New Roman" w:cs="Times New Roman"/>
          <w:lang w:val="en-GB"/>
        </w:rPr>
        <w:t>df</w:t>
      </w:r>
      <w:proofErr w:type="spellEnd"/>
      <w:r w:rsidR="00F53AC8" w:rsidRPr="00E86E69">
        <w:rPr>
          <w:rFonts w:ascii="Times New Roman" w:hAnsi="Times New Roman" w:cs="Times New Roman"/>
          <w:lang w:val="en-GB"/>
        </w:rPr>
        <w:t xml:space="preserve"> = 3, p &lt; 0.001).</w:t>
      </w:r>
    </w:p>
    <w:p w14:paraId="4FABBF75" w14:textId="77777777" w:rsidR="00FA05CD" w:rsidRPr="00E86E69" w:rsidRDefault="00EB5921"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 xml:space="preserve">Another temporally dominant </w:t>
      </w:r>
      <w:r w:rsidR="00693E4B" w:rsidRPr="00E86E69">
        <w:rPr>
          <w:rFonts w:ascii="Times New Roman" w:hAnsi="Times New Roman" w:cs="Times New Roman"/>
          <w:lang w:val="en-GB"/>
        </w:rPr>
        <w:t xml:space="preserve">but more agile species compared to the jellyfish </w:t>
      </w:r>
      <w:r w:rsidRPr="00E86E69">
        <w:rPr>
          <w:rFonts w:ascii="Times New Roman" w:hAnsi="Times New Roman" w:cs="Times New Roman"/>
          <w:lang w:val="en-GB"/>
        </w:rPr>
        <w:t xml:space="preserve">were the </w:t>
      </w:r>
      <w:proofErr w:type="spellStart"/>
      <w:r w:rsidRPr="00E86E69">
        <w:rPr>
          <w:rFonts w:ascii="Times New Roman" w:hAnsi="Times New Roman" w:cs="Times New Roman"/>
          <w:lang w:val="en-GB"/>
        </w:rPr>
        <w:t>chaetognaths</w:t>
      </w:r>
      <w:proofErr w:type="spellEnd"/>
      <w:r w:rsidR="00693E4B" w:rsidRPr="00E86E69">
        <w:rPr>
          <w:rFonts w:ascii="Times New Roman" w:hAnsi="Times New Roman" w:cs="Times New Roman"/>
          <w:lang w:val="en-GB"/>
        </w:rPr>
        <w:t xml:space="preserve">. </w:t>
      </w:r>
      <w:r w:rsidR="00790A3D" w:rsidRPr="00E86E69">
        <w:rPr>
          <w:rFonts w:ascii="Times New Roman" w:hAnsi="Times New Roman" w:cs="Times New Roman"/>
          <w:lang w:val="en-GB"/>
        </w:rPr>
        <w:t xml:space="preserve">This group </w:t>
      </w:r>
      <w:r w:rsidRPr="00E86E69">
        <w:rPr>
          <w:rFonts w:ascii="Times New Roman" w:hAnsi="Times New Roman" w:cs="Times New Roman"/>
          <w:lang w:val="en-GB"/>
        </w:rPr>
        <w:t xml:space="preserve">occurred </w:t>
      </w:r>
      <w:r w:rsidR="00790A3D" w:rsidRPr="00E86E69">
        <w:rPr>
          <w:rFonts w:ascii="Times New Roman" w:hAnsi="Times New Roman" w:cs="Times New Roman"/>
          <w:lang w:val="en-GB"/>
        </w:rPr>
        <w:t>with the</w:t>
      </w:r>
      <w:r w:rsidRPr="00E86E69">
        <w:rPr>
          <w:rFonts w:ascii="Times New Roman" w:hAnsi="Times New Roman" w:cs="Times New Roman"/>
          <w:lang w:val="en-GB"/>
        </w:rPr>
        <w:t xml:space="preserve"> highest abundances </w:t>
      </w:r>
      <w:r w:rsidR="00693E4B" w:rsidRPr="00E86E69">
        <w:rPr>
          <w:rFonts w:ascii="Times New Roman" w:hAnsi="Times New Roman" w:cs="Times New Roman"/>
          <w:lang w:val="en-GB"/>
        </w:rPr>
        <w:t xml:space="preserve">also </w:t>
      </w:r>
      <w:r w:rsidR="002A1FDB" w:rsidRPr="00E86E69">
        <w:rPr>
          <w:rFonts w:ascii="Times New Roman" w:hAnsi="Times New Roman" w:cs="Times New Roman"/>
          <w:lang w:val="en-GB"/>
        </w:rPr>
        <w:t>during winter month</w:t>
      </w:r>
      <w:r w:rsidR="00790A3D" w:rsidRPr="00E86E69">
        <w:rPr>
          <w:rFonts w:ascii="Times New Roman" w:hAnsi="Times New Roman" w:cs="Times New Roman"/>
          <w:lang w:val="en-GB"/>
        </w:rPr>
        <w:t>s</w:t>
      </w:r>
      <w:r w:rsidR="00875711" w:rsidRPr="00E86E69">
        <w:rPr>
          <w:rFonts w:ascii="Times New Roman" w:hAnsi="Times New Roman" w:cs="Times New Roman"/>
          <w:lang w:val="en-GB"/>
        </w:rPr>
        <w:t xml:space="preserve"> (Fig. 9 – lower panel</w:t>
      </w:r>
      <w:r w:rsidRPr="00E86E69">
        <w:rPr>
          <w:rFonts w:ascii="Times New Roman" w:hAnsi="Times New Roman" w:cs="Times New Roman"/>
          <w:lang w:val="en-GB"/>
        </w:rPr>
        <w:t xml:space="preserve">) and were also completely missing during the polar summer. </w:t>
      </w:r>
      <w:r w:rsidR="00693E4B" w:rsidRPr="00E86E69">
        <w:rPr>
          <w:rFonts w:ascii="Times New Roman" w:hAnsi="Times New Roman" w:cs="Times New Roman"/>
          <w:lang w:val="en-GB"/>
        </w:rPr>
        <w:t>Compared to the jellyfish, however, which were almost equally distributed over the water column</w:t>
      </w:r>
      <w:r w:rsidR="001E5431" w:rsidRPr="00E86E69">
        <w:rPr>
          <w:rFonts w:ascii="Times New Roman" w:hAnsi="Times New Roman" w:cs="Times New Roman"/>
          <w:lang w:val="en-GB"/>
        </w:rPr>
        <w:t xml:space="preserve"> except for the deepest stratum</w:t>
      </w:r>
      <w:r w:rsidR="00693E4B" w:rsidRPr="00E86E69">
        <w:rPr>
          <w:rFonts w:ascii="Times New Roman" w:hAnsi="Times New Roman" w:cs="Times New Roman"/>
          <w:lang w:val="en-GB"/>
        </w:rPr>
        <w:t xml:space="preserve">, </w:t>
      </w:r>
      <w:proofErr w:type="spellStart"/>
      <w:r w:rsidR="00693E4B" w:rsidRPr="00E86E69">
        <w:rPr>
          <w:rFonts w:ascii="Times New Roman" w:hAnsi="Times New Roman" w:cs="Times New Roman"/>
          <w:lang w:val="en-GB"/>
        </w:rPr>
        <w:t>Chaetognath</w:t>
      </w:r>
      <w:proofErr w:type="spellEnd"/>
      <w:r w:rsidR="00693E4B" w:rsidRPr="00E86E69">
        <w:rPr>
          <w:rFonts w:ascii="Times New Roman" w:hAnsi="Times New Roman" w:cs="Times New Roman"/>
          <w:lang w:val="en-GB"/>
        </w:rPr>
        <w:t xml:space="preserve"> occurred highly stratified in the water columns with </w:t>
      </w:r>
      <w:r w:rsidR="00790A3D" w:rsidRPr="00E86E69">
        <w:rPr>
          <w:rFonts w:ascii="Times New Roman" w:hAnsi="Times New Roman" w:cs="Times New Roman"/>
          <w:lang w:val="en-GB"/>
        </w:rPr>
        <w:t xml:space="preserve">the </w:t>
      </w:r>
      <w:r w:rsidR="00693E4B" w:rsidRPr="00E86E69">
        <w:rPr>
          <w:rFonts w:ascii="Times New Roman" w:hAnsi="Times New Roman" w:cs="Times New Roman"/>
          <w:lang w:val="en-GB"/>
        </w:rPr>
        <w:t>highest abundances in the 2-4 m depth layer</w:t>
      </w:r>
      <w:r w:rsidR="00790A3D" w:rsidRPr="00E86E69">
        <w:rPr>
          <w:rFonts w:ascii="Times New Roman" w:hAnsi="Times New Roman" w:cs="Times New Roman"/>
          <w:lang w:val="en-GB"/>
        </w:rPr>
        <w:t>;</w:t>
      </w:r>
      <w:r w:rsidR="00693E4B" w:rsidRPr="00E86E69">
        <w:rPr>
          <w:rFonts w:ascii="Times New Roman" w:hAnsi="Times New Roman" w:cs="Times New Roman"/>
          <w:lang w:val="en-GB"/>
        </w:rPr>
        <w:t xml:space="preserve"> no specimen </w:t>
      </w:r>
      <w:r w:rsidR="00790A3D" w:rsidRPr="00E86E69">
        <w:rPr>
          <w:rFonts w:ascii="Times New Roman" w:hAnsi="Times New Roman" w:cs="Times New Roman"/>
          <w:lang w:val="en-GB"/>
        </w:rPr>
        <w:t xml:space="preserve">was found </w:t>
      </w:r>
      <w:r w:rsidR="00693E4B" w:rsidRPr="00E86E69">
        <w:rPr>
          <w:rFonts w:ascii="Times New Roman" w:hAnsi="Times New Roman" w:cs="Times New Roman"/>
          <w:lang w:val="en-GB"/>
        </w:rPr>
        <w:t>in the surface layer shallow th</w:t>
      </w:r>
      <w:r w:rsidR="00EB5751" w:rsidRPr="00E86E69">
        <w:rPr>
          <w:rFonts w:ascii="Times New Roman" w:hAnsi="Times New Roman" w:cs="Times New Roman"/>
          <w:lang w:val="en-GB"/>
        </w:rPr>
        <w:t>a</w:t>
      </w:r>
      <w:r w:rsidR="00693E4B" w:rsidRPr="00E86E69">
        <w:rPr>
          <w:rFonts w:ascii="Times New Roman" w:hAnsi="Times New Roman" w:cs="Times New Roman"/>
          <w:lang w:val="en-GB"/>
        </w:rPr>
        <w:t>n 2 m</w:t>
      </w:r>
      <w:r w:rsidR="00EB5751" w:rsidRPr="00E86E69">
        <w:rPr>
          <w:rFonts w:ascii="Times New Roman" w:hAnsi="Times New Roman" w:cs="Times New Roman"/>
          <w:lang w:val="en-GB"/>
        </w:rPr>
        <w:t>,</w:t>
      </w:r>
      <w:r w:rsidR="00693E4B" w:rsidRPr="00E86E69">
        <w:rPr>
          <w:rFonts w:ascii="Times New Roman" w:hAnsi="Times New Roman" w:cs="Times New Roman"/>
          <w:lang w:val="en-GB"/>
        </w:rPr>
        <w:t xml:space="preserve"> and </w:t>
      </w:r>
      <w:r w:rsidR="001E5431" w:rsidRPr="00E86E69">
        <w:rPr>
          <w:rFonts w:ascii="Times New Roman" w:hAnsi="Times New Roman" w:cs="Times New Roman"/>
          <w:lang w:val="en-GB"/>
        </w:rPr>
        <w:t xml:space="preserve">significantly lower abundances were also found </w:t>
      </w:r>
      <w:r w:rsidR="00693E4B" w:rsidRPr="00E86E69">
        <w:rPr>
          <w:rFonts w:ascii="Times New Roman" w:hAnsi="Times New Roman" w:cs="Times New Roman"/>
          <w:lang w:val="en-GB"/>
        </w:rPr>
        <w:t>in</w:t>
      </w:r>
      <w:r w:rsidR="00284379" w:rsidRPr="00E86E69">
        <w:rPr>
          <w:rFonts w:ascii="Times New Roman" w:hAnsi="Times New Roman" w:cs="Times New Roman"/>
          <w:lang w:val="en-GB"/>
        </w:rPr>
        <w:t xml:space="preserve"> </w:t>
      </w:r>
      <w:r w:rsidR="00875711" w:rsidRPr="00E86E69">
        <w:rPr>
          <w:rFonts w:ascii="Times New Roman" w:hAnsi="Times New Roman" w:cs="Times New Roman"/>
          <w:lang w:val="en-GB"/>
        </w:rPr>
        <w:t>the deeper water layers (</w:t>
      </w:r>
      <w:proofErr w:type="spellStart"/>
      <w:r w:rsidR="00693E4B" w:rsidRPr="00E86E69">
        <w:rPr>
          <w:rFonts w:ascii="Times New Roman" w:hAnsi="Times New Roman" w:cs="Times New Roman"/>
          <w:lang w:val="en-GB"/>
        </w:rPr>
        <w:t>LRχ</w:t>
      </w:r>
      <w:proofErr w:type="spellEnd"/>
      <w:r w:rsidR="00693E4B" w:rsidRPr="00E86E69">
        <w:rPr>
          <w:rFonts w:ascii="Times New Roman" w:hAnsi="Times New Roman" w:cs="Times New Roman"/>
          <w:b/>
          <w:bCs/>
          <w:position w:val="8"/>
          <w:sz w:val="16"/>
          <w:szCs w:val="16"/>
          <w:lang w:val="en-GB"/>
        </w:rPr>
        <w:t xml:space="preserve">2 </w:t>
      </w:r>
      <w:r w:rsidR="00693E4B" w:rsidRPr="00E86E69">
        <w:rPr>
          <w:rFonts w:ascii="MS Mincho" w:eastAsia="MS Mincho" w:hAnsi="MS Mincho" w:cs="MS Mincho"/>
          <w:b/>
          <w:bCs/>
          <w:sz w:val="16"/>
          <w:szCs w:val="16"/>
          <w:lang w:val="en-GB"/>
        </w:rPr>
        <w:t> </w:t>
      </w:r>
      <w:r w:rsidR="00693E4B" w:rsidRPr="00E86E69">
        <w:rPr>
          <w:rFonts w:ascii="Times New Roman" w:hAnsi="Times New Roman" w:cs="Times New Roman"/>
          <w:bCs/>
          <w:lang w:val="en-GB"/>
        </w:rPr>
        <w:t>= 490</w:t>
      </w:r>
      <w:r w:rsidR="00693E4B" w:rsidRPr="00E86E69">
        <w:rPr>
          <w:rFonts w:ascii="Times New Roman" w:hAnsi="Times New Roman" w:cs="Times New Roman"/>
          <w:b/>
          <w:bCs/>
          <w:sz w:val="16"/>
          <w:szCs w:val="16"/>
          <w:lang w:val="en-GB"/>
        </w:rPr>
        <w:t xml:space="preserve">, </w:t>
      </w:r>
      <w:proofErr w:type="spellStart"/>
      <w:r w:rsidR="00693E4B" w:rsidRPr="00E86E69">
        <w:rPr>
          <w:rFonts w:ascii="Times New Roman" w:hAnsi="Times New Roman" w:cs="Times New Roman"/>
          <w:lang w:val="en-GB"/>
        </w:rPr>
        <w:t>df</w:t>
      </w:r>
      <w:proofErr w:type="spellEnd"/>
      <w:r w:rsidR="00693E4B" w:rsidRPr="00E86E69">
        <w:rPr>
          <w:rFonts w:ascii="Times New Roman" w:hAnsi="Times New Roman" w:cs="Times New Roman"/>
          <w:lang w:val="en-GB"/>
        </w:rPr>
        <w:t xml:space="preserve"> = 3, p &lt; 0.001). </w:t>
      </w:r>
      <w:r w:rsidRPr="00E86E69">
        <w:rPr>
          <w:rFonts w:ascii="Times New Roman" w:hAnsi="Times New Roman" w:cs="Times New Roman"/>
          <w:lang w:val="en-GB"/>
        </w:rPr>
        <w:t>With length</w:t>
      </w:r>
      <w:r w:rsidR="00CD0A62" w:rsidRPr="00E86E69">
        <w:rPr>
          <w:rFonts w:ascii="Times New Roman" w:hAnsi="Times New Roman" w:cs="Times New Roman"/>
          <w:lang w:val="en-GB"/>
        </w:rPr>
        <w:t>s</w:t>
      </w:r>
      <w:r w:rsidRPr="00E86E69">
        <w:rPr>
          <w:rFonts w:ascii="Times New Roman" w:hAnsi="Times New Roman" w:cs="Times New Roman"/>
          <w:lang w:val="en-GB"/>
        </w:rPr>
        <w:t xml:space="preserve"> between 20 and 50 mm</w:t>
      </w:r>
      <w:r w:rsidR="00CD0A62" w:rsidRPr="00E86E69">
        <w:rPr>
          <w:rFonts w:ascii="Times New Roman" w:hAnsi="Times New Roman" w:cs="Times New Roman"/>
          <w:lang w:val="en-GB"/>
        </w:rPr>
        <w:t xml:space="preserve"> (</w:t>
      </w:r>
      <w:r w:rsidR="007E1E1F" w:rsidRPr="00E86E69">
        <w:rPr>
          <w:rFonts w:ascii="Times New Roman" w:hAnsi="Times New Roman" w:cs="Times New Roman"/>
          <w:lang w:val="en-GB"/>
        </w:rPr>
        <w:t>mean</w:t>
      </w:r>
      <w:r w:rsidR="00EB5751" w:rsidRPr="00E86E69">
        <w:rPr>
          <w:rFonts w:ascii="Times New Roman" w:hAnsi="Times New Roman" w:cs="Times New Roman"/>
          <w:lang w:val="en-GB"/>
        </w:rPr>
        <w:t xml:space="preserve"> </w:t>
      </w:r>
      <w:r w:rsidR="007E1E1F" w:rsidRPr="00E86E69">
        <w:rPr>
          <w:rFonts w:ascii="Times New Roman" w:eastAsia="MS Gothic" w:hAnsi="Times New Roman" w:cs="Times New Roman"/>
          <w:color w:val="000000"/>
          <w:lang w:val="en-GB"/>
        </w:rPr>
        <w:t>±</w:t>
      </w:r>
      <w:r w:rsidR="00EB5751" w:rsidRPr="00E86E69">
        <w:rPr>
          <w:rFonts w:ascii="Times New Roman" w:eastAsia="MS Gothic" w:hAnsi="Times New Roman" w:cs="Times New Roman"/>
          <w:color w:val="000000"/>
          <w:lang w:val="en-GB"/>
        </w:rPr>
        <w:t xml:space="preserve"> </w:t>
      </w:r>
      <w:proofErr w:type="spellStart"/>
      <w:r w:rsidR="007E1E1F" w:rsidRPr="00E86E69">
        <w:rPr>
          <w:rFonts w:ascii="Times New Roman" w:hAnsi="Times New Roman" w:cs="Times New Roman"/>
          <w:lang w:val="en-GB"/>
        </w:rPr>
        <w:t>sd</w:t>
      </w:r>
      <w:proofErr w:type="spellEnd"/>
      <w:r w:rsidR="007E1E1F" w:rsidRPr="00E86E69">
        <w:rPr>
          <w:rFonts w:ascii="Times New Roman" w:hAnsi="Times New Roman" w:cs="Times New Roman"/>
          <w:lang w:val="en-GB"/>
        </w:rPr>
        <w:t xml:space="preserve"> = 32 </w:t>
      </w:r>
      <w:r w:rsidR="00CD0A62" w:rsidRPr="00E86E69">
        <w:rPr>
          <w:rFonts w:ascii="Times New Roman" w:eastAsia="MS Gothic" w:hAnsi="Times New Roman" w:cs="Times New Roman"/>
          <w:color w:val="000000"/>
          <w:lang w:val="en-GB"/>
        </w:rPr>
        <w:t>±</w:t>
      </w:r>
      <w:r w:rsidR="00E63759" w:rsidRPr="00E86E69">
        <w:rPr>
          <w:rFonts w:ascii="Times New Roman" w:eastAsia="MS Gothic" w:hAnsi="Times New Roman" w:cs="Times New Roman"/>
          <w:color w:val="000000"/>
          <w:lang w:val="en-GB"/>
        </w:rPr>
        <w:t>8 mm</w:t>
      </w:r>
      <w:r w:rsidR="00CD0A62" w:rsidRPr="00E86E69">
        <w:rPr>
          <w:rFonts w:ascii="Times New Roman" w:hAnsi="Times New Roman" w:cs="Times New Roman"/>
          <w:lang w:val="en-GB"/>
        </w:rPr>
        <w:t>)</w:t>
      </w:r>
      <w:r w:rsidRPr="00E86E69">
        <w:rPr>
          <w:rFonts w:ascii="Times New Roman" w:hAnsi="Times New Roman" w:cs="Times New Roman"/>
          <w:lang w:val="en-GB"/>
        </w:rPr>
        <w:t xml:space="preserve">, </w:t>
      </w:r>
      <w:proofErr w:type="spellStart"/>
      <w:r w:rsidRPr="00E86E69">
        <w:rPr>
          <w:rFonts w:ascii="Times New Roman" w:hAnsi="Times New Roman" w:cs="Times New Roman"/>
          <w:lang w:val="en-GB"/>
        </w:rPr>
        <w:t>chaetognaths</w:t>
      </w:r>
      <w:proofErr w:type="spellEnd"/>
      <w:r w:rsidRPr="00E86E69">
        <w:rPr>
          <w:rFonts w:ascii="Times New Roman" w:hAnsi="Times New Roman" w:cs="Times New Roman"/>
          <w:lang w:val="en-GB"/>
        </w:rPr>
        <w:t xml:space="preserve"> formed a major part of the pelagic winter community in the shallow areas. </w:t>
      </w:r>
      <w:r w:rsidR="00A82813" w:rsidRPr="00E86E69">
        <w:rPr>
          <w:rFonts w:ascii="Times New Roman" w:hAnsi="Times New Roman" w:cs="Times New Roman"/>
          <w:lang w:val="en-GB"/>
        </w:rPr>
        <w:t xml:space="preserve">A detailed </w:t>
      </w:r>
      <w:r w:rsidR="00940F7C" w:rsidRPr="00E86E69">
        <w:rPr>
          <w:rFonts w:ascii="Times New Roman" w:hAnsi="Times New Roman" w:cs="Times New Roman"/>
          <w:lang w:val="en-GB"/>
        </w:rPr>
        <w:t xml:space="preserve">image based </w:t>
      </w:r>
      <w:r w:rsidR="008D47DC" w:rsidRPr="00E86E69">
        <w:rPr>
          <w:rFonts w:ascii="Times New Roman" w:hAnsi="Times New Roman" w:cs="Times New Roman"/>
          <w:lang w:val="en-GB"/>
        </w:rPr>
        <w:t xml:space="preserve">on </w:t>
      </w:r>
      <w:r w:rsidR="00A82813" w:rsidRPr="00E86E69">
        <w:rPr>
          <w:rFonts w:ascii="Times New Roman" w:hAnsi="Times New Roman" w:cs="Times New Roman"/>
          <w:lang w:val="en-GB"/>
        </w:rPr>
        <w:t xml:space="preserve">species identification </w:t>
      </w:r>
      <w:r w:rsidR="00B474DB" w:rsidRPr="00E86E69">
        <w:rPr>
          <w:rFonts w:ascii="Times New Roman" w:hAnsi="Times New Roman" w:cs="Times New Roman"/>
          <w:lang w:val="en-GB"/>
        </w:rPr>
        <w:t>as well as</w:t>
      </w:r>
      <w:r w:rsidR="008D47DC" w:rsidRPr="00E86E69">
        <w:rPr>
          <w:rFonts w:ascii="Times New Roman" w:hAnsi="Times New Roman" w:cs="Times New Roman"/>
          <w:lang w:val="en-GB"/>
        </w:rPr>
        <w:t xml:space="preserve"> on</w:t>
      </w:r>
      <w:r w:rsidR="00B474DB" w:rsidRPr="00E86E69">
        <w:rPr>
          <w:rFonts w:ascii="Times New Roman" w:hAnsi="Times New Roman" w:cs="Times New Roman"/>
          <w:lang w:val="en-GB"/>
        </w:rPr>
        <w:t xml:space="preserve"> the size distribution of the observed </w:t>
      </w:r>
      <w:proofErr w:type="spellStart"/>
      <w:r w:rsidR="00B474DB" w:rsidRPr="00E86E69">
        <w:rPr>
          <w:rFonts w:ascii="Times New Roman" w:hAnsi="Times New Roman" w:cs="Times New Roman"/>
          <w:lang w:val="en-GB"/>
        </w:rPr>
        <w:t>chaetognaths</w:t>
      </w:r>
      <w:proofErr w:type="spellEnd"/>
      <w:r w:rsidR="00B474DB" w:rsidRPr="00E86E69">
        <w:rPr>
          <w:rFonts w:ascii="Times New Roman" w:hAnsi="Times New Roman" w:cs="Times New Roman"/>
          <w:lang w:val="en-GB"/>
        </w:rPr>
        <w:t xml:space="preserve"> </w:t>
      </w:r>
      <w:r w:rsidR="00940F7C" w:rsidRPr="00E86E69">
        <w:rPr>
          <w:rFonts w:ascii="Times New Roman" w:hAnsi="Times New Roman" w:cs="Times New Roman"/>
          <w:lang w:val="en-GB"/>
        </w:rPr>
        <w:t xml:space="preserve">suggest that the majority of the observed </w:t>
      </w:r>
      <w:r w:rsidR="00B474DB" w:rsidRPr="00E86E69">
        <w:rPr>
          <w:rFonts w:ascii="Times New Roman" w:hAnsi="Times New Roman" w:cs="Times New Roman"/>
          <w:lang w:val="en-GB"/>
        </w:rPr>
        <w:t xml:space="preserve">specimen </w:t>
      </w:r>
      <w:r w:rsidR="00940F7C" w:rsidRPr="00E86E69">
        <w:rPr>
          <w:rFonts w:ascii="Times New Roman" w:hAnsi="Times New Roman" w:cs="Times New Roman"/>
          <w:lang w:val="en-GB"/>
        </w:rPr>
        <w:t xml:space="preserve">belong to the species </w:t>
      </w:r>
      <w:proofErr w:type="spellStart"/>
      <w:r w:rsidR="00FA05CD" w:rsidRPr="00E86E69">
        <w:rPr>
          <w:rFonts w:ascii="Times New Roman" w:hAnsi="Times New Roman" w:cs="Times New Roman"/>
          <w:i/>
          <w:lang w:val="en-GB"/>
        </w:rPr>
        <w:t>Parasagitta</w:t>
      </w:r>
      <w:proofErr w:type="spellEnd"/>
      <w:r w:rsidR="00FA05CD" w:rsidRPr="00E86E69">
        <w:rPr>
          <w:rFonts w:ascii="Times New Roman" w:hAnsi="Times New Roman" w:cs="Times New Roman"/>
          <w:i/>
          <w:lang w:val="en-GB"/>
        </w:rPr>
        <w:t xml:space="preserve"> </w:t>
      </w:r>
      <w:proofErr w:type="spellStart"/>
      <w:r w:rsidR="00FA05CD" w:rsidRPr="00E86E69">
        <w:rPr>
          <w:rFonts w:ascii="Times New Roman" w:hAnsi="Times New Roman" w:cs="Times New Roman"/>
          <w:i/>
          <w:lang w:val="en-GB"/>
        </w:rPr>
        <w:t>elegans</w:t>
      </w:r>
      <w:proofErr w:type="spellEnd"/>
      <w:r w:rsidR="00FA05CD" w:rsidRPr="00E86E69">
        <w:rPr>
          <w:rFonts w:ascii="Times New Roman" w:hAnsi="Times New Roman" w:cs="Times New Roman"/>
          <w:lang w:val="en-GB"/>
        </w:rPr>
        <w:t xml:space="preserve"> </w:t>
      </w:r>
      <w:r w:rsidR="00B474DB" w:rsidRPr="00E86E69">
        <w:rPr>
          <w:rFonts w:ascii="Times New Roman" w:hAnsi="Times New Roman" w:cs="Times New Roman"/>
          <w:lang w:val="en-GB"/>
        </w:rPr>
        <w:t>(</w:t>
      </w:r>
      <w:proofErr w:type="spellStart"/>
      <w:r w:rsidR="00B474DB" w:rsidRPr="00E86E69">
        <w:rPr>
          <w:rFonts w:ascii="Times New Roman" w:hAnsi="Times New Roman" w:cs="Times New Roman"/>
          <w:lang w:val="en-GB"/>
        </w:rPr>
        <w:t>Verrill</w:t>
      </w:r>
      <w:proofErr w:type="spellEnd"/>
      <w:r w:rsidR="00B474DB" w:rsidRPr="00E86E69">
        <w:rPr>
          <w:rFonts w:ascii="Times New Roman" w:hAnsi="Times New Roman" w:cs="Times New Roman"/>
          <w:lang w:val="en-GB"/>
        </w:rPr>
        <w:t xml:space="preserve"> 1873). </w:t>
      </w:r>
    </w:p>
    <w:p w14:paraId="0ADCDBD3" w14:textId="77777777" w:rsidR="00420535" w:rsidRPr="00E86E69" w:rsidRDefault="00157433"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Temporally</w:t>
      </w:r>
      <w:r w:rsidR="00867FAF" w:rsidRPr="00E86E69">
        <w:rPr>
          <w:rFonts w:ascii="Times New Roman" w:hAnsi="Times New Roman" w:cs="Times New Roman"/>
          <w:lang w:val="en-GB"/>
        </w:rPr>
        <w:t>,</w:t>
      </w:r>
      <w:r w:rsidRPr="00E86E69">
        <w:rPr>
          <w:rFonts w:ascii="Times New Roman" w:hAnsi="Times New Roman" w:cs="Times New Roman"/>
          <w:lang w:val="en-GB"/>
        </w:rPr>
        <w:t xml:space="preserve"> almost synchronized with the </w:t>
      </w:r>
      <w:proofErr w:type="spellStart"/>
      <w:r w:rsidRPr="00E86E69">
        <w:rPr>
          <w:rFonts w:ascii="Times New Roman" w:hAnsi="Times New Roman" w:cs="Times New Roman"/>
          <w:lang w:val="en-GB"/>
        </w:rPr>
        <w:t>chaetognaths</w:t>
      </w:r>
      <w:proofErr w:type="spellEnd"/>
      <w:r w:rsidRPr="00E86E69">
        <w:rPr>
          <w:rFonts w:ascii="Times New Roman" w:hAnsi="Times New Roman" w:cs="Times New Roman"/>
          <w:lang w:val="en-GB"/>
        </w:rPr>
        <w:t xml:space="preserve">, </w:t>
      </w:r>
      <w:r w:rsidR="000870A4" w:rsidRPr="00E86E69">
        <w:rPr>
          <w:rFonts w:ascii="Times New Roman" w:hAnsi="Times New Roman" w:cs="Times New Roman"/>
          <w:lang w:val="en-GB"/>
        </w:rPr>
        <w:t xml:space="preserve">also </w:t>
      </w:r>
      <w:proofErr w:type="spellStart"/>
      <w:r w:rsidRPr="00E86E69">
        <w:rPr>
          <w:rFonts w:ascii="Times New Roman" w:hAnsi="Times New Roman" w:cs="Times New Roman"/>
          <w:lang w:val="en-GB"/>
        </w:rPr>
        <w:t>pteropods</w:t>
      </w:r>
      <w:proofErr w:type="spellEnd"/>
      <w:r w:rsidRPr="00E86E69">
        <w:rPr>
          <w:rFonts w:ascii="Times New Roman" w:hAnsi="Times New Roman" w:cs="Times New Roman"/>
          <w:lang w:val="en-GB"/>
        </w:rPr>
        <w:t xml:space="preserve"> </w:t>
      </w:r>
      <w:r w:rsidR="00284379" w:rsidRPr="00E86E69">
        <w:rPr>
          <w:rFonts w:ascii="Times New Roman" w:hAnsi="Times New Roman" w:cs="Times New Roman"/>
          <w:lang w:val="en-GB"/>
        </w:rPr>
        <w:t>(Fi</w:t>
      </w:r>
      <w:r w:rsidR="00875711" w:rsidRPr="00E86E69">
        <w:rPr>
          <w:rFonts w:ascii="Times New Roman" w:hAnsi="Times New Roman" w:cs="Times New Roman"/>
          <w:lang w:val="en-GB"/>
        </w:rPr>
        <w:t>g. 10 – upper panel</w:t>
      </w:r>
      <w:r w:rsidR="00284379" w:rsidRPr="00E86E69">
        <w:rPr>
          <w:rFonts w:ascii="Times New Roman" w:hAnsi="Times New Roman" w:cs="Times New Roman"/>
          <w:lang w:val="en-GB"/>
        </w:rPr>
        <w:t xml:space="preserve">) </w:t>
      </w:r>
      <w:r w:rsidRPr="00E86E69">
        <w:rPr>
          <w:rFonts w:ascii="Times New Roman" w:hAnsi="Times New Roman" w:cs="Times New Roman"/>
          <w:lang w:val="en-GB"/>
        </w:rPr>
        <w:t>occurred in the water column</w:t>
      </w:r>
      <w:r w:rsidR="00420535" w:rsidRPr="00E86E69">
        <w:rPr>
          <w:rFonts w:ascii="Times New Roman" w:hAnsi="Times New Roman" w:cs="Times New Roman"/>
          <w:lang w:val="en-GB"/>
        </w:rPr>
        <w:t xml:space="preserve"> and were observed in higher abundances until April</w:t>
      </w:r>
      <w:r w:rsidR="00FF443C" w:rsidRPr="00E86E69">
        <w:rPr>
          <w:rFonts w:ascii="Times New Roman" w:hAnsi="Times New Roman" w:cs="Times New Roman"/>
          <w:lang w:val="en-GB"/>
        </w:rPr>
        <w:t xml:space="preserve">. </w:t>
      </w:r>
      <w:r w:rsidR="00420535" w:rsidRPr="00E86E69">
        <w:rPr>
          <w:rFonts w:ascii="Times New Roman" w:hAnsi="Times New Roman" w:cs="Times New Roman"/>
          <w:lang w:val="en-GB"/>
        </w:rPr>
        <w:t>On the images</w:t>
      </w:r>
      <w:r w:rsidR="00867FAF" w:rsidRPr="00E86E69">
        <w:rPr>
          <w:rFonts w:ascii="Times New Roman" w:hAnsi="Times New Roman" w:cs="Times New Roman"/>
          <w:lang w:val="en-GB"/>
        </w:rPr>
        <w:t>,</w:t>
      </w:r>
      <w:r w:rsidR="00420535" w:rsidRPr="00E86E69">
        <w:rPr>
          <w:rFonts w:ascii="Times New Roman" w:hAnsi="Times New Roman" w:cs="Times New Roman"/>
          <w:lang w:val="en-GB"/>
        </w:rPr>
        <w:t xml:space="preserve"> only </w:t>
      </w:r>
      <w:proofErr w:type="spellStart"/>
      <w:r w:rsidR="00420535" w:rsidRPr="00E86E69">
        <w:rPr>
          <w:rFonts w:ascii="Times New Roman" w:hAnsi="Times New Roman" w:cs="Times New Roman"/>
          <w:i/>
          <w:lang w:val="en-GB"/>
        </w:rPr>
        <w:t>Clione</w:t>
      </w:r>
      <w:proofErr w:type="spellEnd"/>
      <w:r w:rsidR="00420535" w:rsidRPr="00E86E69">
        <w:rPr>
          <w:rFonts w:ascii="Times New Roman" w:hAnsi="Times New Roman" w:cs="Times New Roman"/>
          <w:i/>
          <w:lang w:val="en-GB"/>
        </w:rPr>
        <w:t xml:space="preserve"> </w:t>
      </w:r>
      <w:proofErr w:type="spellStart"/>
      <w:r w:rsidR="00C265B3" w:rsidRPr="00E86E69">
        <w:rPr>
          <w:rFonts w:ascii="Times New Roman" w:hAnsi="Times New Roman" w:cs="Times New Roman"/>
          <w:i/>
          <w:lang w:val="en-GB"/>
        </w:rPr>
        <w:t>limacina</w:t>
      </w:r>
      <w:proofErr w:type="spellEnd"/>
      <w:r w:rsidR="00420535" w:rsidRPr="00E86E69">
        <w:rPr>
          <w:rFonts w:ascii="Times New Roman" w:hAnsi="Times New Roman" w:cs="Times New Roman"/>
          <w:lang w:val="en-GB"/>
        </w:rPr>
        <w:t xml:space="preserve"> </w:t>
      </w:r>
      <w:r w:rsidR="00C265B3" w:rsidRPr="00E86E69">
        <w:rPr>
          <w:rFonts w:ascii="Times New Roman" w:hAnsi="Times New Roman" w:cs="Times New Roman"/>
          <w:lang w:val="en-GB"/>
        </w:rPr>
        <w:t xml:space="preserve">was observed </w:t>
      </w:r>
      <w:r w:rsidR="00420535" w:rsidRPr="00E86E69">
        <w:rPr>
          <w:rFonts w:ascii="Times New Roman" w:hAnsi="Times New Roman" w:cs="Times New Roman"/>
          <w:lang w:val="en-GB"/>
        </w:rPr>
        <w:t>with body sizes from 10 to 40</w:t>
      </w:r>
      <w:r w:rsidR="00867FAF" w:rsidRPr="00E86E69">
        <w:rPr>
          <w:rFonts w:ascii="Times New Roman" w:hAnsi="Times New Roman" w:cs="Times New Roman"/>
          <w:lang w:val="en-GB"/>
        </w:rPr>
        <w:t xml:space="preserve"> </w:t>
      </w:r>
      <w:r w:rsidR="00420535" w:rsidRPr="00E86E69">
        <w:rPr>
          <w:rFonts w:ascii="Times New Roman" w:hAnsi="Times New Roman" w:cs="Times New Roman"/>
          <w:lang w:val="en-GB"/>
        </w:rPr>
        <w:t xml:space="preserve">mm </w:t>
      </w:r>
      <w:r w:rsidR="00C265B3" w:rsidRPr="00E86E69">
        <w:rPr>
          <w:rFonts w:ascii="Times New Roman" w:hAnsi="Times New Roman" w:cs="Times New Roman"/>
          <w:lang w:val="en-GB"/>
        </w:rPr>
        <w:t xml:space="preserve">and a mean size of </w:t>
      </w:r>
      <w:r w:rsidR="00420535" w:rsidRPr="00E86E69">
        <w:rPr>
          <w:rFonts w:ascii="Times New Roman" w:hAnsi="Times New Roman" w:cs="Times New Roman"/>
          <w:lang w:val="en-GB"/>
        </w:rPr>
        <w:t xml:space="preserve">23.1 </w:t>
      </w:r>
      <w:r w:rsidR="00420535" w:rsidRPr="00E86E69">
        <w:rPr>
          <w:rFonts w:ascii="Times New Roman" w:eastAsia="MS Gothic" w:hAnsi="Times New Roman" w:cs="Times New Roman"/>
          <w:color w:val="000000"/>
          <w:lang w:val="en-GB"/>
        </w:rPr>
        <w:t>±5.5</w:t>
      </w:r>
      <w:r w:rsidR="00867FAF" w:rsidRPr="00E86E69">
        <w:rPr>
          <w:rFonts w:ascii="Times New Roman" w:eastAsia="MS Gothic" w:hAnsi="Times New Roman" w:cs="Times New Roman"/>
          <w:color w:val="000000"/>
          <w:lang w:val="en-GB"/>
        </w:rPr>
        <w:t xml:space="preserve"> </w:t>
      </w:r>
      <w:r w:rsidR="00420535" w:rsidRPr="00E86E69">
        <w:rPr>
          <w:rFonts w:ascii="Times New Roman" w:eastAsia="MS Gothic" w:hAnsi="Times New Roman" w:cs="Times New Roman"/>
          <w:color w:val="000000"/>
          <w:lang w:val="en-GB"/>
        </w:rPr>
        <w:t>mm</w:t>
      </w:r>
      <w:r w:rsidR="00C265B3" w:rsidRPr="00E86E69">
        <w:rPr>
          <w:rFonts w:ascii="Times New Roman" w:hAnsi="Times New Roman" w:cs="Times New Roman"/>
          <w:lang w:val="en-GB"/>
        </w:rPr>
        <w:t xml:space="preserve"> (mean</w:t>
      </w:r>
      <w:r w:rsidR="00867FAF" w:rsidRPr="00E86E69">
        <w:rPr>
          <w:rFonts w:ascii="Times New Roman" w:hAnsi="Times New Roman" w:cs="Times New Roman"/>
          <w:lang w:val="en-GB"/>
        </w:rPr>
        <w:t xml:space="preserve"> </w:t>
      </w:r>
      <w:r w:rsidR="00C265B3" w:rsidRPr="00E86E69">
        <w:rPr>
          <w:rFonts w:ascii="Times New Roman" w:eastAsia="MS Gothic" w:hAnsi="Times New Roman" w:cs="Times New Roman"/>
          <w:color w:val="000000"/>
          <w:lang w:val="en-GB"/>
        </w:rPr>
        <w:t>±</w:t>
      </w:r>
      <w:r w:rsidR="00867FAF" w:rsidRPr="00E86E69">
        <w:rPr>
          <w:rFonts w:ascii="Times New Roman" w:eastAsia="MS Gothic" w:hAnsi="Times New Roman" w:cs="Times New Roman"/>
          <w:color w:val="000000"/>
          <w:lang w:val="en-GB"/>
        </w:rPr>
        <w:t xml:space="preserve"> </w:t>
      </w:r>
      <w:proofErr w:type="spellStart"/>
      <w:r w:rsidR="00C265B3" w:rsidRPr="00E86E69">
        <w:rPr>
          <w:rFonts w:ascii="Times New Roman" w:hAnsi="Times New Roman" w:cs="Times New Roman"/>
          <w:lang w:val="en-GB"/>
        </w:rPr>
        <w:t>sd</w:t>
      </w:r>
      <w:proofErr w:type="spellEnd"/>
      <w:r w:rsidR="00420535" w:rsidRPr="00E86E69">
        <w:rPr>
          <w:rFonts w:ascii="Times New Roman" w:hAnsi="Times New Roman" w:cs="Times New Roman"/>
          <w:lang w:val="en-GB"/>
        </w:rPr>
        <w:t>).</w:t>
      </w:r>
      <w:r w:rsidR="00AF240F" w:rsidRPr="00E86E69">
        <w:rPr>
          <w:rFonts w:ascii="Times New Roman" w:hAnsi="Times New Roman" w:cs="Times New Roman"/>
          <w:lang w:val="en-GB"/>
        </w:rPr>
        <w:t xml:space="preserve"> </w:t>
      </w:r>
      <w:r w:rsidR="00867FAF" w:rsidRPr="00E86E69">
        <w:rPr>
          <w:rFonts w:ascii="Times New Roman" w:hAnsi="Times New Roman" w:cs="Times New Roman"/>
          <w:lang w:val="en-GB"/>
        </w:rPr>
        <w:t>S</w:t>
      </w:r>
      <w:r w:rsidR="00AF240F" w:rsidRPr="00E86E69">
        <w:rPr>
          <w:rFonts w:ascii="Times New Roman" w:hAnsi="Times New Roman" w:cs="Times New Roman"/>
          <w:lang w:val="en-GB"/>
        </w:rPr>
        <w:t xml:space="preserve">imilar to the above described </w:t>
      </w:r>
      <w:proofErr w:type="spellStart"/>
      <w:r w:rsidR="00AF240F" w:rsidRPr="00E86E69">
        <w:rPr>
          <w:rFonts w:ascii="Times New Roman" w:hAnsi="Times New Roman" w:cs="Times New Roman"/>
          <w:lang w:val="en-GB"/>
        </w:rPr>
        <w:t>chaetognaths</w:t>
      </w:r>
      <w:proofErr w:type="spellEnd"/>
      <w:r w:rsidR="00AF240F" w:rsidRPr="00E86E69">
        <w:rPr>
          <w:rFonts w:ascii="Times New Roman" w:hAnsi="Times New Roman" w:cs="Times New Roman"/>
          <w:lang w:val="en-GB"/>
        </w:rPr>
        <w:t xml:space="preserve"> and jellyfish, also </w:t>
      </w:r>
      <w:proofErr w:type="spellStart"/>
      <w:r w:rsidR="00AF240F" w:rsidRPr="00E86E69">
        <w:rPr>
          <w:rFonts w:ascii="Times New Roman" w:hAnsi="Times New Roman" w:cs="Times New Roman"/>
          <w:i/>
          <w:lang w:val="en-GB"/>
        </w:rPr>
        <w:t>Clione</w:t>
      </w:r>
      <w:proofErr w:type="spellEnd"/>
      <w:r w:rsidR="00AF240F" w:rsidRPr="00E86E69">
        <w:rPr>
          <w:rFonts w:ascii="Times New Roman" w:hAnsi="Times New Roman" w:cs="Times New Roman"/>
          <w:i/>
          <w:lang w:val="en-GB"/>
        </w:rPr>
        <w:t xml:space="preserve"> limacine</w:t>
      </w:r>
      <w:r w:rsidR="00AF240F" w:rsidRPr="00E86E69">
        <w:rPr>
          <w:rFonts w:ascii="Times New Roman" w:hAnsi="Times New Roman" w:cs="Times New Roman"/>
          <w:lang w:val="en-GB"/>
        </w:rPr>
        <w:t xml:space="preserve"> occurred highly stratified in the water column with a peak abundance in the 2 – 4 m depth layer and significantly lower abundances both, in the surface layer a</w:t>
      </w:r>
      <w:r w:rsidR="00284379" w:rsidRPr="00E86E69">
        <w:rPr>
          <w:rFonts w:ascii="Times New Roman" w:hAnsi="Times New Roman" w:cs="Times New Roman"/>
          <w:lang w:val="en-GB"/>
        </w:rPr>
        <w:t xml:space="preserve">nd in deeper water strata </w:t>
      </w:r>
      <w:r w:rsidR="00AF240F" w:rsidRPr="00E86E69">
        <w:rPr>
          <w:rFonts w:ascii="Times New Roman" w:hAnsi="Times New Roman" w:cs="Times New Roman"/>
          <w:lang w:val="en-GB"/>
        </w:rPr>
        <w:t>(</w:t>
      </w:r>
      <w:proofErr w:type="spellStart"/>
      <w:r w:rsidR="00AF240F" w:rsidRPr="00E86E69">
        <w:rPr>
          <w:rFonts w:ascii="Times New Roman" w:hAnsi="Times New Roman" w:cs="Times New Roman"/>
          <w:lang w:val="en-GB"/>
        </w:rPr>
        <w:t>LRχ</w:t>
      </w:r>
      <w:proofErr w:type="spellEnd"/>
      <w:r w:rsidR="00AF240F" w:rsidRPr="00E86E69">
        <w:rPr>
          <w:rFonts w:ascii="Times New Roman" w:hAnsi="Times New Roman" w:cs="Times New Roman"/>
          <w:b/>
          <w:bCs/>
          <w:position w:val="8"/>
          <w:sz w:val="16"/>
          <w:szCs w:val="16"/>
          <w:lang w:val="en-GB"/>
        </w:rPr>
        <w:t xml:space="preserve">2 </w:t>
      </w:r>
      <w:r w:rsidR="00AF240F" w:rsidRPr="00E86E69">
        <w:rPr>
          <w:rFonts w:ascii="MS Mincho" w:eastAsia="MS Mincho" w:hAnsi="MS Mincho" w:cs="MS Mincho"/>
          <w:b/>
          <w:bCs/>
          <w:sz w:val="16"/>
          <w:szCs w:val="16"/>
          <w:lang w:val="en-GB"/>
        </w:rPr>
        <w:t> </w:t>
      </w:r>
      <w:r w:rsidR="00AF240F" w:rsidRPr="00E86E69">
        <w:rPr>
          <w:rFonts w:ascii="Times New Roman" w:hAnsi="Times New Roman" w:cs="Times New Roman"/>
          <w:bCs/>
          <w:lang w:val="en-GB"/>
        </w:rPr>
        <w:t>= 143</w:t>
      </w:r>
      <w:r w:rsidR="00AF240F" w:rsidRPr="00E86E69">
        <w:rPr>
          <w:rFonts w:ascii="Times New Roman" w:hAnsi="Times New Roman" w:cs="Times New Roman"/>
          <w:b/>
          <w:bCs/>
          <w:sz w:val="16"/>
          <w:szCs w:val="16"/>
          <w:lang w:val="en-GB"/>
        </w:rPr>
        <w:t xml:space="preserve">, </w:t>
      </w:r>
      <w:proofErr w:type="spellStart"/>
      <w:r w:rsidR="00AF240F" w:rsidRPr="00E86E69">
        <w:rPr>
          <w:rFonts w:ascii="Times New Roman" w:hAnsi="Times New Roman" w:cs="Times New Roman"/>
          <w:lang w:val="en-GB"/>
        </w:rPr>
        <w:t>df</w:t>
      </w:r>
      <w:proofErr w:type="spellEnd"/>
      <w:r w:rsidR="00AF240F" w:rsidRPr="00E86E69">
        <w:rPr>
          <w:rFonts w:ascii="Times New Roman" w:hAnsi="Times New Roman" w:cs="Times New Roman"/>
          <w:lang w:val="en-GB"/>
        </w:rPr>
        <w:t xml:space="preserve"> = </w:t>
      </w:r>
      <w:r w:rsidR="005C4DCA" w:rsidRPr="00E86E69">
        <w:rPr>
          <w:rFonts w:ascii="Times New Roman" w:hAnsi="Times New Roman" w:cs="Times New Roman"/>
          <w:lang w:val="en-GB"/>
        </w:rPr>
        <w:t>4</w:t>
      </w:r>
      <w:r w:rsidR="00AF240F" w:rsidRPr="00E86E69">
        <w:rPr>
          <w:rFonts w:ascii="Times New Roman" w:hAnsi="Times New Roman" w:cs="Times New Roman"/>
          <w:lang w:val="en-GB"/>
        </w:rPr>
        <w:t>, p &lt; 0.001).</w:t>
      </w:r>
    </w:p>
    <w:p w14:paraId="55E9EBD8" w14:textId="77777777" w:rsidR="00E13DA6" w:rsidRPr="00E86E69" w:rsidRDefault="00E13DA6"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 xml:space="preserve">The only species </w:t>
      </w:r>
      <w:r w:rsidR="00867FAF" w:rsidRPr="00E86E69">
        <w:rPr>
          <w:rFonts w:ascii="Times New Roman" w:hAnsi="Times New Roman" w:cs="Times New Roman"/>
          <w:lang w:val="en-GB"/>
        </w:rPr>
        <w:t xml:space="preserve">that </w:t>
      </w:r>
      <w:r w:rsidRPr="00E86E69">
        <w:rPr>
          <w:rFonts w:ascii="Times New Roman" w:hAnsi="Times New Roman" w:cs="Times New Roman"/>
          <w:lang w:val="en-GB"/>
        </w:rPr>
        <w:t xml:space="preserve">reached higher abundances </w:t>
      </w:r>
      <w:r w:rsidR="005C4DCA" w:rsidRPr="00E86E69">
        <w:rPr>
          <w:rFonts w:ascii="Times New Roman" w:hAnsi="Times New Roman" w:cs="Times New Roman"/>
          <w:lang w:val="en-GB"/>
        </w:rPr>
        <w:t xml:space="preserve">not in winter but </w:t>
      </w:r>
      <w:r w:rsidRPr="00E86E69">
        <w:rPr>
          <w:rFonts w:ascii="Times New Roman" w:hAnsi="Times New Roman" w:cs="Times New Roman"/>
          <w:lang w:val="en-GB"/>
        </w:rPr>
        <w:t>during the summer month</w:t>
      </w:r>
      <w:r w:rsidR="00867FAF" w:rsidRPr="00E86E69">
        <w:rPr>
          <w:rFonts w:ascii="Times New Roman" w:hAnsi="Times New Roman" w:cs="Times New Roman"/>
          <w:lang w:val="en-GB"/>
        </w:rPr>
        <w:t>s</w:t>
      </w:r>
      <w:r w:rsidRPr="00E86E69">
        <w:rPr>
          <w:rFonts w:ascii="Times New Roman" w:hAnsi="Times New Roman" w:cs="Times New Roman"/>
          <w:lang w:val="en-GB"/>
        </w:rPr>
        <w:t xml:space="preserve"> were the </w:t>
      </w:r>
      <w:proofErr w:type="spellStart"/>
      <w:r w:rsidRPr="00E86E69">
        <w:rPr>
          <w:rFonts w:ascii="Times New Roman" w:hAnsi="Times New Roman" w:cs="Times New Roman"/>
          <w:lang w:val="en-GB"/>
        </w:rPr>
        <w:t>ap</w:t>
      </w:r>
      <w:ins w:id="181" w:author="P. Fischer" w:date="2017-01-09T16:58:00Z">
        <w:r w:rsidR="00583FCE">
          <w:rPr>
            <w:rFonts w:ascii="Times New Roman" w:hAnsi="Times New Roman" w:cs="Times New Roman"/>
            <w:lang w:val="en-GB"/>
          </w:rPr>
          <w:t>p</w:t>
        </w:r>
      </w:ins>
      <w:r w:rsidRPr="00E86E69">
        <w:rPr>
          <w:rFonts w:ascii="Times New Roman" w:hAnsi="Times New Roman" w:cs="Times New Roman"/>
          <w:lang w:val="en-GB"/>
        </w:rPr>
        <w:t>endicularia</w:t>
      </w:r>
      <w:proofErr w:type="spellEnd"/>
      <w:r w:rsidR="00875711" w:rsidRPr="00E86E69">
        <w:rPr>
          <w:rFonts w:ascii="Times New Roman" w:hAnsi="Times New Roman" w:cs="Times New Roman"/>
          <w:lang w:val="en-GB"/>
        </w:rPr>
        <w:t xml:space="preserve"> (Fig. 10 – lower panel</w:t>
      </w:r>
      <w:r w:rsidR="00284379" w:rsidRPr="00E86E69">
        <w:rPr>
          <w:rFonts w:ascii="Times New Roman" w:hAnsi="Times New Roman" w:cs="Times New Roman"/>
          <w:lang w:val="en-GB"/>
        </w:rPr>
        <w:t>)</w:t>
      </w:r>
      <w:r w:rsidRPr="00E86E69">
        <w:rPr>
          <w:rFonts w:ascii="Times New Roman" w:hAnsi="Times New Roman" w:cs="Times New Roman"/>
          <w:lang w:val="en-GB"/>
        </w:rPr>
        <w:t xml:space="preserve">. Especially during the month August to </w:t>
      </w:r>
      <w:proofErr w:type="gramStart"/>
      <w:r w:rsidRPr="00E86E69">
        <w:rPr>
          <w:rFonts w:ascii="Times New Roman" w:hAnsi="Times New Roman" w:cs="Times New Roman"/>
          <w:lang w:val="en-GB"/>
        </w:rPr>
        <w:t>October</w:t>
      </w:r>
      <w:proofErr w:type="gramEnd"/>
      <w:r w:rsidRPr="00E86E69">
        <w:rPr>
          <w:rFonts w:ascii="Times New Roman" w:hAnsi="Times New Roman" w:cs="Times New Roman"/>
          <w:lang w:val="en-GB"/>
        </w:rPr>
        <w:t xml:space="preserve"> a mass invasion of </w:t>
      </w:r>
      <w:proofErr w:type="spellStart"/>
      <w:r w:rsidRPr="00E86E69">
        <w:rPr>
          <w:rFonts w:ascii="Times New Roman" w:hAnsi="Times New Roman" w:cs="Times New Roman"/>
          <w:lang w:val="en-GB"/>
        </w:rPr>
        <w:t>ap</w:t>
      </w:r>
      <w:ins w:id="182" w:author="P. Fischer" w:date="2017-01-09T16:58:00Z">
        <w:r w:rsidR="00583FCE">
          <w:rPr>
            <w:rFonts w:ascii="Times New Roman" w:hAnsi="Times New Roman" w:cs="Times New Roman"/>
            <w:lang w:val="en-GB"/>
          </w:rPr>
          <w:t>p</w:t>
        </w:r>
      </w:ins>
      <w:r w:rsidRPr="00E86E69">
        <w:rPr>
          <w:rFonts w:ascii="Times New Roman" w:hAnsi="Times New Roman" w:cs="Times New Roman"/>
          <w:lang w:val="en-GB"/>
        </w:rPr>
        <w:t>endicularia</w:t>
      </w:r>
      <w:proofErr w:type="spellEnd"/>
      <w:r w:rsidRPr="00E86E69">
        <w:rPr>
          <w:rFonts w:ascii="Times New Roman" w:hAnsi="Times New Roman" w:cs="Times New Roman"/>
          <w:lang w:val="en-GB"/>
        </w:rPr>
        <w:t xml:space="preserve"> in the upper water columns was observed. </w:t>
      </w:r>
      <w:r w:rsidR="005C4DCA" w:rsidRPr="00E86E69">
        <w:rPr>
          <w:rFonts w:ascii="Times New Roman" w:hAnsi="Times New Roman" w:cs="Times New Roman"/>
          <w:lang w:val="en-GB"/>
        </w:rPr>
        <w:t xml:space="preserve">As for the other pelagic species, </w:t>
      </w:r>
      <w:r w:rsidRPr="00E86E69">
        <w:rPr>
          <w:rFonts w:ascii="Times New Roman" w:hAnsi="Times New Roman" w:cs="Times New Roman"/>
          <w:lang w:val="en-GB"/>
        </w:rPr>
        <w:t>those high</w:t>
      </w:r>
      <w:r w:rsidR="005C4DCA" w:rsidRPr="00E86E69">
        <w:rPr>
          <w:rFonts w:ascii="Times New Roman" w:hAnsi="Times New Roman" w:cs="Times New Roman"/>
          <w:lang w:val="en-GB"/>
        </w:rPr>
        <w:t>er</w:t>
      </w:r>
      <w:r w:rsidRPr="00E86E69">
        <w:rPr>
          <w:rFonts w:ascii="Times New Roman" w:hAnsi="Times New Roman" w:cs="Times New Roman"/>
          <w:lang w:val="en-GB"/>
        </w:rPr>
        <w:t xml:space="preserve"> abundances </w:t>
      </w:r>
      <w:r w:rsidR="005C4DCA" w:rsidRPr="00E86E69">
        <w:rPr>
          <w:rFonts w:ascii="Times New Roman" w:hAnsi="Times New Roman" w:cs="Times New Roman"/>
          <w:lang w:val="en-GB"/>
        </w:rPr>
        <w:t xml:space="preserve">were mainly observed </w:t>
      </w:r>
      <w:r w:rsidR="00FB1CEB" w:rsidRPr="00E86E69">
        <w:rPr>
          <w:rFonts w:ascii="Times New Roman" w:hAnsi="Times New Roman" w:cs="Times New Roman"/>
          <w:lang w:val="en-GB"/>
        </w:rPr>
        <w:t>in the 2</w:t>
      </w:r>
      <w:r w:rsidRPr="00E86E69">
        <w:rPr>
          <w:rFonts w:ascii="Times New Roman" w:hAnsi="Times New Roman" w:cs="Times New Roman"/>
          <w:lang w:val="en-GB"/>
        </w:rPr>
        <w:t xml:space="preserve"> </w:t>
      </w:r>
      <w:r w:rsidR="00FB1CEB" w:rsidRPr="00E86E69">
        <w:rPr>
          <w:rFonts w:ascii="Times New Roman" w:hAnsi="Times New Roman" w:cs="Times New Roman"/>
          <w:lang w:val="en-GB"/>
        </w:rPr>
        <w:t xml:space="preserve">to </w:t>
      </w:r>
      <w:r w:rsidRPr="00E86E69">
        <w:rPr>
          <w:rFonts w:ascii="Times New Roman" w:hAnsi="Times New Roman" w:cs="Times New Roman"/>
          <w:lang w:val="en-GB"/>
        </w:rPr>
        <w:t xml:space="preserve">4 m water </w:t>
      </w:r>
      <w:r w:rsidR="00FB1CEB" w:rsidRPr="00E86E69">
        <w:rPr>
          <w:rFonts w:ascii="Times New Roman" w:hAnsi="Times New Roman" w:cs="Times New Roman"/>
          <w:lang w:val="en-GB"/>
        </w:rPr>
        <w:t xml:space="preserve">layer </w:t>
      </w:r>
      <w:r w:rsidRPr="00E86E69">
        <w:rPr>
          <w:rFonts w:ascii="Times New Roman" w:hAnsi="Times New Roman" w:cs="Times New Roman"/>
          <w:lang w:val="en-GB"/>
        </w:rPr>
        <w:t xml:space="preserve">while </w:t>
      </w:r>
      <w:r w:rsidR="00FB1CEB" w:rsidRPr="00E86E69">
        <w:rPr>
          <w:rFonts w:ascii="Times New Roman" w:hAnsi="Times New Roman" w:cs="Times New Roman"/>
          <w:lang w:val="en-GB"/>
        </w:rPr>
        <w:t xml:space="preserve">no </w:t>
      </w:r>
      <w:proofErr w:type="spellStart"/>
      <w:r w:rsidR="00FB1CEB" w:rsidRPr="00E86E69">
        <w:rPr>
          <w:rFonts w:ascii="Times New Roman" w:hAnsi="Times New Roman" w:cs="Times New Roman"/>
          <w:lang w:val="en-GB"/>
        </w:rPr>
        <w:t>ap</w:t>
      </w:r>
      <w:ins w:id="183" w:author="P. Fischer" w:date="2017-01-09T16:58:00Z">
        <w:r w:rsidR="00583FCE">
          <w:rPr>
            <w:rFonts w:ascii="Times New Roman" w:hAnsi="Times New Roman" w:cs="Times New Roman"/>
            <w:lang w:val="en-GB"/>
          </w:rPr>
          <w:t>p</w:t>
        </w:r>
      </w:ins>
      <w:r w:rsidR="00FB1CEB" w:rsidRPr="00E86E69">
        <w:rPr>
          <w:rFonts w:ascii="Times New Roman" w:hAnsi="Times New Roman" w:cs="Times New Roman"/>
          <w:lang w:val="en-GB"/>
        </w:rPr>
        <w:t>endicularia</w:t>
      </w:r>
      <w:proofErr w:type="spellEnd"/>
      <w:r w:rsidR="00FB1CEB" w:rsidRPr="00E86E69">
        <w:rPr>
          <w:rFonts w:ascii="Times New Roman" w:hAnsi="Times New Roman" w:cs="Times New Roman"/>
          <w:lang w:val="en-GB"/>
        </w:rPr>
        <w:t xml:space="preserve"> were observed in the uppermost layer close to the surface and </w:t>
      </w:r>
      <w:r w:rsidRPr="00E86E69">
        <w:rPr>
          <w:rFonts w:ascii="Times New Roman" w:hAnsi="Times New Roman" w:cs="Times New Roman"/>
          <w:lang w:val="en-GB"/>
        </w:rPr>
        <w:t xml:space="preserve">significantly lower abundances were </w:t>
      </w:r>
      <w:r w:rsidRPr="00E86E69">
        <w:rPr>
          <w:rFonts w:ascii="Times New Roman" w:hAnsi="Times New Roman" w:cs="Times New Roman"/>
          <w:lang w:val="en-GB"/>
        </w:rPr>
        <w:lastRenderedPageBreak/>
        <w:t xml:space="preserve">observed </w:t>
      </w:r>
      <w:r w:rsidR="00FB1CEB" w:rsidRPr="00E86E69">
        <w:rPr>
          <w:rFonts w:ascii="Times New Roman" w:hAnsi="Times New Roman" w:cs="Times New Roman"/>
          <w:lang w:val="en-GB"/>
        </w:rPr>
        <w:t xml:space="preserve">below </w:t>
      </w:r>
      <w:r w:rsidR="00E63759" w:rsidRPr="00E86E69">
        <w:rPr>
          <w:rFonts w:ascii="Times New Roman" w:hAnsi="Times New Roman" w:cs="Times New Roman"/>
          <w:lang w:val="en-GB"/>
        </w:rPr>
        <w:t>4 m</w:t>
      </w:r>
      <w:r w:rsidR="00FB1CEB" w:rsidRPr="00E86E69">
        <w:rPr>
          <w:rFonts w:ascii="Times New Roman" w:hAnsi="Times New Roman" w:cs="Times New Roman"/>
          <w:lang w:val="en-GB"/>
        </w:rPr>
        <w:t xml:space="preserve"> water depth </w:t>
      </w:r>
      <w:r w:rsidRPr="00E86E69">
        <w:rPr>
          <w:rFonts w:ascii="Times New Roman" w:hAnsi="Times New Roman" w:cs="Times New Roman"/>
          <w:lang w:val="en-GB"/>
        </w:rPr>
        <w:t>(</w:t>
      </w:r>
      <w:proofErr w:type="spellStart"/>
      <w:r w:rsidR="00F84225" w:rsidRPr="00E86E69">
        <w:rPr>
          <w:rFonts w:ascii="Times New Roman" w:hAnsi="Times New Roman" w:cs="Times New Roman"/>
          <w:lang w:val="en-GB"/>
        </w:rPr>
        <w:t>LRχ</w:t>
      </w:r>
      <w:proofErr w:type="spellEnd"/>
      <w:r w:rsidR="00F84225" w:rsidRPr="00E86E69">
        <w:rPr>
          <w:rFonts w:ascii="Times New Roman" w:hAnsi="Times New Roman" w:cs="Times New Roman"/>
          <w:b/>
          <w:bCs/>
          <w:position w:val="8"/>
          <w:sz w:val="16"/>
          <w:szCs w:val="16"/>
          <w:lang w:val="en-GB"/>
        </w:rPr>
        <w:t xml:space="preserve">2 </w:t>
      </w:r>
      <w:r w:rsidR="00F84225" w:rsidRPr="00E86E69">
        <w:rPr>
          <w:rFonts w:ascii="MS Mincho" w:eastAsia="MS Mincho" w:hAnsi="MS Mincho" w:cs="MS Mincho"/>
          <w:b/>
          <w:bCs/>
          <w:sz w:val="16"/>
          <w:szCs w:val="16"/>
          <w:lang w:val="en-GB"/>
        </w:rPr>
        <w:t> </w:t>
      </w:r>
      <w:r w:rsidR="003405FA" w:rsidRPr="00E86E69">
        <w:rPr>
          <w:rFonts w:ascii="Times New Roman" w:hAnsi="Times New Roman" w:cs="Times New Roman"/>
          <w:bCs/>
          <w:lang w:val="en-GB"/>
        </w:rPr>
        <w:t xml:space="preserve">= </w:t>
      </w:r>
      <w:r w:rsidR="00FB1CEB" w:rsidRPr="00E86E69">
        <w:rPr>
          <w:rFonts w:ascii="Times New Roman" w:hAnsi="Times New Roman" w:cs="Times New Roman"/>
          <w:bCs/>
          <w:lang w:val="en-GB"/>
        </w:rPr>
        <w:t>1039</w:t>
      </w:r>
      <w:r w:rsidR="003405FA" w:rsidRPr="00E86E69">
        <w:rPr>
          <w:rFonts w:ascii="Times New Roman" w:hAnsi="Times New Roman" w:cs="Times New Roman"/>
          <w:b/>
          <w:bCs/>
          <w:sz w:val="16"/>
          <w:szCs w:val="16"/>
          <w:lang w:val="en-GB"/>
        </w:rPr>
        <w:t>,</w:t>
      </w:r>
      <w:r w:rsidR="00F84225" w:rsidRPr="00E86E69">
        <w:rPr>
          <w:rFonts w:ascii="Times New Roman" w:hAnsi="Times New Roman" w:cs="Times New Roman"/>
          <w:lang w:val="en-GB"/>
        </w:rPr>
        <w:t xml:space="preserve"> </w:t>
      </w:r>
      <w:proofErr w:type="spellStart"/>
      <w:r w:rsidR="003405FA" w:rsidRPr="00E86E69">
        <w:rPr>
          <w:rFonts w:ascii="Times New Roman" w:hAnsi="Times New Roman" w:cs="Times New Roman"/>
          <w:lang w:val="en-GB"/>
        </w:rPr>
        <w:t>df</w:t>
      </w:r>
      <w:proofErr w:type="spellEnd"/>
      <w:r w:rsidR="003405FA" w:rsidRPr="00E86E69">
        <w:rPr>
          <w:rFonts w:ascii="Times New Roman" w:hAnsi="Times New Roman" w:cs="Times New Roman"/>
          <w:lang w:val="en-GB"/>
        </w:rPr>
        <w:t xml:space="preserve"> = </w:t>
      </w:r>
      <w:r w:rsidR="00FB1CEB" w:rsidRPr="00E86E69">
        <w:rPr>
          <w:rFonts w:ascii="Times New Roman" w:hAnsi="Times New Roman" w:cs="Times New Roman"/>
          <w:lang w:val="en-GB"/>
        </w:rPr>
        <w:t>3</w:t>
      </w:r>
      <w:r w:rsidR="003405FA" w:rsidRPr="00E86E69">
        <w:rPr>
          <w:rFonts w:ascii="Times New Roman" w:hAnsi="Times New Roman" w:cs="Times New Roman"/>
          <w:lang w:val="en-GB"/>
        </w:rPr>
        <w:t>, p &lt; 0.001</w:t>
      </w:r>
      <w:r w:rsidR="00F84225" w:rsidRPr="00E86E69">
        <w:rPr>
          <w:rFonts w:ascii="Times New Roman" w:hAnsi="Times New Roman" w:cs="Times New Roman"/>
          <w:lang w:val="en-GB"/>
        </w:rPr>
        <w:t>)</w:t>
      </w:r>
      <w:r w:rsidR="00FB1CEB" w:rsidRPr="00E86E69">
        <w:rPr>
          <w:rFonts w:ascii="Times New Roman" w:hAnsi="Times New Roman" w:cs="Times New Roman"/>
          <w:lang w:val="en-GB"/>
        </w:rPr>
        <w:t>.</w:t>
      </w:r>
      <w:r w:rsidRPr="00E86E69">
        <w:rPr>
          <w:rFonts w:ascii="Times New Roman" w:hAnsi="Times New Roman" w:cs="Times New Roman"/>
          <w:lang w:val="en-GB"/>
        </w:rPr>
        <w:t xml:space="preserve"> </w:t>
      </w:r>
    </w:p>
    <w:p w14:paraId="0A098E2C" w14:textId="77777777" w:rsidR="00E30AA6" w:rsidRPr="00E86E69" w:rsidRDefault="004A1871"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 xml:space="preserve"> </w:t>
      </w:r>
    </w:p>
    <w:p w14:paraId="2B9FD326" w14:textId="77777777" w:rsidR="007633F8" w:rsidRPr="00E86E69" w:rsidRDefault="00E86E69" w:rsidP="00E86E69">
      <w:pPr>
        <w:spacing w:line="360" w:lineRule="auto"/>
        <w:rPr>
          <w:rFonts w:ascii="Times New Roman" w:hAnsi="Times New Roman" w:cs="Times New Roman"/>
          <w:b/>
          <w:lang w:val="en-GB"/>
        </w:rPr>
      </w:pPr>
      <w:r>
        <w:rPr>
          <w:rFonts w:ascii="Times New Roman" w:hAnsi="Times New Roman" w:cs="Times New Roman"/>
          <w:b/>
          <w:lang w:val="en-GB"/>
        </w:rPr>
        <w:t xml:space="preserve">4 </w:t>
      </w:r>
      <w:r w:rsidR="00810501" w:rsidRPr="00E86E69">
        <w:rPr>
          <w:rFonts w:ascii="Times New Roman" w:hAnsi="Times New Roman" w:cs="Times New Roman"/>
          <w:b/>
          <w:lang w:val="en-GB"/>
        </w:rPr>
        <w:t>Disc</w:t>
      </w:r>
      <w:r w:rsidR="009C4317" w:rsidRPr="00E86E69">
        <w:rPr>
          <w:rFonts w:ascii="Times New Roman" w:hAnsi="Times New Roman" w:cs="Times New Roman"/>
          <w:b/>
          <w:lang w:val="en-GB"/>
        </w:rPr>
        <w:t>u</w:t>
      </w:r>
      <w:r w:rsidR="00810501" w:rsidRPr="00E86E69">
        <w:rPr>
          <w:rFonts w:ascii="Times New Roman" w:hAnsi="Times New Roman" w:cs="Times New Roman"/>
          <w:b/>
          <w:lang w:val="en-GB"/>
        </w:rPr>
        <w:t>ssion</w:t>
      </w:r>
    </w:p>
    <w:p w14:paraId="2D74363E" w14:textId="77777777" w:rsidR="002F70DB" w:rsidRPr="00E86E69" w:rsidRDefault="00912025"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 xml:space="preserve">Shallow water </w:t>
      </w:r>
      <w:r w:rsidR="00D13261" w:rsidRPr="00E86E69">
        <w:rPr>
          <w:rFonts w:ascii="Times New Roman" w:hAnsi="Times New Roman" w:cs="Times New Roman"/>
          <w:lang w:val="en-GB"/>
        </w:rPr>
        <w:t>areas</w:t>
      </w:r>
      <w:r w:rsidRPr="00E86E69">
        <w:rPr>
          <w:rFonts w:ascii="Times New Roman" w:hAnsi="Times New Roman" w:cs="Times New Roman"/>
          <w:lang w:val="en-GB"/>
        </w:rPr>
        <w:t xml:space="preserve"> are well</w:t>
      </w:r>
      <w:r w:rsidR="00E63F52" w:rsidRPr="00E86E69">
        <w:rPr>
          <w:rFonts w:ascii="Times New Roman" w:hAnsi="Times New Roman" w:cs="Times New Roman"/>
          <w:lang w:val="en-GB"/>
        </w:rPr>
        <w:t>-</w:t>
      </w:r>
      <w:r w:rsidRPr="00E86E69">
        <w:rPr>
          <w:rFonts w:ascii="Times New Roman" w:hAnsi="Times New Roman" w:cs="Times New Roman"/>
          <w:lang w:val="en-GB"/>
        </w:rPr>
        <w:t xml:space="preserve">known as </w:t>
      </w:r>
      <w:r w:rsidR="00FB1B9E" w:rsidRPr="00E86E69">
        <w:rPr>
          <w:rFonts w:ascii="Times New Roman" w:hAnsi="Times New Roman" w:cs="Times New Roman"/>
          <w:lang w:val="en-GB"/>
        </w:rPr>
        <w:t xml:space="preserve">important habitats for </w:t>
      </w:r>
      <w:r w:rsidR="001611B7" w:rsidRPr="00E86E69">
        <w:rPr>
          <w:rFonts w:ascii="Times New Roman" w:hAnsi="Times New Roman" w:cs="Times New Roman"/>
          <w:lang w:val="en-GB"/>
        </w:rPr>
        <w:t xml:space="preserve">shallow water </w:t>
      </w:r>
      <w:ins w:id="184" w:author="P. Fischer" w:date="2017-01-09T19:12:00Z">
        <w:r w:rsidR="000B620A">
          <w:rPr>
            <w:rFonts w:ascii="Times New Roman" w:hAnsi="Times New Roman" w:cs="Times New Roman"/>
            <w:lang w:val="en-GB"/>
          </w:rPr>
          <w:t xml:space="preserve">fish </w:t>
        </w:r>
      </w:ins>
      <w:r w:rsidR="00FB1B9E" w:rsidRPr="00E86E69">
        <w:rPr>
          <w:rFonts w:ascii="Times New Roman" w:hAnsi="Times New Roman" w:cs="Times New Roman"/>
          <w:lang w:val="en-GB"/>
        </w:rPr>
        <w:t>communit</w:t>
      </w:r>
      <w:r w:rsidR="001611B7" w:rsidRPr="00E86E69">
        <w:rPr>
          <w:rFonts w:ascii="Times New Roman" w:hAnsi="Times New Roman" w:cs="Times New Roman"/>
          <w:lang w:val="en-GB"/>
        </w:rPr>
        <w:t>ies</w:t>
      </w:r>
      <w:r w:rsidR="00153774"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F3A21FD4-FBF2-4A98-ABD5-341DAD353060&lt;/uuid&gt;&lt;priority&gt;22&lt;/priority&gt;&lt;publications&gt;&lt;publication&gt;&lt;uuid&gt;D43B1560-21D8-48AB-8895-F3C4EF582CA2&lt;/uuid&gt;&lt;volume&gt;62&lt;/volume&gt;&lt;doi&gt;10.1139/f05-097&lt;/doi&gt;&lt;startpage&gt;2294&lt;/startpage&gt;&lt;publication_date&gt;99200510001200000000220000&lt;/publication_date&gt;&lt;url&gt;http://www.nrcresearchpress.com/doi/abs/10.1139/f05-097&lt;/url&gt;&lt;citekey&gt;Reyjol:2005ie&lt;/citekey&gt;&lt;type&gt;400&lt;/type&gt;&lt;title&gt;Studying the spatiotemporal variation of the littoral fish community in a large prealpine lake, using self-organizing mapping&lt;/title&gt;&lt;number&gt;10&lt;/number&gt;&lt;subtype&gt;400&lt;/subtype&gt;&lt;endpage&gt;2302&lt;/endpage&gt;&lt;bundle&gt;&lt;publication&gt;&lt;publisher&gt;Universita˜t Konstanz Fachbereich Biologie. Fachbereich Biologie&lt;/publisher&gt;&lt;title&gt;Canadian Journal of  …&lt;/title&gt;&lt;type&gt;-100&lt;/type&gt;&lt;subtype&gt;-100&lt;/subtype&gt;&lt;uuid&gt;8E987404-DAD0-4C3A-8CCD-C36743F94672&lt;/uuid&gt;&lt;/publication&gt;&lt;/bundle&gt;&lt;authors&gt;&lt;author&gt;&lt;firstName&gt;Yorick&lt;/firstName&gt;&lt;lastName&gt;Reyjol&lt;/lastName&gt;&lt;/author&gt;&lt;author&gt;&lt;firstName&gt;Philipp&lt;/firstName&gt;&lt;lastName&gt;Fischer&lt;/lastName&gt;&lt;/author&gt;&lt;author&gt;&lt;firstName&gt;Sovan&lt;/firstName&gt;&lt;lastName&gt;Lek&lt;/lastName&gt;&lt;/author&gt;&lt;author&gt;&lt;firstName&gt;Roland&lt;/firstName&gt;&lt;lastName&gt;Rösch&lt;/lastName&gt;&lt;/author&gt;&lt;author&gt;&lt;firstName&gt;Reiner&lt;/firstName&gt;&lt;lastName&gt;Eckmann&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185" w:author="P. Fischer" w:date="2017-01-09T16:38:00Z">
            <w:rPr>
              <w:rFonts w:ascii="Times New Roman" w:hAnsi="Times New Roman" w:cs="Times New Roman"/>
            </w:rPr>
          </w:rPrChange>
        </w:rPr>
        <w:t>(Reyjol et al., 2005)</w:t>
      </w:r>
      <w:r w:rsidR="008127D3" w:rsidRPr="00E86E69">
        <w:rPr>
          <w:rFonts w:ascii="Times New Roman" w:hAnsi="Times New Roman" w:cs="Times New Roman"/>
          <w:lang w:val="en-GB"/>
        </w:rPr>
        <w:fldChar w:fldCharType="end"/>
      </w:r>
      <w:r w:rsidR="00FB1B9E" w:rsidRPr="00E86E69">
        <w:rPr>
          <w:rFonts w:ascii="Times New Roman" w:hAnsi="Times New Roman" w:cs="Times New Roman"/>
          <w:lang w:val="en-GB"/>
        </w:rPr>
        <w:t>.</w:t>
      </w:r>
      <w:r w:rsidR="00D13261" w:rsidRPr="00E86E69">
        <w:rPr>
          <w:rFonts w:ascii="Times New Roman" w:hAnsi="Times New Roman" w:cs="Times New Roman"/>
          <w:lang w:val="en-GB"/>
        </w:rPr>
        <w:t xml:space="preserve"> </w:t>
      </w:r>
      <w:r w:rsidR="0054022B" w:rsidRPr="00E86E69">
        <w:rPr>
          <w:rFonts w:ascii="Times New Roman" w:hAnsi="Times New Roman" w:cs="Times New Roman"/>
          <w:lang w:val="en-GB"/>
        </w:rPr>
        <w:t xml:space="preserve">Due to </w:t>
      </w:r>
      <w:r w:rsidR="005B5186" w:rsidRPr="00E86E69">
        <w:rPr>
          <w:rFonts w:ascii="Times New Roman" w:hAnsi="Times New Roman" w:cs="Times New Roman"/>
          <w:lang w:val="en-GB"/>
        </w:rPr>
        <w:t>the often higher structural comp</w:t>
      </w:r>
      <w:r w:rsidR="007E1CBC" w:rsidRPr="00E86E69">
        <w:rPr>
          <w:rFonts w:ascii="Times New Roman" w:hAnsi="Times New Roman" w:cs="Times New Roman"/>
          <w:lang w:val="en-GB"/>
        </w:rPr>
        <w:t xml:space="preserve">lexity of shallow coastal waters compared to </w:t>
      </w:r>
      <w:r w:rsidR="003E5E5D" w:rsidRPr="00E86E69">
        <w:rPr>
          <w:rFonts w:ascii="Times New Roman" w:hAnsi="Times New Roman" w:cs="Times New Roman"/>
          <w:lang w:val="en-GB"/>
        </w:rPr>
        <w:t xml:space="preserve">the </w:t>
      </w:r>
      <w:r w:rsidR="007E1CBC" w:rsidRPr="00E86E69">
        <w:rPr>
          <w:rFonts w:ascii="Times New Roman" w:hAnsi="Times New Roman" w:cs="Times New Roman"/>
          <w:lang w:val="en-GB"/>
        </w:rPr>
        <w:t>deeper part</w:t>
      </w:r>
      <w:r w:rsidR="003E5E5D" w:rsidRPr="00E86E69">
        <w:rPr>
          <w:rFonts w:ascii="Times New Roman" w:hAnsi="Times New Roman" w:cs="Times New Roman"/>
          <w:lang w:val="en-GB"/>
        </w:rPr>
        <w:t>s</w:t>
      </w:r>
      <w:r w:rsidR="007E1CBC" w:rsidRPr="00E86E69">
        <w:rPr>
          <w:rFonts w:ascii="Times New Roman" w:hAnsi="Times New Roman" w:cs="Times New Roman"/>
          <w:lang w:val="en-GB"/>
        </w:rPr>
        <w:t xml:space="preserve"> of the ocean</w:t>
      </w:r>
      <w:r w:rsidR="005B5186" w:rsidRPr="00E86E69">
        <w:rPr>
          <w:rFonts w:ascii="Times New Roman" w:hAnsi="Times New Roman" w:cs="Times New Roman"/>
          <w:lang w:val="en-GB"/>
        </w:rPr>
        <w:t xml:space="preserve">, </w:t>
      </w:r>
      <w:r w:rsidR="004D396D" w:rsidRPr="00E86E69">
        <w:rPr>
          <w:rFonts w:ascii="Times New Roman" w:hAnsi="Times New Roman" w:cs="Times New Roman"/>
          <w:lang w:val="en-GB"/>
        </w:rPr>
        <w:t xml:space="preserve">coastal habitats </w:t>
      </w:r>
      <w:r w:rsidR="007E1CBC" w:rsidRPr="00E86E69">
        <w:rPr>
          <w:rFonts w:ascii="Times New Roman" w:hAnsi="Times New Roman" w:cs="Times New Roman"/>
          <w:lang w:val="en-GB"/>
        </w:rPr>
        <w:t xml:space="preserve">are </w:t>
      </w:r>
      <w:r w:rsidR="00D150EB" w:rsidRPr="00E86E69">
        <w:rPr>
          <w:rFonts w:ascii="Times New Roman" w:hAnsi="Times New Roman" w:cs="Times New Roman"/>
          <w:lang w:val="en-GB"/>
        </w:rPr>
        <w:t>often</w:t>
      </w:r>
      <w:r w:rsidR="00E63759" w:rsidRPr="00E86E69">
        <w:rPr>
          <w:rFonts w:ascii="Times New Roman" w:hAnsi="Times New Roman" w:cs="Times New Roman"/>
          <w:lang w:val="en-GB"/>
        </w:rPr>
        <w:t xml:space="preserve"> observed</w:t>
      </w:r>
      <w:r w:rsidR="00D150EB" w:rsidRPr="00E86E69">
        <w:rPr>
          <w:rFonts w:ascii="Times New Roman" w:hAnsi="Times New Roman" w:cs="Times New Roman"/>
          <w:lang w:val="en-GB"/>
        </w:rPr>
        <w:t xml:space="preserve"> </w:t>
      </w:r>
      <w:r w:rsidR="007E1CBC" w:rsidRPr="00E86E69">
        <w:rPr>
          <w:rFonts w:ascii="Times New Roman" w:hAnsi="Times New Roman" w:cs="Times New Roman"/>
          <w:lang w:val="en-GB"/>
        </w:rPr>
        <w:t xml:space="preserve">as important </w:t>
      </w:r>
      <w:r w:rsidR="00D150EB" w:rsidRPr="00E86E69">
        <w:rPr>
          <w:rFonts w:ascii="Times New Roman" w:hAnsi="Times New Roman" w:cs="Times New Roman"/>
          <w:lang w:val="en-GB"/>
        </w:rPr>
        <w:t>spawning areas and nursery grounds</w:t>
      </w:r>
      <w:r w:rsidR="003E5E5D" w:rsidRPr="00E86E69">
        <w:rPr>
          <w:rFonts w:ascii="Times New Roman" w:hAnsi="Times New Roman" w:cs="Times New Roman"/>
          <w:lang w:val="en-GB"/>
        </w:rPr>
        <w:t xml:space="preserve"> that</w:t>
      </w:r>
      <w:r w:rsidR="00D150EB" w:rsidRPr="00E86E69">
        <w:rPr>
          <w:rFonts w:ascii="Times New Roman" w:hAnsi="Times New Roman" w:cs="Times New Roman"/>
          <w:lang w:val="en-GB"/>
        </w:rPr>
        <w:t xml:space="preserve"> form the biological backbone of a diverse and stable benthic and fish community in the associated marine habitats. </w:t>
      </w:r>
      <w:r w:rsidR="003E5E5D" w:rsidRPr="00E86E69">
        <w:rPr>
          <w:rFonts w:ascii="Times New Roman" w:hAnsi="Times New Roman" w:cs="Times New Roman"/>
          <w:lang w:val="en-GB"/>
        </w:rPr>
        <w:t xml:space="preserve">For </w:t>
      </w:r>
      <w:r w:rsidR="00273CEF" w:rsidRPr="00E86E69">
        <w:rPr>
          <w:rFonts w:ascii="Times New Roman" w:hAnsi="Times New Roman" w:cs="Times New Roman"/>
          <w:lang w:val="en-GB"/>
        </w:rPr>
        <w:t>the same reason</w:t>
      </w:r>
      <w:r w:rsidR="00D150EB" w:rsidRPr="00E86E69">
        <w:rPr>
          <w:rFonts w:ascii="Times New Roman" w:hAnsi="Times New Roman" w:cs="Times New Roman"/>
          <w:lang w:val="en-GB"/>
        </w:rPr>
        <w:t xml:space="preserve">, however, </w:t>
      </w:r>
      <w:r w:rsidR="005F5F61" w:rsidRPr="00E86E69">
        <w:rPr>
          <w:rFonts w:ascii="Times New Roman" w:hAnsi="Times New Roman" w:cs="Times New Roman"/>
          <w:lang w:val="en-GB"/>
        </w:rPr>
        <w:t xml:space="preserve">studying higher tropic biota in </w:t>
      </w:r>
      <w:r w:rsidR="00D150EB" w:rsidRPr="00E86E69">
        <w:rPr>
          <w:rFonts w:ascii="Times New Roman" w:hAnsi="Times New Roman" w:cs="Times New Roman"/>
          <w:lang w:val="en-GB"/>
        </w:rPr>
        <w:t xml:space="preserve">coastal </w:t>
      </w:r>
      <w:r w:rsidR="00273CEF" w:rsidRPr="00E86E69">
        <w:rPr>
          <w:rFonts w:ascii="Times New Roman" w:hAnsi="Times New Roman" w:cs="Times New Roman"/>
          <w:lang w:val="en-GB"/>
        </w:rPr>
        <w:t xml:space="preserve">environments </w:t>
      </w:r>
      <w:r w:rsidR="00A15E6F" w:rsidRPr="00E86E69">
        <w:rPr>
          <w:rFonts w:ascii="Times New Roman" w:hAnsi="Times New Roman" w:cs="Times New Roman"/>
          <w:lang w:val="en-GB"/>
        </w:rPr>
        <w:t xml:space="preserve">is challenging </w:t>
      </w:r>
      <w:r w:rsidR="00E63759" w:rsidRPr="00E86E69">
        <w:rPr>
          <w:rFonts w:ascii="Times New Roman" w:hAnsi="Times New Roman" w:cs="Times New Roman"/>
          <w:lang w:val="en-GB"/>
        </w:rPr>
        <w:t>in regard to</w:t>
      </w:r>
      <w:r w:rsidR="00A15E6F" w:rsidRPr="00E86E69">
        <w:rPr>
          <w:rFonts w:ascii="Times New Roman" w:hAnsi="Times New Roman" w:cs="Times New Roman"/>
          <w:lang w:val="en-GB"/>
        </w:rPr>
        <w:t xml:space="preserve"> a detailed assessment of the</w:t>
      </w:r>
      <w:r w:rsidR="005F5F61" w:rsidRPr="00E86E69">
        <w:rPr>
          <w:rFonts w:ascii="Times New Roman" w:hAnsi="Times New Roman" w:cs="Times New Roman"/>
          <w:lang w:val="en-GB"/>
        </w:rPr>
        <w:t>ir</w:t>
      </w:r>
      <w:r w:rsidR="00A15E6F" w:rsidRPr="00E86E69">
        <w:rPr>
          <w:rFonts w:ascii="Times New Roman" w:hAnsi="Times New Roman" w:cs="Times New Roman"/>
          <w:lang w:val="en-GB"/>
        </w:rPr>
        <w:t xml:space="preserve"> temporal and spatial dynamics </w:t>
      </w:r>
      <w:r w:rsidR="00B43444" w:rsidRPr="00E86E69">
        <w:rPr>
          <w:rFonts w:ascii="Times New Roman" w:hAnsi="Times New Roman" w:cs="Times New Roman"/>
          <w:lang w:val="en-GB"/>
        </w:rPr>
        <w:t>especially</w:t>
      </w:r>
      <w:r w:rsidR="00832797" w:rsidRPr="00E86E69">
        <w:rPr>
          <w:rFonts w:ascii="Times New Roman" w:hAnsi="Times New Roman" w:cs="Times New Roman"/>
          <w:lang w:val="en-GB"/>
        </w:rPr>
        <w:t xml:space="preserve"> </w:t>
      </w:r>
      <w:r w:rsidR="005F5F61" w:rsidRPr="00E86E69">
        <w:rPr>
          <w:rFonts w:ascii="Times New Roman" w:hAnsi="Times New Roman" w:cs="Times New Roman"/>
          <w:lang w:val="en-GB"/>
        </w:rPr>
        <w:t>of</w:t>
      </w:r>
      <w:r w:rsidR="00B43444" w:rsidRPr="00E86E69">
        <w:rPr>
          <w:rFonts w:ascii="Times New Roman" w:hAnsi="Times New Roman" w:cs="Times New Roman"/>
          <w:lang w:val="en-GB"/>
        </w:rPr>
        <w:t xml:space="preserve"> mobile communit</w:t>
      </w:r>
      <w:r w:rsidR="003E5E5D" w:rsidRPr="00E86E69">
        <w:rPr>
          <w:rFonts w:ascii="Times New Roman" w:hAnsi="Times New Roman" w:cs="Times New Roman"/>
          <w:lang w:val="en-GB"/>
        </w:rPr>
        <w:t>ies</w:t>
      </w:r>
      <w:r w:rsidR="0044532B" w:rsidRPr="00E86E69">
        <w:rPr>
          <w:rFonts w:ascii="Times New Roman" w:hAnsi="Times New Roman" w:cs="Times New Roman"/>
          <w:lang w:val="en-GB"/>
        </w:rPr>
        <w:t xml:space="preserve">. The </w:t>
      </w:r>
      <w:r w:rsidR="00901345" w:rsidRPr="00E86E69">
        <w:rPr>
          <w:rFonts w:ascii="Times New Roman" w:hAnsi="Times New Roman" w:cs="Times New Roman"/>
          <w:lang w:val="en-GB"/>
        </w:rPr>
        <w:t xml:space="preserve">high </w:t>
      </w:r>
      <w:r w:rsidR="00D150EB" w:rsidRPr="00E86E69">
        <w:rPr>
          <w:rFonts w:ascii="Times New Roman" w:hAnsi="Times New Roman" w:cs="Times New Roman"/>
          <w:lang w:val="en-GB"/>
        </w:rPr>
        <w:t>structural complexity</w:t>
      </w:r>
      <w:r w:rsidR="003E5E5D" w:rsidRPr="00E86E69">
        <w:rPr>
          <w:rFonts w:ascii="Times New Roman" w:hAnsi="Times New Roman" w:cs="Times New Roman"/>
          <w:lang w:val="en-GB"/>
        </w:rPr>
        <w:t>,</w:t>
      </w:r>
      <w:r w:rsidR="00532CC5" w:rsidRPr="00E86E69">
        <w:rPr>
          <w:rFonts w:ascii="Times New Roman" w:hAnsi="Times New Roman" w:cs="Times New Roman"/>
          <w:lang w:val="en-GB"/>
        </w:rPr>
        <w:t xml:space="preserve"> especially of shallow water hard bottom or reef habitats</w:t>
      </w:r>
      <w:r w:rsidR="003E5E5D" w:rsidRPr="00E86E69">
        <w:rPr>
          <w:rFonts w:ascii="Times New Roman" w:hAnsi="Times New Roman" w:cs="Times New Roman"/>
          <w:lang w:val="en-GB"/>
        </w:rPr>
        <w:t>,</w:t>
      </w:r>
      <w:r w:rsidR="00532CC5" w:rsidRPr="00E86E69">
        <w:rPr>
          <w:rFonts w:ascii="Times New Roman" w:hAnsi="Times New Roman" w:cs="Times New Roman"/>
          <w:lang w:val="en-GB"/>
        </w:rPr>
        <w:t xml:space="preserve"> often prevents</w:t>
      </w:r>
      <w:r w:rsidR="0044532B" w:rsidRPr="00E86E69">
        <w:rPr>
          <w:rFonts w:ascii="Times New Roman" w:hAnsi="Times New Roman" w:cs="Times New Roman"/>
          <w:lang w:val="en-GB"/>
        </w:rPr>
        <w:t xml:space="preserve"> </w:t>
      </w:r>
      <w:r w:rsidR="00B602DA" w:rsidRPr="00E86E69">
        <w:rPr>
          <w:rFonts w:ascii="Times New Roman" w:hAnsi="Times New Roman" w:cs="Times New Roman"/>
          <w:lang w:val="en-GB"/>
        </w:rPr>
        <w:t xml:space="preserve">classical </w:t>
      </w:r>
      <w:r w:rsidR="009C4317" w:rsidRPr="00E86E69">
        <w:rPr>
          <w:rFonts w:ascii="Times New Roman" w:hAnsi="Times New Roman" w:cs="Times New Roman"/>
          <w:lang w:val="en-GB"/>
        </w:rPr>
        <w:t>ship</w:t>
      </w:r>
      <w:r w:rsidR="003E5E5D" w:rsidRPr="00E86E69">
        <w:rPr>
          <w:rFonts w:ascii="Times New Roman" w:hAnsi="Times New Roman" w:cs="Times New Roman"/>
          <w:lang w:val="en-GB"/>
        </w:rPr>
        <w:t>-</w:t>
      </w:r>
      <w:r w:rsidR="009C4317" w:rsidRPr="00E86E69">
        <w:rPr>
          <w:rFonts w:ascii="Times New Roman" w:hAnsi="Times New Roman" w:cs="Times New Roman"/>
          <w:lang w:val="en-GB"/>
        </w:rPr>
        <w:t xml:space="preserve">supported and </w:t>
      </w:r>
      <w:r w:rsidR="00E7292E" w:rsidRPr="00E86E69">
        <w:rPr>
          <w:rFonts w:ascii="Times New Roman" w:hAnsi="Times New Roman" w:cs="Times New Roman"/>
          <w:lang w:val="en-GB"/>
        </w:rPr>
        <w:t>space</w:t>
      </w:r>
      <w:r w:rsidR="003E5E5D" w:rsidRPr="00E86E69">
        <w:rPr>
          <w:rFonts w:ascii="Times New Roman" w:hAnsi="Times New Roman" w:cs="Times New Roman"/>
          <w:lang w:val="en-GB"/>
        </w:rPr>
        <w:t>-</w:t>
      </w:r>
      <w:r w:rsidR="00E7292E" w:rsidRPr="00E86E69">
        <w:rPr>
          <w:rFonts w:ascii="Times New Roman" w:hAnsi="Times New Roman" w:cs="Times New Roman"/>
          <w:lang w:val="en-GB"/>
        </w:rPr>
        <w:t xml:space="preserve">integrative </w:t>
      </w:r>
      <w:r w:rsidR="00B602DA" w:rsidRPr="00E86E69">
        <w:rPr>
          <w:rFonts w:ascii="Times New Roman" w:hAnsi="Times New Roman" w:cs="Times New Roman"/>
          <w:lang w:val="en-GB"/>
        </w:rPr>
        <w:t xml:space="preserve">sampling methods </w:t>
      </w:r>
      <w:r w:rsidR="003E5E5D" w:rsidRPr="00E86E69">
        <w:rPr>
          <w:rFonts w:ascii="Times New Roman" w:hAnsi="Times New Roman" w:cs="Times New Roman"/>
          <w:lang w:val="en-GB"/>
        </w:rPr>
        <w:t>such as</w:t>
      </w:r>
      <w:r w:rsidR="00B602DA" w:rsidRPr="00E86E69">
        <w:rPr>
          <w:rFonts w:ascii="Times New Roman" w:hAnsi="Times New Roman" w:cs="Times New Roman"/>
          <w:lang w:val="en-GB"/>
        </w:rPr>
        <w:t xml:space="preserve"> trawling </w:t>
      </w:r>
      <w:r w:rsidR="00532CC5" w:rsidRPr="00E86E69">
        <w:rPr>
          <w:rFonts w:ascii="Times New Roman" w:hAnsi="Times New Roman" w:cs="Times New Roman"/>
          <w:lang w:val="en-GB"/>
        </w:rPr>
        <w:t xml:space="preserve">or </w:t>
      </w:r>
      <w:r w:rsidR="00B43444" w:rsidRPr="00E86E69">
        <w:rPr>
          <w:rFonts w:ascii="Times New Roman" w:hAnsi="Times New Roman" w:cs="Times New Roman"/>
          <w:lang w:val="en-GB"/>
        </w:rPr>
        <w:t xml:space="preserve">box </w:t>
      </w:r>
      <w:r w:rsidR="00157DF4" w:rsidRPr="00E86E69">
        <w:rPr>
          <w:rFonts w:ascii="Times New Roman" w:hAnsi="Times New Roman" w:cs="Times New Roman"/>
          <w:lang w:val="en-GB"/>
        </w:rPr>
        <w:t>coring</w:t>
      </w:r>
      <w:r w:rsidR="00153774"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&lt;citation&gt;&lt;uuid&gt;336ADCEB-1D1B-4A8E-B60A-2A3630765F28&lt;/uuid&gt;&lt;priority&gt;23&lt;/priority&gt;&lt;publications&gt;&lt;publication&gt;&lt;volume&gt;67&lt;/volume&gt;&lt;number&gt;(Supplement B)&lt;/number&gt;&lt;doi&gt;10.1111/j.1095-8649.2005.00915.x&lt;/doi&gt;&lt;startpage&gt;53&lt;/startpage&gt;&lt;title&gt;04_jfb915 53..71&lt;/title&gt;&lt;uuid&gt;23951E4F-693B-4506-AAE6-CBC00C01834B&lt;/uuid&gt;&lt;subtype&gt;400&lt;/subtype&gt;&lt;endpage&gt;71&lt;/endpage&gt;&lt;type&gt;400&lt;/type&gt;&lt;citekey&gt;Brickhill:2005hd&lt;/citekey&gt;&lt;publication_date&gt;99200511181200000000222000&lt;/publication_date&gt;&lt;bundle&gt;&lt;publication&gt;&lt;publisher&gt;Blackwell Publishing Ltd&lt;/publisher&gt;&lt;title&gt;Journal of Fish Biology&lt;/title&gt;&lt;type&gt;-100&lt;/type&gt;&lt;subtype&gt;-100&lt;/subtype&gt;&lt;uuid&gt;D956004F-9E92-4140-8B57-035B59F3CE5D&lt;/uuid&gt;&lt;/publication&gt;&lt;/bundle&gt;&lt;authors&gt;&lt;author&gt;&lt;firstName&gt;M&lt;/firstName&gt;&lt;middleNames&gt;J&lt;/middleNames&gt;&lt;lastName&gt;Brickhill&lt;/lastName&gt;&lt;/author&gt;&lt;author&gt;&lt;firstName&gt;S&lt;/firstName&gt;&lt;middleNames&gt;Y&lt;/middleNames&gt;&lt;lastName&gt;Lee&lt;/lastName&gt;&lt;/author&gt;&lt;author&gt;&lt;firstName&gt;R&lt;/firstName&gt;&lt;middleNames&gt;M&lt;/middleNames&gt;&lt;lastName&gt;Connolly&lt;/lastName&gt;&lt;/author&gt;&lt;/authors&gt;&lt;/publication&gt;&lt;publication&gt;&lt;volume&gt;5&lt;/volume&gt;&lt;startpage&gt;250&lt;/startpage&gt;&lt;subtitle&gt;Limnology and Oceanography-Methods&lt;/subtitle&gt;&lt;title&gt;Habitat structure and fish: assessing the role of habitat complexity for fish using a small, semiportable, 3-D underwater observatory&lt;/title&gt;&lt;uuid&gt;227527B4-3595-4E4E-B8FB-01785825B341&lt;/uuid&gt;&lt;subtype&gt;400&lt;/subtype&gt;&lt;endpage&gt;262&lt;/endpage&gt;&lt;type&gt;400&lt;/type&gt;&lt;citekey&gt;Fischer:2007up&lt;/citekey&gt;&lt;publication_date&gt;99200709001200000000220000&lt;/publication_date&gt;&lt;bundle&gt;&lt;publication&gt;&lt;title&gt;Limnology and Oceanography Methods&lt;/title&gt;&lt;type&gt;-100&lt;/type&gt;&lt;subtype&gt;-100&lt;/subtype&gt;&lt;uuid&gt;C6A1E3DB-8553-44B4-9B6A-6F38E8C2591B&lt;/uuid&gt;&lt;/publication&gt;&lt;/bundle&gt;&lt;authors&gt;&lt;author&gt;&lt;firstName&gt;P&lt;/firstName&gt;&lt;lastName&gt;Fischer&lt;/lastName&gt;&lt;/author&gt;&lt;author&gt;&lt;firstName&gt;A&lt;/firstName&gt;&lt;lastName&gt;Weber&lt;/lastName&gt;&lt;/author&gt;&lt;author&gt;&lt;firstName&gt;G&lt;/firstName&gt;&lt;lastName&gt;Heine&lt;/lastName&gt;&lt;/author&gt;&lt;author&gt;&lt;firstName&gt;H&lt;/firstName&gt;&lt;lastName&gt;Weber&lt;/lastName&gt;&lt;/author&gt;&lt;/authors&gt;&lt;/publication&gt;&lt;publication&gt;&lt;uuid&gt;3FDD9246-2D23-4024-AEA4-CF4866A14301&lt;/uuid&gt;&lt;volume&gt;353&lt;/volume&gt;&lt;doi&gt;10.1016/j.jembe.2007.10.001&lt;/doi&gt;&lt;subtitle&gt;Journal of Experimental Marine Biology and Ecology&lt;/subtitle&gt;&lt;startpage&gt;279&lt;/startpage&gt;&lt;publication_date&gt;99200712001200000000220000&lt;/publication_date&gt;&lt;citekey&gt;Wilding:2007bu&lt;/citekey&gt;&lt;type&gt;400&lt;/type&gt;&lt;title&gt;A novel approach to measuring subtidal habitat complexity&lt;/title&gt;&lt;number&gt;2&lt;/number&gt;&lt;subtype&gt;400&lt;/subtype&gt;&lt;endpage&gt;286&lt;/endpage&gt;&lt;bundle&gt;&lt;publication&gt;&lt;title&gt;Journal of Experimental Marine Biology and Ecology&lt;/title&gt;&lt;type&gt;-100&lt;/type&gt;&lt;subtype&gt;-100&lt;/subtype&gt;&lt;uuid&gt;C2D06C0A-8B66-479B-86F3-1A0884A0E31E&lt;/uuid&gt;&lt;/publication&gt;&lt;/bundle&gt;&lt;authors&gt;&lt;author&gt;&lt;firstName&gt;T&lt;/firstName&gt;&lt;middleNames&gt;A&lt;/middleNames&gt;&lt;lastName&gt;Wilding&lt;/lastName&gt;&lt;/author&gt;&lt;author&gt;&lt;firstName&gt;C&lt;/firstName&gt;&lt;middleNames&gt;A&lt;/middleNames&gt;&lt;lastName&gt;Rose&lt;/lastName&gt;&lt;/author&gt;&lt;author&gt;&lt;firstName&gt;M&lt;/firstName&gt;&lt;middleNames&gt;J&lt;/middleNames&gt;&lt;lastName&gt;Downie&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186" w:author="P. Fischer" w:date="2017-01-09T16:38:00Z">
            <w:rPr>
              <w:rFonts w:ascii="Times New Roman" w:hAnsi="Times New Roman" w:cs="Times New Roman"/>
            </w:rPr>
          </w:rPrChange>
        </w:rPr>
        <w:t>(Brickhill et al., 2005; Fischer et al., 2007a; Wilding et al., 2007)</w:t>
      </w:r>
      <w:r w:rsidR="008127D3" w:rsidRPr="00E86E69">
        <w:rPr>
          <w:rFonts w:ascii="Times New Roman" w:hAnsi="Times New Roman" w:cs="Times New Roman"/>
          <w:lang w:val="en-GB"/>
        </w:rPr>
        <w:fldChar w:fldCharType="end"/>
      </w:r>
      <w:r w:rsidR="005F5F61" w:rsidRPr="00E86E69">
        <w:rPr>
          <w:rFonts w:ascii="Times New Roman" w:hAnsi="Times New Roman" w:cs="Times New Roman"/>
          <w:lang w:val="en-GB"/>
        </w:rPr>
        <w:t xml:space="preserve">. Assessments in these </w:t>
      </w:r>
      <w:r w:rsidR="007850F0" w:rsidRPr="00E86E69">
        <w:rPr>
          <w:rFonts w:ascii="Times New Roman" w:hAnsi="Times New Roman" w:cs="Times New Roman"/>
          <w:lang w:val="en-GB"/>
        </w:rPr>
        <w:t xml:space="preserve">structurally complex </w:t>
      </w:r>
      <w:r w:rsidR="005F5F61" w:rsidRPr="00E86E69">
        <w:rPr>
          <w:rFonts w:ascii="Times New Roman" w:hAnsi="Times New Roman" w:cs="Times New Roman"/>
          <w:lang w:val="en-GB"/>
        </w:rPr>
        <w:t xml:space="preserve">environments often </w:t>
      </w:r>
      <w:r w:rsidR="005C6301" w:rsidRPr="00E86E69">
        <w:rPr>
          <w:rFonts w:ascii="Times New Roman" w:hAnsi="Times New Roman" w:cs="Times New Roman"/>
          <w:lang w:val="en-GB"/>
        </w:rPr>
        <w:t>require</w:t>
      </w:r>
      <w:r w:rsidR="005F5F61" w:rsidRPr="00E86E69">
        <w:rPr>
          <w:rFonts w:ascii="Times New Roman" w:hAnsi="Times New Roman" w:cs="Times New Roman"/>
          <w:lang w:val="en-GB"/>
        </w:rPr>
        <w:t xml:space="preserve"> </w:t>
      </w:r>
      <w:r w:rsidR="007850F0" w:rsidRPr="00E86E69">
        <w:rPr>
          <w:rFonts w:ascii="Times New Roman" w:hAnsi="Times New Roman" w:cs="Times New Roman"/>
          <w:lang w:val="en-GB"/>
        </w:rPr>
        <w:t xml:space="preserve">small-scaled and highly </w:t>
      </w:r>
      <w:r w:rsidR="005F5F61" w:rsidRPr="00E86E69">
        <w:rPr>
          <w:rFonts w:ascii="Times New Roman" w:hAnsi="Times New Roman" w:cs="Times New Roman"/>
          <w:lang w:val="en-GB"/>
        </w:rPr>
        <w:t>specialized “</w:t>
      </w:r>
      <w:r w:rsidR="003C0B01" w:rsidRPr="00E86E69">
        <w:rPr>
          <w:rFonts w:ascii="Times New Roman" w:hAnsi="Times New Roman" w:cs="Times New Roman"/>
          <w:lang w:val="en-GB"/>
        </w:rPr>
        <w:t>sampling</w:t>
      </w:r>
      <w:r w:rsidR="005F5F61" w:rsidRPr="00E86E69">
        <w:rPr>
          <w:rFonts w:ascii="Times New Roman" w:hAnsi="Times New Roman" w:cs="Times New Roman"/>
          <w:lang w:val="en-GB"/>
        </w:rPr>
        <w:t xml:space="preserve">” methodologies </w:t>
      </w:r>
      <w:r w:rsidR="007850F0" w:rsidRPr="00E86E69">
        <w:rPr>
          <w:rFonts w:ascii="Times New Roman" w:hAnsi="Times New Roman" w:cs="Times New Roman"/>
          <w:lang w:val="en-GB"/>
        </w:rPr>
        <w:t xml:space="preserve">often based on optical </w:t>
      </w:r>
      <w:r w:rsidR="005F5F61" w:rsidRPr="00E86E69">
        <w:rPr>
          <w:rFonts w:ascii="Times New Roman" w:hAnsi="Times New Roman" w:cs="Times New Roman"/>
          <w:lang w:val="en-GB"/>
        </w:rPr>
        <w:t xml:space="preserve">mapping </w:t>
      </w:r>
      <w:r w:rsidR="007850F0" w:rsidRPr="00E86E69">
        <w:rPr>
          <w:rFonts w:ascii="Times New Roman" w:hAnsi="Times New Roman" w:cs="Times New Roman"/>
          <w:lang w:val="en-GB"/>
        </w:rPr>
        <w:t xml:space="preserve">or </w:t>
      </w:r>
      <w:r w:rsidR="00B1593F" w:rsidRPr="00E86E69">
        <w:rPr>
          <w:rFonts w:ascii="Times New Roman" w:hAnsi="Times New Roman" w:cs="Times New Roman"/>
          <w:lang w:val="en-GB"/>
        </w:rPr>
        <w:t xml:space="preserve">imaging </w:t>
      </w:r>
      <w:r w:rsidR="009C4317" w:rsidRPr="00E86E69">
        <w:rPr>
          <w:rFonts w:ascii="Times New Roman" w:hAnsi="Times New Roman" w:cs="Times New Roman"/>
          <w:lang w:val="en-GB"/>
        </w:rPr>
        <w:t xml:space="preserve">technologies </w:t>
      </w:r>
      <w:r w:rsidR="00B1593F" w:rsidRPr="00E86E69">
        <w:rPr>
          <w:rFonts w:ascii="Times New Roman" w:hAnsi="Times New Roman" w:cs="Times New Roman"/>
          <w:lang w:val="en-GB"/>
        </w:rPr>
        <w:t xml:space="preserve">operated by divers </w:t>
      </w:r>
      <w:r w:rsidR="005C6301" w:rsidRPr="00E86E69">
        <w:rPr>
          <w:rFonts w:ascii="Times New Roman" w:hAnsi="Times New Roman" w:cs="Times New Roman"/>
          <w:lang w:val="en-GB"/>
        </w:rPr>
        <w:t>or</w:t>
      </w:r>
      <w:r w:rsidR="00B1593F" w:rsidRPr="00E86E69">
        <w:rPr>
          <w:rFonts w:ascii="Times New Roman" w:hAnsi="Times New Roman" w:cs="Times New Roman"/>
          <w:lang w:val="en-GB"/>
        </w:rPr>
        <w:t xml:space="preserve"> ROV’s</w:t>
      </w:r>
      <w:r w:rsidR="003E5E5D" w:rsidRPr="00E86E69">
        <w:rPr>
          <w:rFonts w:ascii="Times New Roman" w:hAnsi="Times New Roman" w:cs="Times New Roman"/>
          <w:lang w:val="en-GB"/>
        </w:rPr>
        <w:t>,</w:t>
      </w:r>
      <w:r w:rsidR="00B1593F" w:rsidRPr="00E86E69">
        <w:rPr>
          <w:rFonts w:ascii="Times New Roman" w:hAnsi="Times New Roman" w:cs="Times New Roman"/>
          <w:lang w:val="en-GB"/>
        </w:rPr>
        <w:t xml:space="preserve"> </w:t>
      </w:r>
      <w:r w:rsidR="005C6301" w:rsidRPr="00E86E69">
        <w:rPr>
          <w:rFonts w:ascii="Times New Roman" w:hAnsi="Times New Roman" w:cs="Times New Roman"/>
          <w:lang w:val="en-GB"/>
        </w:rPr>
        <w:t>depending on the water depth</w:t>
      </w:r>
      <w:r w:rsidR="00B1593F"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&lt;citation&gt;&lt;uuid&gt;E6E204AF-158E-4306-B80E-BB8F0F739F67&lt;/uuid&gt;&lt;priority&gt;24&lt;/priority&gt;&lt;publications&gt;&lt;publication&gt;&lt;volume&gt;67&lt;/volume&gt;&lt;number&gt;(Supplement B)&lt;/number&gt;&lt;doi&gt;10.1111/j.1095-8649.2005.00915.x&lt;/doi&gt;&lt;startpage&gt;53&lt;/startpage&gt;&lt;title&gt;04_jfb915 53..71&lt;/title&gt;&lt;uuid&gt;23951E4F-693B-4506-AAE6-CBC00C01834B&lt;/uuid&gt;&lt;subtype&gt;400&lt;/subtype&gt;&lt;endpage&gt;71&lt;/endpage&gt;&lt;type&gt;400&lt;/type&gt;&lt;citekey&gt;Brickhill:2005hd&lt;/citekey&gt;&lt;publication_date&gt;99200511181200000000222000&lt;/publication_date&gt;&lt;bundle&gt;&lt;publication&gt;&lt;publisher&gt;Blackwell Publishing Ltd&lt;/publisher&gt;&lt;title&gt;Journal of Fish Biology&lt;/title&gt;&lt;type&gt;-100&lt;/type&gt;&lt;subtype&gt;-100&lt;/subtype&gt;&lt;uuid&gt;D956004F-9E92-4140-8B57-035B59F3CE5D&lt;/uuid&gt;&lt;/publication&gt;&lt;/bundle&gt;&lt;authors&gt;&lt;author&gt;&lt;firstName&gt;M&lt;/firstName&gt;&lt;middleNames&gt;J&lt;/middleNames&gt;&lt;lastName&gt;Brickhill&lt;/lastName&gt;&lt;/author&gt;&lt;author&gt;&lt;firstName&gt;S&lt;/firstName&gt;&lt;middleNames&gt;Y&lt;/middleNames&gt;&lt;lastName&gt;Lee&lt;/lastName&gt;&lt;/author&gt;&lt;author&gt;&lt;firstName&gt;R&lt;/firstName&gt;&lt;middleNames&gt;M&lt;/middleNames&gt;&lt;lastName&gt;Connolly&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187" w:author="P. Fischer" w:date="2017-01-09T16:38:00Z">
            <w:rPr>
              <w:rFonts w:ascii="Times New Roman" w:hAnsi="Times New Roman" w:cs="Times New Roman"/>
            </w:rPr>
          </w:rPrChange>
        </w:rPr>
        <w:t>Brickhill et al.</w:t>
      </w:r>
      <w:r w:rsidR="00351B0B" w:rsidRPr="00FE55A3">
        <w:rPr>
          <w:rFonts w:ascii="Times New Roman" w:hAnsi="Times New Roman" w:cs="Times New Roman"/>
          <w:lang w:val="en-US"/>
          <w:rPrChange w:id="188" w:author="P. Fischer" w:date="2017-01-09T16:38:00Z">
            <w:rPr>
              <w:rFonts w:ascii="Times New Roman" w:hAnsi="Times New Roman" w:cs="Times New Roman"/>
            </w:rPr>
          </w:rPrChange>
        </w:rPr>
        <w:t xml:space="preserve"> (</w:t>
      </w:r>
      <w:r w:rsidR="00ED2740" w:rsidRPr="00FE55A3">
        <w:rPr>
          <w:rFonts w:ascii="Times New Roman" w:hAnsi="Times New Roman" w:cs="Times New Roman"/>
          <w:lang w:val="en-US"/>
          <w:rPrChange w:id="189" w:author="P. Fischer" w:date="2017-01-09T16:38:00Z">
            <w:rPr>
              <w:rFonts w:ascii="Times New Roman" w:hAnsi="Times New Roman" w:cs="Times New Roman"/>
            </w:rPr>
          </w:rPrChange>
        </w:rPr>
        <w:t>2005)</w:t>
      </w:r>
      <w:r w:rsidR="008127D3" w:rsidRPr="00E86E69">
        <w:rPr>
          <w:rFonts w:ascii="Times New Roman" w:hAnsi="Times New Roman" w:cs="Times New Roman"/>
          <w:lang w:val="en-GB"/>
        </w:rPr>
        <w:fldChar w:fldCharType="end"/>
      </w:r>
      <w:r w:rsidR="00B1593F"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EC74EC21-3A1A-411E-9DD9-A3D185B9E6C6&lt;/uuid&gt;&lt;priority&gt;25&lt;/priority&gt;&lt;publications&gt;&lt;publication&gt;&lt;volume&gt;5&lt;/volume&gt;&lt;publication_date&gt;99200700001200000000200000&lt;/publication_date&gt;&lt;doi&gt;10.4319/lom.2007.5.250&lt;/doi&gt;&lt;startpage&gt;250&lt;/startpage&gt;&lt;title&gt;Habitat structure and fish: assessing the role of habitat complexity for fish using a small, semi-portable, 3D underwater observatory&lt;/title&gt;&lt;uuid&gt;1E00FB92-B353-4C9F-B0E9-94B389D290D1&lt;/uuid&gt;&lt;subtype&gt;400&lt;/subtype&gt;&lt;endpage&gt;262&lt;/endpage&gt;&lt;type&gt;400&lt;/type&gt;&lt;citekey&gt;Fischer:2007dj&lt;/citekey&gt;&lt;url&gt;http://www.aslo.org/lomethods/free/2007/0250.html&lt;/url&gt;&lt;bundle&gt;&lt;publication&gt;&lt;title&gt;Limnology and Oceanography Methods&lt;/title&gt;&lt;type&gt;-100&lt;/type&gt;&lt;subtype&gt;-100&lt;/subtype&gt;&lt;uuid&gt;C6A1E3DB-8553-44B4-9B6A-6F38E8C2591B&lt;/uuid&gt;&lt;/publication&gt;&lt;/bundle&gt;&lt;authors&gt;&lt;author&gt;&lt;firstName&gt;Philipp&lt;/firstName&gt;&lt;lastName&gt;Fischer&lt;/lastName&gt;&lt;/author&gt;&lt;author&gt;&lt;firstName&gt;Arnd&lt;/firstName&gt;&lt;lastName&gt;Weber&lt;/lastName&gt;&lt;/author&gt;&lt;author&gt;&lt;firstName&gt;Georg&lt;/firstName&gt;&lt;lastName&gt;Heine&lt;/lastName&gt;&lt;/author&gt;&lt;author&gt;&lt;firstName&gt;Harald&lt;/firstName&gt;&lt;lastName&gt;Weber&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190" w:author="P. Fischer" w:date="2017-01-09T16:38:00Z">
            <w:rPr>
              <w:rFonts w:ascii="Times New Roman" w:hAnsi="Times New Roman" w:cs="Times New Roman"/>
            </w:rPr>
          </w:rPrChange>
        </w:rPr>
        <w:t>Fischer et al.</w:t>
      </w:r>
      <w:r w:rsidR="00351B0B" w:rsidRPr="00FE55A3">
        <w:rPr>
          <w:rFonts w:ascii="Times New Roman" w:hAnsi="Times New Roman" w:cs="Times New Roman"/>
          <w:lang w:val="en-US"/>
          <w:rPrChange w:id="191" w:author="P. Fischer" w:date="2017-01-09T16:38:00Z">
            <w:rPr>
              <w:rFonts w:ascii="Times New Roman" w:hAnsi="Times New Roman" w:cs="Times New Roman"/>
            </w:rPr>
          </w:rPrChange>
        </w:rPr>
        <w:t xml:space="preserve"> (</w:t>
      </w:r>
      <w:r w:rsidR="00ED2740" w:rsidRPr="00FE55A3">
        <w:rPr>
          <w:rFonts w:ascii="Times New Roman" w:hAnsi="Times New Roman" w:cs="Times New Roman"/>
          <w:lang w:val="en-US"/>
          <w:rPrChange w:id="192" w:author="P. Fischer" w:date="2017-01-09T16:38:00Z">
            <w:rPr>
              <w:rFonts w:ascii="Times New Roman" w:hAnsi="Times New Roman" w:cs="Times New Roman"/>
            </w:rPr>
          </w:rPrChange>
        </w:rPr>
        <w:t>2007b)</w:t>
      </w:r>
      <w:r w:rsidR="008127D3" w:rsidRPr="00E86E69">
        <w:rPr>
          <w:rFonts w:ascii="Times New Roman" w:hAnsi="Times New Roman" w:cs="Times New Roman"/>
          <w:lang w:val="en-GB"/>
        </w:rPr>
        <w:fldChar w:fldCharType="end"/>
      </w:r>
      <w:r w:rsidR="00B1593F" w:rsidRPr="00E86E69">
        <w:rPr>
          <w:rFonts w:ascii="Times New Roman" w:hAnsi="Times New Roman" w:cs="Times New Roman"/>
          <w:lang w:val="en-GB"/>
        </w:rPr>
        <w:t xml:space="preserve"> and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&lt;citation&gt;&lt;uuid&gt;72DCDCF4-3ED9-482C-977A-8A37C6ADFD63&lt;/uuid&gt;&lt;priority&gt;26&lt;/priority&gt;&lt;publications&gt;&lt;publication&gt;&lt;volume&gt;32&lt;/volume&gt;&lt;startpage&gt;111&lt;/startpage&gt;&lt;title&gt;A practical guide to the use of consumer-level digital still cameras for precise stereogrammetric in situ assessments in aquatic environments &lt;/title&gt;&lt;uuid&gt;D2270E28-7A0A-4A3C-9DD5-25B20E0E182C&lt;/uuid&gt;&lt;subtype&gt;400&lt;/subtype&gt;&lt;endpage&gt;128&lt;/endpage&gt;&lt;type&gt;400&lt;/type&gt;&lt;citekey&gt;Wehkamp:2014vy&lt;/citekey&gt;&lt;publication_date&gt;99201400001200000000200000&lt;/publication_date&gt;&lt;bundle&gt;&lt;publication&gt;&lt;title&gt;Underwater Technology&lt;/title&gt;&lt;type&gt;-100&lt;/type&gt;&lt;subtype&gt;-100&lt;/subtype&gt;&lt;uuid&gt;A615B119-2B1A-47A3-A89B-8B7C668ED72E&lt;/uuid&gt;&lt;/publication&gt;&lt;/bundle&gt;&lt;authors&gt;&lt;author&gt;&lt;firstName&gt;Matthias&lt;/firstName&gt;&lt;lastName&gt;Wehkamp&lt;/lastName&gt;&lt;/author&gt;&lt;author&gt;&lt;firstName&gt;Philipp&lt;/firstName&gt;&lt;lastName&gt;Fischer&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193" w:author="P. Fischer" w:date="2017-01-09T16:38:00Z">
            <w:rPr>
              <w:rFonts w:ascii="Times New Roman" w:hAnsi="Times New Roman" w:cs="Times New Roman"/>
            </w:rPr>
          </w:rPrChange>
        </w:rPr>
        <w:t>Wehkamp and Fischer</w:t>
      </w:r>
      <w:r w:rsidR="00351B0B" w:rsidRPr="00FE55A3">
        <w:rPr>
          <w:rFonts w:ascii="Times New Roman" w:hAnsi="Times New Roman" w:cs="Times New Roman"/>
          <w:lang w:val="en-US"/>
          <w:rPrChange w:id="194" w:author="P. Fischer" w:date="2017-01-09T16:38:00Z">
            <w:rPr>
              <w:rFonts w:ascii="Times New Roman" w:hAnsi="Times New Roman" w:cs="Times New Roman"/>
            </w:rPr>
          </w:rPrChange>
        </w:rPr>
        <w:t xml:space="preserve"> (</w:t>
      </w:r>
      <w:r w:rsidR="00ED2740" w:rsidRPr="00FE55A3">
        <w:rPr>
          <w:rFonts w:ascii="Times New Roman" w:hAnsi="Times New Roman" w:cs="Times New Roman"/>
          <w:lang w:val="en-US"/>
          <w:rPrChange w:id="195" w:author="P. Fischer" w:date="2017-01-09T16:38:00Z">
            <w:rPr>
              <w:rFonts w:ascii="Times New Roman" w:hAnsi="Times New Roman" w:cs="Times New Roman"/>
            </w:rPr>
          </w:rPrChange>
        </w:rPr>
        <w:t>2014)</w:t>
      </w:r>
      <w:r w:rsidR="008127D3" w:rsidRPr="00E86E69">
        <w:rPr>
          <w:rFonts w:ascii="Times New Roman" w:hAnsi="Times New Roman" w:cs="Times New Roman"/>
          <w:lang w:val="en-GB"/>
        </w:rPr>
        <w:fldChar w:fldCharType="end"/>
      </w:r>
      <w:r w:rsidR="00B1593F" w:rsidRPr="00E86E69">
        <w:rPr>
          <w:rFonts w:ascii="Times New Roman" w:hAnsi="Times New Roman" w:cs="Times New Roman"/>
          <w:lang w:val="en-GB"/>
        </w:rPr>
        <w:t xml:space="preserve"> discussed </w:t>
      </w:r>
      <w:r w:rsidR="002F70DB" w:rsidRPr="00E86E69">
        <w:rPr>
          <w:rFonts w:ascii="Times New Roman" w:hAnsi="Times New Roman" w:cs="Times New Roman"/>
          <w:lang w:val="en-GB"/>
        </w:rPr>
        <w:t xml:space="preserve">the </w:t>
      </w:r>
      <w:r w:rsidR="00EE4CD6" w:rsidRPr="00E86E69">
        <w:rPr>
          <w:rFonts w:ascii="Times New Roman" w:hAnsi="Times New Roman" w:cs="Times New Roman"/>
          <w:lang w:val="en-GB"/>
        </w:rPr>
        <w:t xml:space="preserve">potential </w:t>
      </w:r>
      <w:r w:rsidR="002F70DB" w:rsidRPr="00E86E69">
        <w:rPr>
          <w:rFonts w:ascii="Times New Roman" w:hAnsi="Times New Roman" w:cs="Times New Roman"/>
          <w:lang w:val="en-GB"/>
        </w:rPr>
        <w:t xml:space="preserve">of </w:t>
      </w:r>
      <w:r w:rsidR="003D0229" w:rsidRPr="00E86E69">
        <w:rPr>
          <w:rFonts w:ascii="Times New Roman" w:hAnsi="Times New Roman" w:cs="Times New Roman"/>
          <w:lang w:val="en-GB"/>
        </w:rPr>
        <w:t>such techniques</w:t>
      </w:r>
      <w:r w:rsidR="002F70DB" w:rsidRPr="00E86E69">
        <w:rPr>
          <w:rFonts w:ascii="Times New Roman" w:hAnsi="Times New Roman" w:cs="Times New Roman"/>
          <w:lang w:val="en-GB"/>
        </w:rPr>
        <w:t xml:space="preserve"> </w:t>
      </w:r>
      <w:r w:rsidR="00EE4CD6" w:rsidRPr="00E86E69">
        <w:rPr>
          <w:rFonts w:ascii="Times New Roman" w:hAnsi="Times New Roman" w:cs="Times New Roman"/>
          <w:lang w:val="en-GB"/>
        </w:rPr>
        <w:t xml:space="preserve">specifically </w:t>
      </w:r>
      <w:r w:rsidR="002F70DB" w:rsidRPr="00E86E69">
        <w:rPr>
          <w:rFonts w:ascii="Times New Roman" w:hAnsi="Times New Roman" w:cs="Times New Roman"/>
          <w:lang w:val="en-GB"/>
        </w:rPr>
        <w:t xml:space="preserve">for the assessment of </w:t>
      </w:r>
      <w:r w:rsidR="00EE4CD6" w:rsidRPr="00E86E69">
        <w:rPr>
          <w:rFonts w:ascii="Times New Roman" w:hAnsi="Times New Roman" w:cs="Times New Roman"/>
          <w:lang w:val="en-GB"/>
        </w:rPr>
        <w:t>fish-</w:t>
      </w:r>
      <w:r w:rsidR="002F70DB" w:rsidRPr="00E86E69">
        <w:rPr>
          <w:rFonts w:ascii="Times New Roman" w:hAnsi="Times New Roman" w:cs="Times New Roman"/>
          <w:lang w:val="en-GB"/>
        </w:rPr>
        <w:t>habitat relationships</w:t>
      </w:r>
      <w:r w:rsidR="006847A9" w:rsidRPr="00E86E69">
        <w:rPr>
          <w:rFonts w:ascii="Times New Roman" w:hAnsi="Times New Roman" w:cs="Times New Roman"/>
          <w:lang w:val="en-GB"/>
        </w:rPr>
        <w:t xml:space="preserve"> </w:t>
      </w:r>
      <w:r w:rsidR="005C6301" w:rsidRPr="00E86E69">
        <w:rPr>
          <w:rFonts w:ascii="Times New Roman" w:hAnsi="Times New Roman" w:cs="Times New Roman"/>
          <w:lang w:val="en-GB"/>
        </w:rPr>
        <w:t>in</w:t>
      </w:r>
      <w:r w:rsidR="00B1593F" w:rsidRPr="00E86E69">
        <w:rPr>
          <w:rFonts w:ascii="Times New Roman" w:hAnsi="Times New Roman" w:cs="Times New Roman"/>
          <w:lang w:val="en-GB"/>
        </w:rPr>
        <w:t xml:space="preserve"> </w:t>
      </w:r>
      <w:r w:rsidR="006847A9" w:rsidRPr="00E86E69">
        <w:rPr>
          <w:rFonts w:ascii="Times New Roman" w:hAnsi="Times New Roman" w:cs="Times New Roman"/>
          <w:lang w:val="en-GB"/>
        </w:rPr>
        <w:t xml:space="preserve">temperate </w:t>
      </w:r>
      <w:r w:rsidR="005C6301" w:rsidRPr="00E86E69">
        <w:rPr>
          <w:rFonts w:ascii="Times New Roman" w:hAnsi="Times New Roman" w:cs="Times New Roman"/>
          <w:lang w:val="en-GB"/>
        </w:rPr>
        <w:t xml:space="preserve">and boreal </w:t>
      </w:r>
      <w:r w:rsidR="006847A9" w:rsidRPr="00E86E69">
        <w:rPr>
          <w:rFonts w:ascii="Times New Roman" w:hAnsi="Times New Roman" w:cs="Times New Roman"/>
          <w:lang w:val="en-GB"/>
        </w:rPr>
        <w:t xml:space="preserve">habitats </w:t>
      </w:r>
      <w:r w:rsidR="003E5E5D" w:rsidRPr="00E86E69">
        <w:rPr>
          <w:rFonts w:ascii="Times New Roman" w:hAnsi="Times New Roman" w:cs="Times New Roman"/>
          <w:lang w:val="en-GB"/>
        </w:rPr>
        <w:t>such as</w:t>
      </w:r>
      <w:r w:rsidR="00B1593F" w:rsidRPr="00E86E69">
        <w:rPr>
          <w:rFonts w:ascii="Times New Roman" w:hAnsi="Times New Roman" w:cs="Times New Roman"/>
          <w:lang w:val="en-GB"/>
        </w:rPr>
        <w:t xml:space="preserve"> </w:t>
      </w:r>
      <w:r w:rsidR="006847A9" w:rsidRPr="00E86E69">
        <w:rPr>
          <w:rFonts w:ascii="Times New Roman" w:hAnsi="Times New Roman" w:cs="Times New Roman"/>
          <w:lang w:val="en-GB"/>
        </w:rPr>
        <w:t>the Southern North Sea</w:t>
      </w:r>
      <w:r w:rsidR="00B1593F" w:rsidRPr="00E86E69">
        <w:rPr>
          <w:rFonts w:ascii="Times New Roman" w:hAnsi="Times New Roman" w:cs="Times New Roman"/>
          <w:lang w:val="en-GB"/>
        </w:rPr>
        <w:t xml:space="preserve">. They </w:t>
      </w:r>
      <w:r w:rsidR="00EE4CD6" w:rsidRPr="00E86E69">
        <w:rPr>
          <w:rFonts w:ascii="Times New Roman" w:hAnsi="Times New Roman" w:cs="Times New Roman"/>
          <w:lang w:val="en-GB"/>
        </w:rPr>
        <w:t>conclude</w:t>
      </w:r>
      <w:r w:rsidR="00B1593F" w:rsidRPr="00E86E69">
        <w:rPr>
          <w:rFonts w:ascii="Times New Roman" w:hAnsi="Times New Roman" w:cs="Times New Roman"/>
          <w:lang w:val="en-GB"/>
        </w:rPr>
        <w:t>d</w:t>
      </w:r>
      <w:r w:rsidR="00EE4CD6" w:rsidRPr="00E86E69">
        <w:rPr>
          <w:rFonts w:ascii="Times New Roman" w:hAnsi="Times New Roman" w:cs="Times New Roman"/>
          <w:lang w:val="en-GB"/>
        </w:rPr>
        <w:t xml:space="preserve"> that </w:t>
      </w:r>
      <w:del w:id="196" w:author="P. Fischer" w:date="2017-01-09T19:13:00Z">
        <w:r w:rsidR="00EE4CD6" w:rsidRPr="00E86E69" w:rsidDel="00A46367">
          <w:rPr>
            <w:rFonts w:ascii="Times New Roman" w:hAnsi="Times New Roman" w:cs="Times New Roman"/>
            <w:lang w:val="en-GB"/>
          </w:rPr>
          <w:delText xml:space="preserve">the </w:delText>
        </w:r>
      </w:del>
      <w:r w:rsidR="00B1593F" w:rsidRPr="00E86E69">
        <w:rPr>
          <w:rFonts w:ascii="Times New Roman" w:hAnsi="Times New Roman" w:cs="Times New Roman"/>
          <w:lang w:val="en-GB"/>
        </w:rPr>
        <w:t xml:space="preserve">in these waters, the </w:t>
      </w:r>
      <w:r w:rsidR="00EE4CD6" w:rsidRPr="00E86E69">
        <w:rPr>
          <w:rFonts w:ascii="Times New Roman" w:hAnsi="Times New Roman" w:cs="Times New Roman"/>
          <w:lang w:val="en-GB"/>
        </w:rPr>
        <w:t xml:space="preserve">comparatively restricted </w:t>
      </w:r>
      <w:r w:rsidR="00B1593F" w:rsidRPr="00E86E69">
        <w:rPr>
          <w:rFonts w:ascii="Times New Roman" w:hAnsi="Times New Roman" w:cs="Times New Roman"/>
          <w:lang w:val="en-GB"/>
        </w:rPr>
        <w:t>transparency of the water</w:t>
      </w:r>
      <w:r w:rsidR="005C6301" w:rsidRPr="00E86E69">
        <w:rPr>
          <w:rFonts w:ascii="Times New Roman" w:hAnsi="Times New Roman" w:cs="Times New Roman"/>
          <w:lang w:val="en-GB"/>
        </w:rPr>
        <w:t>, the lower water temperatures and the harsh</w:t>
      </w:r>
      <w:r w:rsidR="007850F0" w:rsidRPr="00E86E69">
        <w:rPr>
          <w:rFonts w:ascii="Times New Roman" w:hAnsi="Times New Roman" w:cs="Times New Roman"/>
          <w:lang w:val="en-GB"/>
        </w:rPr>
        <w:t>er</w:t>
      </w:r>
      <w:r w:rsidR="005C6301" w:rsidRPr="00E86E69">
        <w:rPr>
          <w:rFonts w:ascii="Times New Roman" w:hAnsi="Times New Roman" w:cs="Times New Roman"/>
          <w:lang w:val="en-GB"/>
        </w:rPr>
        <w:t xml:space="preserve"> weather </w:t>
      </w:r>
      <w:r w:rsidR="007850F0" w:rsidRPr="00E86E69">
        <w:rPr>
          <w:rFonts w:ascii="Times New Roman" w:hAnsi="Times New Roman" w:cs="Times New Roman"/>
          <w:lang w:val="en-GB"/>
        </w:rPr>
        <w:t xml:space="preserve">conditions </w:t>
      </w:r>
      <w:r w:rsidR="005C6301" w:rsidRPr="00E86E69">
        <w:rPr>
          <w:rFonts w:ascii="Times New Roman" w:hAnsi="Times New Roman" w:cs="Times New Roman"/>
          <w:lang w:val="en-GB"/>
        </w:rPr>
        <w:t xml:space="preserve">often </w:t>
      </w:r>
      <w:ins w:id="197" w:author="P. Fischer" w:date="2017-01-09T19:14:00Z">
        <w:r w:rsidR="00A46367">
          <w:rPr>
            <w:rFonts w:ascii="Times New Roman" w:hAnsi="Times New Roman" w:cs="Times New Roman"/>
            <w:lang w:val="en-GB"/>
          </w:rPr>
          <w:t xml:space="preserve">result in </w:t>
        </w:r>
      </w:ins>
      <w:del w:id="198" w:author="P. Fischer" w:date="2017-01-09T19:14:00Z">
        <w:r w:rsidR="00B1593F" w:rsidRPr="00E86E69" w:rsidDel="00A46367">
          <w:rPr>
            <w:rFonts w:ascii="Times New Roman" w:hAnsi="Times New Roman" w:cs="Times New Roman"/>
            <w:lang w:val="en-GB"/>
          </w:rPr>
          <w:delText>lead</w:delText>
        </w:r>
        <w:r w:rsidR="005C6301" w:rsidRPr="00E86E69" w:rsidDel="00A46367">
          <w:rPr>
            <w:rFonts w:ascii="Times New Roman" w:hAnsi="Times New Roman" w:cs="Times New Roman"/>
            <w:lang w:val="en-GB"/>
          </w:rPr>
          <w:delText xml:space="preserve"> to </w:delText>
        </w:r>
      </w:del>
      <w:r w:rsidR="001E5431" w:rsidRPr="00E86E69">
        <w:rPr>
          <w:rFonts w:ascii="Times New Roman" w:hAnsi="Times New Roman" w:cs="Times New Roman"/>
          <w:lang w:val="en-GB"/>
        </w:rPr>
        <w:t xml:space="preserve">only </w:t>
      </w:r>
      <w:r w:rsidR="005C6301" w:rsidRPr="00E86E69">
        <w:rPr>
          <w:rFonts w:ascii="Times New Roman" w:hAnsi="Times New Roman" w:cs="Times New Roman"/>
          <w:lang w:val="en-GB"/>
        </w:rPr>
        <w:t xml:space="preserve">short operation </w:t>
      </w:r>
      <w:r w:rsidR="007850F0" w:rsidRPr="00E86E69">
        <w:rPr>
          <w:rFonts w:ascii="Times New Roman" w:hAnsi="Times New Roman" w:cs="Times New Roman"/>
          <w:lang w:val="en-GB"/>
        </w:rPr>
        <w:t>times</w:t>
      </w:r>
      <w:r w:rsidR="003E5E5D" w:rsidRPr="00E86E69">
        <w:rPr>
          <w:rFonts w:ascii="Times New Roman" w:hAnsi="Times New Roman" w:cs="Times New Roman"/>
          <w:lang w:val="en-GB"/>
        </w:rPr>
        <w:t xml:space="preserve"> that</w:t>
      </w:r>
      <w:r w:rsidR="007850F0" w:rsidRPr="00E86E69">
        <w:rPr>
          <w:rFonts w:ascii="Times New Roman" w:hAnsi="Times New Roman" w:cs="Times New Roman"/>
          <w:lang w:val="en-GB"/>
        </w:rPr>
        <w:t xml:space="preserve"> </w:t>
      </w:r>
      <w:r w:rsidR="005C6301" w:rsidRPr="00E86E69">
        <w:rPr>
          <w:rFonts w:ascii="Times New Roman" w:hAnsi="Times New Roman" w:cs="Times New Roman"/>
          <w:lang w:val="en-GB"/>
        </w:rPr>
        <w:t xml:space="preserve">result in </w:t>
      </w:r>
      <w:r w:rsidR="00EE4CD6" w:rsidRPr="00E86E69">
        <w:rPr>
          <w:rFonts w:ascii="Times New Roman" w:hAnsi="Times New Roman" w:cs="Times New Roman"/>
          <w:lang w:val="en-GB"/>
        </w:rPr>
        <w:t>low number</w:t>
      </w:r>
      <w:r w:rsidR="007850F0" w:rsidRPr="00E86E69">
        <w:rPr>
          <w:rFonts w:ascii="Times New Roman" w:hAnsi="Times New Roman" w:cs="Times New Roman"/>
          <w:lang w:val="en-GB"/>
        </w:rPr>
        <w:t>s</w:t>
      </w:r>
      <w:r w:rsidR="00EE4CD6" w:rsidRPr="00E86E69">
        <w:rPr>
          <w:rFonts w:ascii="Times New Roman" w:hAnsi="Times New Roman" w:cs="Times New Roman"/>
          <w:lang w:val="en-GB"/>
        </w:rPr>
        <w:t xml:space="preserve"> of freeze-frame sub-samples taken in most studies</w:t>
      </w:r>
      <w:r w:rsidR="001E5431" w:rsidRPr="00E86E69">
        <w:rPr>
          <w:rFonts w:ascii="Times New Roman" w:hAnsi="Times New Roman" w:cs="Times New Roman"/>
          <w:lang w:val="en-GB"/>
        </w:rPr>
        <w:t xml:space="preserve">, </w:t>
      </w:r>
      <w:r w:rsidR="00EE4CD6" w:rsidRPr="00E86E69">
        <w:rPr>
          <w:rFonts w:ascii="Times New Roman" w:hAnsi="Times New Roman" w:cs="Times New Roman"/>
          <w:lang w:val="en-GB"/>
        </w:rPr>
        <w:t>prevent</w:t>
      </w:r>
      <w:r w:rsidR="001E5431" w:rsidRPr="00E86E69">
        <w:rPr>
          <w:rFonts w:ascii="Times New Roman" w:hAnsi="Times New Roman" w:cs="Times New Roman"/>
          <w:lang w:val="en-GB"/>
        </w:rPr>
        <w:t xml:space="preserve">ing </w:t>
      </w:r>
      <w:r w:rsidR="00EE4CD6" w:rsidRPr="00E86E69">
        <w:rPr>
          <w:rFonts w:ascii="Times New Roman" w:hAnsi="Times New Roman" w:cs="Times New Roman"/>
          <w:lang w:val="en-GB"/>
        </w:rPr>
        <w:t xml:space="preserve">a thorough analysis of </w:t>
      </w:r>
      <w:r w:rsidR="003E5E5D" w:rsidRPr="00E86E69">
        <w:rPr>
          <w:rFonts w:ascii="Times New Roman" w:hAnsi="Times New Roman" w:cs="Times New Roman"/>
          <w:lang w:val="en-GB"/>
        </w:rPr>
        <w:t xml:space="preserve">the </w:t>
      </w:r>
      <w:r w:rsidR="002F70DB" w:rsidRPr="00E86E69">
        <w:rPr>
          <w:rFonts w:ascii="Times New Roman" w:hAnsi="Times New Roman" w:cs="Times New Roman"/>
          <w:lang w:val="en-GB"/>
        </w:rPr>
        <w:t xml:space="preserve">species-habitat relationships </w:t>
      </w:r>
      <w:r w:rsidR="005C6301" w:rsidRPr="00E86E69">
        <w:rPr>
          <w:rFonts w:ascii="Times New Roman" w:hAnsi="Times New Roman" w:cs="Times New Roman"/>
          <w:lang w:val="en-GB"/>
        </w:rPr>
        <w:t>due to an in</w:t>
      </w:r>
      <w:del w:id="199" w:author="P. Fischer" w:date="2017-01-09T17:18:00Z">
        <w:r w:rsidR="002F70DB" w:rsidRPr="00E86E69" w:rsidDel="00C64F6C">
          <w:rPr>
            <w:rFonts w:ascii="Times New Roman" w:hAnsi="Times New Roman" w:cs="Times New Roman"/>
            <w:lang w:val="en-GB"/>
          </w:rPr>
          <w:delText xml:space="preserve"> </w:delText>
        </w:r>
      </w:del>
      <w:r w:rsidR="002F70DB" w:rsidRPr="00E86E69">
        <w:rPr>
          <w:rFonts w:ascii="Times New Roman" w:hAnsi="Times New Roman" w:cs="Times New Roman"/>
          <w:lang w:val="en-GB"/>
        </w:rPr>
        <w:t>sufficiently fine scale</w:t>
      </w:r>
      <w:r w:rsidR="005C6301" w:rsidRPr="00E86E69">
        <w:rPr>
          <w:rFonts w:ascii="Times New Roman" w:hAnsi="Times New Roman" w:cs="Times New Roman"/>
          <w:lang w:val="en-GB"/>
        </w:rPr>
        <w:t xml:space="preserve"> sampling frequency</w:t>
      </w:r>
      <w:r w:rsidR="00EE4CD6" w:rsidRPr="00E86E69">
        <w:rPr>
          <w:rFonts w:ascii="Times New Roman" w:hAnsi="Times New Roman" w:cs="Times New Roman"/>
          <w:lang w:val="en-GB"/>
        </w:rPr>
        <w:t xml:space="preserve">. </w:t>
      </w:r>
      <w:r w:rsidR="002F70DB" w:rsidRPr="00E86E69">
        <w:rPr>
          <w:rFonts w:ascii="Times New Roman" w:hAnsi="Times New Roman" w:cs="Times New Roman"/>
          <w:lang w:val="en-GB"/>
        </w:rPr>
        <w:t xml:space="preserve">These limiting factors, especially of diver-operated </w:t>
      </w:r>
      <w:r w:rsidR="002F70DB" w:rsidRPr="00E86E69">
        <w:rPr>
          <w:rFonts w:ascii="Times New Roman" w:hAnsi="Times New Roman" w:cs="Times New Roman"/>
          <w:i/>
          <w:lang w:val="en-GB"/>
        </w:rPr>
        <w:t>in situ</w:t>
      </w:r>
      <w:r w:rsidR="002F70DB" w:rsidRPr="00E86E69">
        <w:rPr>
          <w:rFonts w:ascii="Times New Roman" w:hAnsi="Times New Roman" w:cs="Times New Roman"/>
          <w:lang w:val="en-GB"/>
        </w:rPr>
        <w:t xml:space="preserve"> </w:t>
      </w:r>
      <w:r w:rsidR="0089434C" w:rsidRPr="00E86E69">
        <w:rPr>
          <w:rFonts w:ascii="Times New Roman" w:hAnsi="Times New Roman" w:cs="Times New Roman"/>
          <w:lang w:val="en-GB"/>
        </w:rPr>
        <w:t xml:space="preserve">video </w:t>
      </w:r>
      <w:r w:rsidR="002F70DB" w:rsidRPr="00E86E69">
        <w:rPr>
          <w:rFonts w:ascii="Times New Roman" w:hAnsi="Times New Roman" w:cs="Times New Roman"/>
          <w:lang w:val="en-GB"/>
        </w:rPr>
        <w:t>technologies, often lead to extremely high variability in organism counts per frame with too many zero counts, especially when the target organisms are mobile. This leads to a dramatic loss of statistical power in the subsequent data analysis</w:t>
      </w:r>
      <w:r w:rsidR="004A409E"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&lt;citation&gt;&lt;uuid&gt;09D9116F-7BC6-4078-97C7-73B3B38460F4&lt;/uuid&gt;&lt;priority&gt;27&lt;/priority&gt;&lt;publications&gt;&lt;publication&gt;&lt;volume&gt;67&lt;/volume&gt;&lt;number&gt;(Supplement B)&lt;/number&gt;&lt;doi&gt;10.1111/j.1095-8649.2005.00915.x&lt;/doi&gt;&lt;startpage&gt;53&lt;/startpage&gt;&lt;title&gt;04_jfb915 53..71&lt;/title&gt;&lt;uuid&gt;23951E4F-693B-4506-AAE6-CBC00C01834B&lt;/uuid&gt;&lt;subtype&gt;400&lt;/subtype&gt;&lt;endpage&gt;71&lt;/endpage&gt;&lt;type&gt;400&lt;/type&gt;&lt;citekey&gt;Brickhill:2005hd&lt;/citekey&gt;&lt;publication_date&gt;99200511181200000000222000&lt;/publication_date&gt;&lt;bundle&gt;&lt;publication&gt;&lt;publisher&gt;Blackwell Publishing Ltd&lt;/publisher&gt;&lt;title&gt;Journal of Fish Biology&lt;/title&gt;&lt;type&gt;-100&lt;/type&gt;&lt;subtype&gt;-100&lt;/subtype&gt;&lt;uuid&gt;D956004F-9E92-4140-8B57-035B59F3CE5D&lt;/uuid&gt;&lt;/publication&gt;&lt;/bundle&gt;&lt;authors&gt;&lt;author&gt;&lt;firstName&gt;M&lt;/firstName&gt;&lt;middleNames&gt;J&lt;/middleNames&gt;&lt;lastName&gt;Brickhill&lt;/lastName&gt;&lt;/author&gt;&lt;author&gt;&lt;firstName&gt;S&lt;/firstName&gt;&lt;middleNames&gt;Y&lt;/middleNames&gt;&lt;lastName&gt;Lee&lt;/lastName&gt;&lt;/author&gt;&lt;author&gt;&lt;firstName&gt;R&lt;/firstName&gt;&lt;middleNames&gt;M&lt;/middleNames&gt;&lt;lastName&gt;Connolly&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200" w:author="P. Fischer" w:date="2017-01-09T16:38:00Z">
            <w:rPr>
              <w:rFonts w:ascii="Times New Roman" w:hAnsi="Times New Roman" w:cs="Times New Roman"/>
            </w:rPr>
          </w:rPrChange>
        </w:rPr>
        <w:t>(Brickhill et al., 2005)</w:t>
      </w:r>
      <w:r w:rsidR="008127D3" w:rsidRPr="00E86E69">
        <w:rPr>
          <w:rFonts w:ascii="Times New Roman" w:hAnsi="Times New Roman" w:cs="Times New Roman"/>
          <w:lang w:val="en-GB"/>
        </w:rPr>
        <w:fldChar w:fldCharType="end"/>
      </w:r>
      <w:r w:rsidR="002F70DB" w:rsidRPr="00E86E69">
        <w:rPr>
          <w:rFonts w:ascii="Times New Roman" w:hAnsi="Times New Roman" w:cs="Times New Roman"/>
          <w:lang w:val="en-GB"/>
        </w:rPr>
        <w:t>.</w:t>
      </w:r>
    </w:p>
    <w:p w14:paraId="5E51AF67" w14:textId="77777777" w:rsidR="002C5223" w:rsidRPr="00E86E69" w:rsidRDefault="00F875B2"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 xml:space="preserve">These limitations are even more distinct in polar areas where the </w:t>
      </w:r>
      <w:r w:rsidR="0089434C" w:rsidRPr="00E86E69">
        <w:rPr>
          <w:rFonts w:ascii="Times New Roman" w:hAnsi="Times New Roman" w:cs="Times New Roman"/>
          <w:lang w:val="en-GB"/>
        </w:rPr>
        <w:t>diver</w:t>
      </w:r>
      <w:r w:rsidR="003E5E5D" w:rsidRPr="00E86E69">
        <w:rPr>
          <w:rFonts w:ascii="Times New Roman" w:hAnsi="Times New Roman" w:cs="Times New Roman"/>
          <w:lang w:val="en-GB"/>
        </w:rPr>
        <w:t>-</w:t>
      </w:r>
      <w:r w:rsidR="0089434C" w:rsidRPr="00E86E69">
        <w:rPr>
          <w:rFonts w:ascii="Times New Roman" w:hAnsi="Times New Roman" w:cs="Times New Roman"/>
          <w:lang w:val="en-GB"/>
        </w:rPr>
        <w:t xml:space="preserve">supported </w:t>
      </w:r>
      <w:r w:rsidRPr="00E86E69">
        <w:rPr>
          <w:rFonts w:ascii="Times New Roman" w:hAnsi="Times New Roman" w:cs="Times New Roman"/>
          <w:lang w:val="en-GB"/>
        </w:rPr>
        <w:t xml:space="preserve">access to the ecosystem is both temporally restricted and extremely expensive. </w:t>
      </w:r>
      <w:r w:rsidR="00552697" w:rsidRPr="00E86E69">
        <w:rPr>
          <w:rFonts w:ascii="Times New Roman" w:hAnsi="Times New Roman" w:cs="Times New Roman"/>
          <w:lang w:val="en-GB"/>
        </w:rPr>
        <w:t>Sampling structurally c</w:t>
      </w:r>
      <w:r w:rsidR="0079689C" w:rsidRPr="00E86E69">
        <w:rPr>
          <w:rFonts w:ascii="Times New Roman" w:hAnsi="Times New Roman" w:cs="Times New Roman"/>
          <w:lang w:val="en-GB"/>
        </w:rPr>
        <w:t xml:space="preserve">omplex </w:t>
      </w:r>
      <w:r w:rsidR="004958CA" w:rsidRPr="00E86E69">
        <w:rPr>
          <w:rFonts w:ascii="Times New Roman" w:hAnsi="Times New Roman" w:cs="Times New Roman"/>
          <w:lang w:val="en-GB"/>
        </w:rPr>
        <w:t xml:space="preserve">coastal </w:t>
      </w:r>
      <w:r w:rsidR="0079689C" w:rsidRPr="00E86E69">
        <w:rPr>
          <w:rFonts w:ascii="Times New Roman" w:hAnsi="Times New Roman" w:cs="Times New Roman"/>
          <w:lang w:val="en-GB"/>
        </w:rPr>
        <w:t xml:space="preserve">habitats </w:t>
      </w:r>
      <w:r w:rsidR="007850F0" w:rsidRPr="00E86E69">
        <w:rPr>
          <w:rFonts w:ascii="Times New Roman" w:hAnsi="Times New Roman" w:cs="Times New Roman"/>
          <w:lang w:val="en-GB"/>
        </w:rPr>
        <w:t xml:space="preserve">in polar areas </w:t>
      </w:r>
      <w:r w:rsidR="003375B5" w:rsidRPr="00E86E69">
        <w:rPr>
          <w:rFonts w:ascii="Times New Roman" w:hAnsi="Times New Roman" w:cs="Times New Roman"/>
          <w:lang w:val="en-GB"/>
        </w:rPr>
        <w:t>is</w:t>
      </w:r>
      <w:r w:rsidR="00B7153B" w:rsidRPr="00E86E69">
        <w:rPr>
          <w:rFonts w:ascii="Times New Roman" w:hAnsi="Times New Roman" w:cs="Times New Roman"/>
          <w:lang w:val="en-GB"/>
        </w:rPr>
        <w:t xml:space="preserve"> </w:t>
      </w:r>
      <w:r w:rsidR="005D1BFD" w:rsidRPr="00E86E69">
        <w:rPr>
          <w:rFonts w:ascii="Times New Roman" w:hAnsi="Times New Roman" w:cs="Times New Roman"/>
          <w:lang w:val="en-GB"/>
        </w:rPr>
        <w:t xml:space="preserve">often </w:t>
      </w:r>
      <w:r w:rsidR="008F1DC3" w:rsidRPr="00E86E69">
        <w:rPr>
          <w:rFonts w:ascii="Times New Roman" w:hAnsi="Times New Roman" w:cs="Times New Roman"/>
          <w:lang w:val="en-GB"/>
        </w:rPr>
        <w:t xml:space="preserve">only possible </w:t>
      </w:r>
      <w:r w:rsidR="00AD363D" w:rsidRPr="00E86E69">
        <w:rPr>
          <w:rFonts w:ascii="Times New Roman" w:hAnsi="Times New Roman" w:cs="Times New Roman"/>
          <w:lang w:val="en-GB"/>
        </w:rPr>
        <w:lastRenderedPageBreak/>
        <w:t>during a restrict</w:t>
      </w:r>
      <w:r w:rsidR="00D72FB3" w:rsidRPr="00E86E69">
        <w:rPr>
          <w:rFonts w:ascii="Times New Roman" w:hAnsi="Times New Roman" w:cs="Times New Roman"/>
          <w:lang w:val="en-GB"/>
        </w:rPr>
        <w:t>e</w:t>
      </w:r>
      <w:r w:rsidR="00AD363D" w:rsidRPr="00E86E69">
        <w:rPr>
          <w:rFonts w:ascii="Times New Roman" w:hAnsi="Times New Roman" w:cs="Times New Roman"/>
          <w:lang w:val="en-GB"/>
        </w:rPr>
        <w:t xml:space="preserve">d </w:t>
      </w:r>
      <w:r w:rsidR="00D72FB3" w:rsidRPr="00E86E69">
        <w:rPr>
          <w:rFonts w:ascii="Times New Roman" w:hAnsi="Times New Roman" w:cs="Times New Roman"/>
          <w:lang w:val="en-GB"/>
        </w:rPr>
        <w:t xml:space="preserve">period </w:t>
      </w:r>
      <w:r w:rsidR="005D1BFD" w:rsidRPr="00E86E69">
        <w:rPr>
          <w:rFonts w:ascii="Times New Roman" w:hAnsi="Times New Roman" w:cs="Times New Roman"/>
          <w:lang w:val="en-GB"/>
        </w:rPr>
        <w:t xml:space="preserve">of time </w:t>
      </w:r>
      <w:r w:rsidR="00D72FB3" w:rsidRPr="00E86E69">
        <w:rPr>
          <w:rFonts w:ascii="Times New Roman" w:hAnsi="Times New Roman" w:cs="Times New Roman"/>
          <w:lang w:val="en-GB"/>
        </w:rPr>
        <w:t xml:space="preserve">in the </w:t>
      </w:r>
      <w:r w:rsidR="00552697" w:rsidRPr="00E86E69">
        <w:rPr>
          <w:rFonts w:ascii="Times New Roman" w:hAnsi="Times New Roman" w:cs="Times New Roman"/>
          <w:lang w:val="en-GB"/>
        </w:rPr>
        <w:t xml:space="preserve">polar summer </w:t>
      </w:r>
      <w:r w:rsidR="0079689C" w:rsidRPr="00E86E69">
        <w:rPr>
          <w:rFonts w:ascii="Times New Roman" w:hAnsi="Times New Roman" w:cs="Times New Roman"/>
          <w:lang w:val="en-GB"/>
        </w:rPr>
        <w:t xml:space="preserve">when light is available and the temperatures </w:t>
      </w:r>
      <w:r w:rsidR="00D72FB3" w:rsidRPr="00E86E69">
        <w:rPr>
          <w:rFonts w:ascii="Times New Roman" w:hAnsi="Times New Roman" w:cs="Times New Roman"/>
          <w:lang w:val="en-GB"/>
        </w:rPr>
        <w:t xml:space="preserve">allow for </w:t>
      </w:r>
      <w:r w:rsidR="003375B5" w:rsidRPr="00E86E69">
        <w:rPr>
          <w:rFonts w:ascii="Times New Roman" w:hAnsi="Times New Roman" w:cs="Times New Roman"/>
          <w:i/>
          <w:lang w:val="en-GB"/>
        </w:rPr>
        <w:t>in situ</w:t>
      </w:r>
      <w:r w:rsidR="003375B5" w:rsidRPr="00E86E69">
        <w:rPr>
          <w:rFonts w:ascii="Times New Roman" w:hAnsi="Times New Roman" w:cs="Times New Roman"/>
          <w:lang w:val="en-GB"/>
        </w:rPr>
        <w:t xml:space="preserve"> methods</w:t>
      </w:r>
      <w:r w:rsidR="00D72FB3" w:rsidRPr="00E86E69">
        <w:rPr>
          <w:rFonts w:ascii="Times New Roman" w:hAnsi="Times New Roman" w:cs="Times New Roman"/>
          <w:lang w:val="en-GB"/>
        </w:rPr>
        <w:t>.</w:t>
      </w:r>
      <w:r w:rsidR="00C76517" w:rsidRPr="00E86E69">
        <w:rPr>
          <w:rFonts w:ascii="Times New Roman" w:hAnsi="Times New Roman" w:cs="Times New Roman"/>
          <w:lang w:val="en-GB"/>
        </w:rPr>
        <w:t xml:space="preserve"> </w:t>
      </w:r>
      <w:r w:rsidR="00D34759" w:rsidRPr="00E86E69">
        <w:rPr>
          <w:rFonts w:ascii="Times New Roman" w:hAnsi="Times New Roman" w:cs="Times New Roman"/>
          <w:lang w:val="en-GB"/>
        </w:rPr>
        <w:t xml:space="preserve">Therefore, </w:t>
      </w:r>
      <w:r w:rsidR="008F1DC3" w:rsidRPr="00E86E69">
        <w:rPr>
          <w:rFonts w:ascii="Times New Roman" w:hAnsi="Times New Roman" w:cs="Times New Roman"/>
          <w:lang w:val="en-GB"/>
        </w:rPr>
        <w:t xml:space="preserve">our knowledge </w:t>
      </w:r>
      <w:r w:rsidR="00735D5B" w:rsidRPr="00E86E69">
        <w:rPr>
          <w:rFonts w:ascii="Times New Roman" w:hAnsi="Times New Roman" w:cs="Times New Roman"/>
          <w:lang w:val="en-GB"/>
        </w:rPr>
        <w:t xml:space="preserve">on </w:t>
      </w:r>
      <w:r w:rsidR="005D1BFD" w:rsidRPr="00E86E69">
        <w:rPr>
          <w:rFonts w:ascii="Times New Roman" w:hAnsi="Times New Roman" w:cs="Times New Roman"/>
          <w:lang w:val="en-GB"/>
        </w:rPr>
        <w:t xml:space="preserve">polar </w:t>
      </w:r>
      <w:r w:rsidR="008F1DC3" w:rsidRPr="00E86E69">
        <w:rPr>
          <w:rFonts w:ascii="Times New Roman" w:hAnsi="Times New Roman" w:cs="Times New Roman"/>
          <w:lang w:val="en-GB"/>
        </w:rPr>
        <w:t xml:space="preserve">shallow water </w:t>
      </w:r>
      <w:r w:rsidR="00D34759" w:rsidRPr="00E86E69">
        <w:rPr>
          <w:rFonts w:ascii="Times New Roman" w:hAnsi="Times New Roman" w:cs="Times New Roman"/>
          <w:lang w:val="en-GB"/>
        </w:rPr>
        <w:t>ecosystem</w:t>
      </w:r>
      <w:r w:rsidR="008F1DC3" w:rsidRPr="00E86E69">
        <w:rPr>
          <w:rFonts w:ascii="Times New Roman" w:hAnsi="Times New Roman" w:cs="Times New Roman"/>
          <w:lang w:val="en-GB"/>
        </w:rPr>
        <w:t>s</w:t>
      </w:r>
      <w:r w:rsidR="00D34759" w:rsidRPr="00E86E69">
        <w:rPr>
          <w:rFonts w:ascii="Times New Roman" w:hAnsi="Times New Roman" w:cs="Times New Roman"/>
          <w:lang w:val="en-GB"/>
        </w:rPr>
        <w:t xml:space="preserve"> </w:t>
      </w:r>
      <w:r w:rsidR="008F1DC3" w:rsidRPr="00E86E69">
        <w:rPr>
          <w:rFonts w:ascii="Times New Roman" w:hAnsi="Times New Roman" w:cs="Times New Roman"/>
          <w:lang w:val="en-GB"/>
        </w:rPr>
        <w:t xml:space="preserve">and especially their role as nursery and juvenile habitat </w:t>
      </w:r>
      <w:r w:rsidR="00901345" w:rsidRPr="00E86E69">
        <w:rPr>
          <w:rFonts w:ascii="Times New Roman" w:hAnsi="Times New Roman" w:cs="Times New Roman"/>
          <w:lang w:val="en-GB"/>
        </w:rPr>
        <w:t xml:space="preserve">is </w:t>
      </w:r>
      <w:r w:rsidR="006847A9" w:rsidRPr="00E86E69">
        <w:rPr>
          <w:rFonts w:ascii="Times New Roman" w:hAnsi="Times New Roman" w:cs="Times New Roman"/>
          <w:lang w:val="en-GB"/>
        </w:rPr>
        <w:t xml:space="preserve">extremely </w:t>
      </w:r>
      <w:r w:rsidR="008F1DC3" w:rsidRPr="00E86E69">
        <w:rPr>
          <w:rFonts w:ascii="Times New Roman" w:hAnsi="Times New Roman" w:cs="Times New Roman"/>
          <w:lang w:val="en-GB"/>
        </w:rPr>
        <w:t xml:space="preserve">restricted. </w:t>
      </w:r>
      <w:r w:rsidR="002A1E77" w:rsidRPr="00E86E69">
        <w:rPr>
          <w:rFonts w:ascii="Times New Roman" w:hAnsi="Times New Roman" w:cs="Times New Roman"/>
          <w:lang w:val="en-GB"/>
        </w:rPr>
        <w:t xml:space="preserve">Most of the recent studies </w:t>
      </w:r>
      <w:r w:rsidR="007850F0" w:rsidRPr="00E86E69">
        <w:rPr>
          <w:rFonts w:ascii="Times New Roman" w:hAnsi="Times New Roman" w:cs="Times New Roman"/>
          <w:lang w:val="en-GB"/>
        </w:rPr>
        <w:t xml:space="preserve">(e.g., Hop </w:t>
      </w:r>
      <w:r w:rsidR="007850F0" w:rsidRPr="00E86E69">
        <w:rPr>
          <w:rFonts w:ascii="Times New Roman" w:hAnsi="Times New Roman" w:cs="Times New Roman"/>
          <w:i/>
          <w:lang w:val="en-GB"/>
        </w:rPr>
        <w:t>et al.</w:t>
      </w:r>
      <w:r w:rsidR="007850F0" w:rsidRPr="00E86E69">
        <w:rPr>
          <w:rFonts w:ascii="Times New Roman" w:hAnsi="Times New Roman" w:cs="Times New Roman"/>
          <w:lang w:val="en-GB"/>
        </w:rPr>
        <w:t xml:space="preserve"> 2002; </w:t>
      </w:r>
      <w:proofErr w:type="spellStart"/>
      <w:r w:rsidR="007850F0" w:rsidRPr="00E86E69">
        <w:rPr>
          <w:rFonts w:ascii="Times New Roman" w:hAnsi="Times New Roman" w:cs="Times New Roman"/>
          <w:lang w:val="en-GB"/>
        </w:rPr>
        <w:t>Svendsen</w:t>
      </w:r>
      <w:proofErr w:type="spellEnd"/>
      <w:r w:rsidR="007850F0" w:rsidRPr="00E86E69">
        <w:rPr>
          <w:rFonts w:ascii="Times New Roman" w:hAnsi="Times New Roman" w:cs="Times New Roman"/>
          <w:lang w:val="en-GB"/>
        </w:rPr>
        <w:t xml:space="preserve"> </w:t>
      </w:r>
      <w:r w:rsidR="007850F0" w:rsidRPr="00E86E69">
        <w:rPr>
          <w:rFonts w:ascii="Times New Roman" w:hAnsi="Times New Roman" w:cs="Times New Roman"/>
          <w:i/>
          <w:lang w:val="en-GB"/>
        </w:rPr>
        <w:t>et al.</w:t>
      </w:r>
      <w:r w:rsidR="007850F0" w:rsidRPr="00E86E69">
        <w:rPr>
          <w:rFonts w:ascii="Times New Roman" w:hAnsi="Times New Roman" w:cs="Times New Roman"/>
          <w:lang w:val="en-GB"/>
        </w:rPr>
        <w:t xml:space="preserve"> 2002; Hop </w:t>
      </w:r>
      <w:r w:rsidR="007850F0" w:rsidRPr="00E86E69">
        <w:rPr>
          <w:rFonts w:ascii="Times New Roman" w:hAnsi="Times New Roman" w:cs="Times New Roman"/>
          <w:i/>
          <w:lang w:val="en-GB"/>
        </w:rPr>
        <w:t>et al</w:t>
      </w:r>
      <w:r w:rsidR="007850F0" w:rsidRPr="00E86E69">
        <w:rPr>
          <w:rFonts w:ascii="Times New Roman" w:hAnsi="Times New Roman" w:cs="Times New Roman"/>
          <w:lang w:val="en-GB"/>
        </w:rPr>
        <w:t xml:space="preserve">. 2006) </w:t>
      </w:r>
      <w:r w:rsidR="002A1E77" w:rsidRPr="00E86E69">
        <w:rPr>
          <w:rFonts w:ascii="Times New Roman" w:hAnsi="Times New Roman" w:cs="Times New Roman"/>
          <w:lang w:val="en-GB"/>
        </w:rPr>
        <w:t xml:space="preserve">in </w:t>
      </w:r>
      <w:r w:rsidR="003E5E5D" w:rsidRPr="00E86E69">
        <w:rPr>
          <w:rFonts w:ascii="Times New Roman" w:hAnsi="Times New Roman" w:cs="Times New Roman"/>
          <w:lang w:val="en-GB"/>
        </w:rPr>
        <w:t>our</w:t>
      </w:r>
      <w:r w:rsidR="002A1E77" w:rsidRPr="00E86E69">
        <w:rPr>
          <w:rFonts w:ascii="Times New Roman" w:hAnsi="Times New Roman" w:cs="Times New Roman"/>
          <w:lang w:val="en-GB"/>
        </w:rPr>
        <w:t xml:space="preserve"> addressed </w:t>
      </w:r>
      <w:r w:rsidR="007850F0" w:rsidRPr="00E86E69">
        <w:rPr>
          <w:rFonts w:ascii="Times New Roman" w:hAnsi="Times New Roman" w:cs="Times New Roman"/>
          <w:lang w:val="en-GB"/>
        </w:rPr>
        <w:t>study area</w:t>
      </w:r>
      <w:r w:rsidR="002A1E77" w:rsidRPr="00E86E69">
        <w:rPr>
          <w:rFonts w:ascii="Times New Roman" w:hAnsi="Times New Roman" w:cs="Times New Roman"/>
          <w:lang w:val="en-GB"/>
        </w:rPr>
        <w:t xml:space="preserve"> have been conducted </w:t>
      </w:r>
      <w:r w:rsidR="002C5223" w:rsidRPr="00E86E69">
        <w:rPr>
          <w:rFonts w:ascii="Times New Roman" w:hAnsi="Times New Roman" w:cs="Times New Roman"/>
          <w:lang w:val="en-GB"/>
        </w:rPr>
        <w:t xml:space="preserve">during summer, when </w:t>
      </w:r>
      <w:r w:rsidR="002A1E77" w:rsidRPr="00E86E69">
        <w:rPr>
          <w:rFonts w:ascii="Times New Roman" w:hAnsi="Times New Roman" w:cs="Times New Roman"/>
          <w:lang w:val="en-GB"/>
        </w:rPr>
        <w:t xml:space="preserve">the ford system </w:t>
      </w:r>
      <w:r w:rsidR="002C5223" w:rsidRPr="00E86E69">
        <w:rPr>
          <w:rFonts w:ascii="Times New Roman" w:hAnsi="Times New Roman" w:cs="Times New Roman"/>
          <w:lang w:val="en-GB"/>
        </w:rPr>
        <w:t>is accessible by research vessels</w:t>
      </w:r>
      <w:r w:rsidR="00E63759" w:rsidRPr="00E86E69">
        <w:rPr>
          <w:rFonts w:ascii="Times New Roman" w:hAnsi="Times New Roman" w:cs="Times New Roman"/>
          <w:lang w:val="en-GB"/>
        </w:rPr>
        <w:t>. Although</w:t>
      </w:r>
      <w:r w:rsidR="002A1E77" w:rsidRPr="00E86E69">
        <w:rPr>
          <w:rFonts w:ascii="Times New Roman" w:hAnsi="Times New Roman" w:cs="Times New Roman"/>
          <w:lang w:val="en-GB"/>
        </w:rPr>
        <w:t xml:space="preserve"> t</w:t>
      </w:r>
      <w:r w:rsidR="002C5223" w:rsidRPr="00E86E69">
        <w:rPr>
          <w:rFonts w:ascii="Times New Roman" w:hAnsi="Times New Roman" w:cs="Times New Roman"/>
          <w:lang w:val="en-GB"/>
        </w:rPr>
        <w:t>he summer productive period is of great importance for Arctic ecosystems</w:t>
      </w:r>
      <w:r w:rsidR="002A1E77" w:rsidRPr="00E86E69">
        <w:rPr>
          <w:rFonts w:ascii="Times New Roman" w:hAnsi="Times New Roman" w:cs="Times New Roman"/>
          <w:lang w:val="en-GB"/>
        </w:rPr>
        <w:t>, several c</w:t>
      </w:r>
      <w:r w:rsidR="002C5223" w:rsidRPr="00E86E69">
        <w:rPr>
          <w:rFonts w:ascii="Times New Roman" w:hAnsi="Times New Roman" w:cs="Times New Roman"/>
          <w:lang w:val="en-GB"/>
        </w:rPr>
        <w:t>rucial processes (e.g., reproduction) take place during other seasons</w:t>
      </w:r>
      <w:r w:rsidR="002A1E77" w:rsidRPr="00E86E69">
        <w:rPr>
          <w:rFonts w:ascii="Times New Roman" w:hAnsi="Times New Roman" w:cs="Times New Roman"/>
          <w:lang w:val="en-GB"/>
        </w:rPr>
        <w:t xml:space="preserve"> and especially during </w:t>
      </w:r>
      <w:r w:rsidR="007850F0" w:rsidRPr="00E86E69">
        <w:rPr>
          <w:rFonts w:ascii="Times New Roman" w:hAnsi="Times New Roman" w:cs="Times New Roman"/>
          <w:lang w:val="en-GB"/>
        </w:rPr>
        <w:t xml:space="preserve">the polar </w:t>
      </w:r>
      <w:r w:rsidR="002A1E77" w:rsidRPr="00E86E69">
        <w:rPr>
          <w:rFonts w:ascii="Times New Roman" w:hAnsi="Times New Roman" w:cs="Times New Roman"/>
          <w:lang w:val="en-GB"/>
        </w:rPr>
        <w:t>winter. During these times, h</w:t>
      </w:r>
      <w:r w:rsidR="002C5223" w:rsidRPr="00E86E69">
        <w:rPr>
          <w:rFonts w:ascii="Times New Roman" w:hAnsi="Times New Roman" w:cs="Times New Roman"/>
          <w:lang w:val="en-GB"/>
        </w:rPr>
        <w:t xml:space="preserve">owever, </w:t>
      </w:r>
      <w:r w:rsidR="002A1E77" w:rsidRPr="00E86E69">
        <w:rPr>
          <w:rFonts w:ascii="Times New Roman" w:hAnsi="Times New Roman" w:cs="Times New Roman"/>
          <w:lang w:val="en-GB"/>
        </w:rPr>
        <w:t xml:space="preserve">almost no </w:t>
      </w:r>
      <w:r w:rsidR="002C5223" w:rsidRPr="00E86E69">
        <w:rPr>
          <w:rFonts w:ascii="Times New Roman" w:hAnsi="Times New Roman" w:cs="Times New Roman"/>
          <w:lang w:val="en-GB"/>
        </w:rPr>
        <w:t xml:space="preserve">information </w:t>
      </w:r>
      <w:r w:rsidR="002A1E77" w:rsidRPr="00E86E69">
        <w:rPr>
          <w:rFonts w:ascii="Times New Roman" w:hAnsi="Times New Roman" w:cs="Times New Roman"/>
          <w:lang w:val="en-GB"/>
        </w:rPr>
        <w:t xml:space="preserve">is available in most </w:t>
      </w:r>
      <w:ins w:id="201" w:author="P. Fischer" w:date="2017-01-09T16:57:00Z">
        <w:r w:rsidR="00583FCE">
          <w:rPr>
            <w:rFonts w:ascii="Times New Roman" w:hAnsi="Times New Roman" w:cs="Times New Roman"/>
            <w:lang w:val="en-GB"/>
          </w:rPr>
          <w:t>A</w:t>
        </w:r>
      </w:ins>
      <w:del w:id="202" w:author="P. Fischer" w:date="2017-01-09T16:57:00Z">
        <w:r w:rsidR="001055ED" w:rsidRPr="00E86E69" w:rsidDel="00583FCE">
          <w:rPr>
            <w:rFonts w:ascii="Times New Roman" w:hAnsi="Times New Roman" w:cs="Times New Roman"/>
            <w:lang w:val="en-GB"/>
          </w:rPr>
          <w:delText>a</w:delText>
        </w:r>
      </w:del>
      <w:r w:rsidR="001055ED" w:rsidRPr="00E86E69">
        <w:rPr>
          <w:rFonts w:ascii="Times New Roman" w:hAnsi="Times New Roman" w:cs="Times New Roman"/>
          <w:lang w:val="en-GB"/>
        </w:rPr>
        <w:t xml:space="preserve">rctic </w:t>
      </w:r>
      <w:r w:rsidR="002A1E77" w:rsidRPr="00E86E69">
        <w:rPr>
          <w:rFonts w:ascii="Times New Roman" w:hAnsi="Times New Roman" w:cs="Times New Roman"/>
          <w:lang w:val="en-GB"/>
        </w:rPr>
        <w:t xml:space="preserve">fjord systems </w:t>
      </w:r>
      <w:r w:rsidR="007367C4"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62CB9ABD-894F-44B8-AC79-A457F054BA4B&lt;/uuid&gt;&lt;priority&gt;30&lt;/priority&gt;&lt;publications&gt;&lt;publication&gt;&lt;volume&gt;25&lt;/volume&gt;&lt;publication_date&gt;99200300001200000000200000&lt;/publication_date&gt;&lt;number&gt;1&lt;/number&gt;&lt;doi&gt;10.1093/plankt/25.1.1&lt;/doi&gt;&lt;startpage&gt;1&lt;/startpage&gt;&lt;title&gt;Distribution of Calanus species in Kongsfjorden, a glacial fjord in Svalbard&lt;/title&gt;&lt;uuid&gt;CD493F62-D101-4F68-9D68-3E0AACBB3EEB&lt;/uuid&gt;&lt;subtype&gt;400&lt;/subtype&gt;&lt;endpage&gt;20&lt;/endpage&gt;&lt;type&gt;400&lt;/type&gt;&lt;url&gt;http://www.plankt.oupjournals.org/cgi/doi/10.1093/plankt/25.1.1&lt;/url&gt;&lt;bundle&gt;&lt;publication&gt;&lt;title&gt;Journal of Plankton Research&lt;/title&gt;&lt;type&gt;-100&lt;/type&gt;&lt;subtype&gt;-100&lt;/subtype&gt;&lt;uuid&gt;07C4120A-1309-462F-AA29-3211A6826518&lt;/uuid&gt;&lt;/publication&gt;&lt;/bundle&gt;&lt;authors&gt;&lt;author&gt;&lt;firstName&gt;S&lt;/firstName&gt;&lt;lastName&gt;Kwasniewski&lt;/lastName&gt;&lt;/author&gt;&lt;/authors&gt;&lt;/publication&gt;&lt;/publications&gt;&lt;cites&gt;&lt;/cites&gt;&lt;/citation&gt;</w:instrText>
      </w:r>
      <w:r w:rsidR="007367C4" w:rsidRPr="00E86E69">
        <w:rPr>
          <w:rFonts w:ascii="Times New Roman" w:hAnsi="Times New Roman" w:cs="Times New Roman"/>
          <w:lang w:val="en-GB"/>
        </w:rPr>
        <w:fldChar w:fldCharType="separate"/>
      </w:r>
      <w:r w:rsidR="007367C4" w:rsidRPr="00FE55A3">
        <w:rPr>
          <w:rFonts w:ascii="Times New Roman" w:hAnsi="Times New Roman" w:cs="Times New Roman"/>
          <w:lang w:val="en-US"/>
          <w:rPrChange w:id="203" w:author="P. Fischer" w:date="2017-01-09T16:38:00Z">
            <w:rPr>
              <w:rFonts w:ascii="Times New Roman" w:hAnsi="Times New Roman" w:cs="Times New Roman"/>
            </w:rPr>
          </w:rPrChange>
        </w:rPr>
        <w:t>(Kwasniewski, 2003)</w:t>
      </w:r>
      <w:r w:rsidR="007367C4" w:rsidRPr="00E86E69">
        <w:rPr>
          <w:rFonts w:ascii="Times New Roman" w:hAnsi="Times New Roman" w:cs="Times New Roman"/>
          <w:lang w:val="en-GB"/>
        </w:rPr>
        <w:fldChar w:fldCharType="end"/>
      </w:r>
      <w:r w:rsidR="002C5223" w:rsidRPr="00E86E69">
        <w:rPr>
          <w:rFonts w:ascii="Times New Roman" w:hAnsi="Times New Roman" w:cs="Times New Roman"/>
          <w:lang w:val="en-GB"/>
        </w:rPr>
        <w:t xml:space="preserve">. </w:t>
      </w:r>
      <w:r w:rsidR="002A1E77" w:rsidRPr="00E86E69">
        <w:rPr>
          <w:rFonts w:ascii="Times New Roman" w:hAnsi="Times New Roman" w:cs="Times New Roman"/>
          <w:lang w:val="en-GB"/>
        </w:rPr>
        <w:t xml:space="preserve">Understanding </w:t>
      </w:r>
      <w:r w:rsidR="007850F0" w:rsidRPr="00E86E69">
        <w:rPr>
          <w:rFonts w:ascii="Times New Roman" w:hAnsi="Times New Roman" w:cs="Times New Roman"/>
          <w:lang w:val="en-GB"/>
        </w:rPr>
        <w:t>polar</w:t>
      </w:r>
      <w:r w:rsidR="00505672" w:rsidRPr="00E86E69">
        <w:rPr>
          <w:rFonts w:ascii="Times New Roman" w:hAnsi="Times New Roman" w:cs="Times New Roman"/>
          <w:lang w:val="en-GB"/>
        </w:rPr>
        <w:t xml:space="preserve"> ecosystems </w:t>
      </w:r>
      <w:r w:rsidR="00ED48C1" w:rsidRPr="00E86E69">
        <w:rPr>
          <w:rFonts w:ascii="Times New Roman" w:hAnsi="Times New Roman" w:cs="Times New Roman"/>
          <w:lang w:val="en-GB"/>
        </w:rPr>
        <w:t xml:space="preserve">in the context </w:t>
      </w:r>
      <w:r w:rsidR="00505672" w:rsidRPr="00E86E69">
        <w:rPr>
          <w:rFonts w:ascii="Times New Roman" w:hAnsi="Times New Roman" w:cs="Times New Roman"/>
          <w:lang w:val="en-GB"/>
        </w:rPr>
        <w:t xml:space="preserve">of global warming and expected </w:t>
      </w:r>
      <w:r w:rsidR="00ED48C1" w:rsidRPr="00E86E69">
        <w:rPr>
          <w:rFonts w:ascii="Times New Roman" w:hAnsi="Times New Roman" w:cs="Times New Roman"/>
          <w:lang w:val="en-GB"/>
        </w:rPr>
        <w:t>or already</w:t>
      </w:r>
      <w:r w:rsidR="00E63759" w:rsidRPr="00E86E69">
        <w:rPr>
          <w:rFonts w:ascii="Times New Roman" w:hAnsi="Times New Roman" w:cs="Times New Roman"/>
          <w:lang w:val="en-GB"/>
        </w:rPr>
        <w:t xml:space="preserve"> observed</w:t>
      </w:r>
      <w:r w:rsidR="00ED48C1" w:rsidRPr="00E86E69">
        <w:rPr>
          <w:rFonts w:ascii="Times New Roman" w:hAnsi="Times New Roman" w:cs="Times New Roman"/>
          <w:lang w:val="en-GB"/>
        </w:rPr>
        <w:t xml:space="preserve"> ecosystem </w:t>
      </w:r>
      <w:r w:rsidR="00505672" w:rsidRPr="00E86E69">
        <w:rPr>
          <w:rFonts w:ascii="Times New Roman" w:hAnsi="Times New Roman" w:cs="Times New Roman"/>
          <w:lang w:val="en-GB"/>
        </w:rPr>
        <w:t xml:space="preserve">changes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75633ED8-7F00-492B-B64A-D6D3782CC974&lt;/uuid&gt;&lt;priority&gt;28&lt;/priority&gt;&lt;publications&gt;&lt;publication&gt;&lt;publication_date&gt;99201600001200000000200000&lt;/publication_date&gt;&lt;startpage&gt;1&lt;/startpage&gt;&lt;doi&gt;10.1007/s00300-015-1870-1&lt;/doi&gt;&lt;title&gt;Changes in kelp forest biomass and depth distribution in Kongsfjorden, Svalbard, between 1996–1998 and 2012–2014 reflect Arctic warming&lt;/title&gt;&lt;uuid&gt;962183F0-9301-41E8-B017-23AC78A26813&lt;/uuid&gt;&lt;subtype&gt;400&lt;/subtype&gt;&lt;publisher&gt;Springer Berlin Heidelberg&lt;/publisher&gt;&lt;type&gt;400&lt;/type&gt;&lt;citekey&gt;Bartsch:2016hc&lt;/citekey&gt;&lt;endpage&gt;16&lt;/endpage&gt;&lt;url&gt;http://link.springer.com/article/10.1007/s00300-015-1870-1/fulltext.html&lt;/url&gt;&lt;bundle&gt;&lt;publication&gt;&lt;title&gt;Polar Biology&lt;/title&gt;&lt;type&gt;-100&lt;/type&gt;&lt;subtype&gt;-100&lt;/subtype&gt;&lt;uuid&gt;8F35A507-F355-4468-8944-9E7A21462183&lt;/uuid&gt;&lt;/publication&gt;&lt;/bundle&gt;&lt;authors&gt;&lt;author&gt;&lt;firstName&gt;Inka&lt;/firstName&gt;&lt;lastName&gt;Bartsch&lt;/lastName&gt;&lt;/author&gt;&lt;author&gt;&lt;firstName&gt;Martin&lt;/firstName&gt;&lt;lastName&gt;Paar&lt;/lastName&gt;&lt;/author&gt;&lt;author&gt;&lt;firstName&gt;Stein&lt;/firstName&gt;&lt;lastName&gt;Fredriksen&lt;/lastName&gt;&lt;/author&gt;&lt;author&gt;&lt;firstName&gt;Max&lt;/firstName&gt;&lt;lastName&gt;Schwanitz&lt;/lastName&gt;&lt;/author&gt;&lt;author&gt;&lt;firstName&gt;Claudia&lt;/firstName&gt;&lt;lastName&gt;Daniel&lt;/lastName&gt;&lt;/author&gt;&lt;author&gt;&lt;firstName&gt;Haakon&lt;/firstName&gt;&lt;lastName&gt;Hop&lt;/lastName&gt;&lt;/author&gt;&lt;author&gt;&lt;firstName&gt;Christian&lt;/firstName&gt;&lt;lastName&gt;Wiencke&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204" w:author="P. Fischer" w:date="2017-01-09T16:38:00Z">
            <w:rPr>
              <w:rFonts w:ascii="Times New Roman" w:hAnsi="Times New Roman" w:cs="Times New Roman"/>
            </w:rPr>
          </w:rPrChange>
        </w:rPr>
        <w:t>(</w:t>
      </w:r>
      <w:ins w:id="205" w:author="P. Fischer" w:date="2017-01-09T16:47:00Z">
        <w:r w:rsidR="00E050A1">
          <w:rPr>
            <w:rFonts w:ascii="Times New Roman" w:hAnsi="Times New Roman" w:cs="Times New Roman"/>
            <w:lang w:val="en-US"/>
          </w:rPr>
          <w:t>Müller et al.</w:t>
        </w:r>
      </w:ins>
      <w:ins w:id="206" w:author="P. Fischer" w:date="2017-01-09T17:56:00Z">
        <w:r w:rsidR="00E96483">
          <w:rPr>
            <w:rFonts w:ascii="Times New Roman" w:hAnsi="Times New Roman" w:cs="Times New Roman"/>
            <w:lang w:val="en-US"/>
          </w:rPr>
          <w:t>,</w:t>
        </w:r>
      </w:ins>
      <w:ins w:id="207" w:author="P. Fischer" w:date="2017-01-09T16:47:00Z">
        <w:r w:rsidR="00E050A1">
          <w:rPr>
            <w:rFonts w:ascii="Times New Roman" w:hAnsi="Times New Roman" w:cs="Times New Roman"/>
            <w:lang w:val="en-US"/>
          </w:rPr>
          <w:t xml:space="preserve"> 2011, </w:t>
        </w:r>
      </w:ins>
      <w:r w:rsidR="00ED2740" w:rsidRPr="00FE55A3">
        <w:rPr>
          <w:rFonts w:ascii="Times New Roman" w:hAnsi="Times New Roman" w:cs="Times New Roman"/>
          <w:lang w:val="en-US"/>
          <w:rPrChange w:id="208" w:author="P. Fischer" w:date="2017-01-09T16:38:00Z">
            <w:rPr>
              <w:rFonts w:ascii="Times New Roman" w:hAnsi="Times New Roman" w:cs="Times New Roman"/>
            </w:rPr>
          </w:rPrChange>
        </w:rPr>
        <w:t>Bartsch et al., 2016)</w:t>
      </w:r>
      <w:r w:rsidR="008127D3" w:rsidRPr="00E86E69">
        <w:rPr>
          <w:rFonts w:ascii="Times New Roman" w:hAnsi="Times New Roman" w:cs="Times New Roman"/>
          <w:lang w:val="en-GB"/>
        </w:rPr>
        <w:fldChar w:fldCharType="end"/>
      </w:r>
      <w:r w:rsidR="00ED48C1" w:rsidRPr="00E86E69">
        <w:rPr>
          <w:rFonts w:ascii="Times New Roman" w:hAnsi="Times New Roman" w:cs="Times New Roman"/>
          <w:lang w:val="en-GB"/>
        </w:rPr>
        <w:t xml:space="preserve"> </w:t>
      </w:r>
      <w:r w:rsidR="00505672" w:rsidRPr="00E86E69">
        <w:rPr>
          <w:rFonts w:ascii="Times New Roman" w:hAnsi="Times New Roman" w:cs="Times New Roman"/>
          <w:lang w:val="en-GB"/>
        </w:rPr>
        <w:t>i</w:t>
      </w:r>
      <w:r w:rsidR="00ED48C1" w:rsidRPr="00E86E69">
        <w:rPr>
          <w:rFonts w:ascii="Times New Roman" w:hAnsi="Times New Roman" w:cs="Times New Roman"/>
          <w:lang w:val="en-GB"/>
        </w:rPr>
        <w:t>s</w:t>
      </w:r>
      <w:r w:rsidR="003E5E5D" w:rsidRPr="00E86E69">
        <w:rPr>
          <w:rFonts w:ascii="Times New Roman" w:hAnsi="Times New Roman" w:cs="Times New Roman"/>
          <w:lang w:val="en-GB"/>
        </w:rPr>
        <w:t>,</w:t>
      </w:r>
      <w:r w:rsidR="00ED48C1" w:rsidRPr="00E86E69">
        <w:rPr>
          <w:rFonts w:ascii="Times New Roman" w:hAnsi="Times New Roman" w:cs="Times New Roman"/>
          <w:lang w:val="en-GB"/>
        </w:rPr>
        <w:t xml:space="preserve"> </w:t>
      </w:r>
      <w:r w:rsidR="007850F0" w:rsidRPr="00E86E69">
        <w:rPr>
          <w:rFonts w:ascii="Times New Roman" w:hAnsi="Times New Roman" w:cs="Times New Roman"/>
          <w:lang w:val="en-GB"/>
        </w:rPr>
        <w:t>however</w:t>
      </w:r>
      <w:r w:rsidR="003E5E5D" w:rsidRPr="00E86E69">
        <w:rPr>
          <w:rFonts w:ascii="Times New Roman" w:hAnsi="Times New Roman" w:cs="Times New Roman"/>
          <w:lang w:val="en-GB"/>
        </w:rPr>
        <w:t>,</w:t>
      </w:r>
      <w:r w:rsidR="007850F0" w:rsidRPr="00E86E69">
        <w:rPr>
          <w:rFonts w:ascii="Times New Roman" w:hAnsi="Times New Roman" w:cs="Times New Roman"/>
          <w:lang w:val="en-GB"/>
        </w:rPr>
        <w:t xml:space="preserve"> </w:t>
      </w:r>
      <w:r w:rsidR="00ED48C1" w:rsidRPr="00E86E69">
        <w:rPr>
          <w:rFonts w:ascii="Times New Roman" w:hAnsi="Times New Roman" w:cs="Times New Roman"/>
          <w:lang w:val="en-GB"/>
        </w:rPr>
        <w:t xml:space="preserve">crucial for </w:t>
      </w:r>
      <w:r w:rsidR="003E5E5D" w:rsidRPr="00E86E69">
        <w:rPr>
          <w:rFonts w:ascii="Times New Roman" w:hAnsi="Times New Roman" w:cs="Times New Roman"/>
          <w:lang w:val="en-GB"/>
        </w:rPr>
        <w:t xml:space="preserve">thoroughly </w:t>
      </w:r>
      <w:r w:rsidR="00ED48C1" w:rsidRPr="00E86E69">
        <w:rPr>
          <w:rFonts w:ascii="Times New Roman" w:hAnsi="Times New Roman" w:cs="Times New Roman"/>
          <w:lang w:val="en-GB"/>
        </w:rPr>
        <w:t xml:space="preserve">understanding the ecosystem </w:t>
      </w:r>
      <w:r w:rsidR="000732D1" w:rsidRPr="00E86E69">
        <w:rPr>
          <w:rFonts w:ascii="Times New Roman" w:hAnsi="Times New Roman" w:cs="Times New Roman"/>
          <w:lang w:val="en-GB"/>
        </w:rPr>
        <w:t>behaviour</w:t>
      </w:r>
      <w:r w:rsidR="00ED48C1" w:rsidRPr="00E86E69">
        <w:rPr>
          <w:rFonts w:ascii="Times New Roman" w:hAnsi="Times New Roman" w:cs="Times New Roman"/>
          <w:lang w:val="en-GB"/>
        </w:rPr>
        <w:t xml:space="preserve"> in polar areas. </w:t>
      </w:r>
    </w:p>
    <w:p w14:paraId="7EC2FC2C" w14:textId="4235CF5B" w:rsidR="00ED48C1" w:rsidRPr="00E86E69" w:rsidRDefault="00ED48C1"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 xml:space="preserve">In this study, we </w:t>
      </w:r>
      <w:del w:id="209" w:author="P. Fischer" w:date="2017-01-09T19:14:00Z">
        <w:r w:rsidRPr="00E86E69" w:rsidDel="00A46367">
          <w:rPr>
            <w:rFonts w:ascii="Times New Roman" w:hAnsi="Times New Roman" w:cs="Times New Roman"/>
            <w:lang w:val="en-GB"/>
          </w:rPr>
          <w:delText>d</w:delText>
        </w:r>
        <w:r w:rsidR="003E5E5D" w:rsidRPr="00E86E69" w:rsidDel="00A46367">
          <w:rPr>
            <w:rFonts w:ascii="Times New Roman" w:hAnsi="Times New Roman" w:cs="Times New Roman"/>
            <w:lang w:val="en-GB"/>
          </w:rPr>
          <w:delText>id</w:delText>
        </w:r>
        <w:r w:rsidRPr="00E86E69" w:rsidDel="00A46367">
          <w:rPr>
            <w:rFonts w:ascii="Times New Roman" w:hAnsi="Times New Roman" w:cs="Times New Roman"/>
            <w:lang w:val="en-GB"/>
          </w:rPr>
          <w:delText xml:space="preserve"> </w:delText>
        </w:r>
      </w:del>
      <w:ins w:id="210" w:author="P. Fischer" w:date="2017-01-09T19:14:00Z">
        <w:r w:rsidR="00A46367" w:rsidRPr="00E86E69">
          <w:rPr>
            <w:rFonts w:ascii="Times New Roman" w:hAnsi="Times New Roman" w:cs="Times New Roman"/>
            <w:lang w:val="en-GB"/>
          </w:rPr>
          <w:t>d</w:t>
        </w:r>
        <w:r w:rsidR="00A46367">
          <w:rPr>
            <w:rFonts w:ascii="Times New Roman" w:hAnsi="Times New Roman" w:cs="Times New Roman"/>
            <w:lang w:val="en-GB"/>
          </w:rPr>
          <w:t>o</w:t>
        </w:r>
        <w:r w:rsidR="00A46367" w:rsidRPr="00E86E69">
          <w:rPr>
            <w:rFonts w:ascii="Times New Roman" w:hAnsi="Times New Roman" w:cs="Times New Roman"/>
            <w:lang w:val="en-GB"/>
          </w:rPr>
          <w:t xml:space="preserve"> </w:t>
        </w:r>
      </w:ins>
      <w:r w:rsidRPr="00E86E69">
        <w:rPr>
          <w:rFonts w:ascii="Times New Roman" w:hAnsi="Times New Roman" w:cs="Times New Roman"/>
          <w:lang w:val="en-GB"/>
        </w:rPr>
        <w:t>not provide results from experimental work in Kongsfjord</w:t>
      </w:r>
      <w:ins w:id="211" w:author="P. Fischer" w:date="2017-01-09T17:00:00Z">
        <w:r w:rsidR="00583FCE">
          <w:rPr>
            <w:rFonts w:ascii="Times New Roman" w:hAnsi="Times New Roman" w:cs="Times New Roman"/>
            <w:lang w:val="en-GB"/>
          </w:rPr>
          <w:t>en</w:t>
        </w:r>
      </w:ins>
      <w:r w:rsidRPr="00E86E69">
        <w:rPr>
          <w:rFonts w:ascii="Times New Roman" w:hAnsi="Times New Roman" w:cs="Times New Roman"/>
          <w:lang w:val="en-GB"/>
        </w:rPr>
        <w:t xml:space="preserve"> based on discrete studies with a clear short term ecological hypothesis. In contrast, we </w:t>
      </w:r>
      <w:r w:rsidR="0089434C" w:rsidRPr="00E86E69">
        <w:rPr>
          <w:rFonts w:ascii="Times New Roman" w:hAnsi="Times New Roman" w:cs="Times New Roman"/>
          <w:lang w:val="en-GB"/>
        </w:rPr>
        <w:t xml:space="preserve">provide data </w:t>
      </w:r>
      <w:r w:rsidRPr="00E86E69">
        <w:rPr>
          <w:rFonts w:ascii="Times New Roman" w:hAnsi="Times New Roman" w:cs="Times New Roman"/>
          <w:lang w:val="en-GB"/>
        </w:rPr>
        <w:t xml:space="preserve">from a </w:t>
      </w:r>
      <w:r w:rsidR="007850F0" w:rsidRPr="00E86E69">
        <w:rPr>
          <w:rFonts w:ascii="Times New Roman" w:hAnsi="Times New Roman" w:cs="Times New Roman"/>
          <w:lang w:val="en-GB"/>
        </w:rPr>
        <w:t xml:space="preserve">one year long </w:t>
      </w:r>
      <w:r w:rsidRPr="00E86E69">
        <w:rPr>
          <w:rFonts w:ascii="Times New Roman" w:hAnsi="Times New Roman" w:cs="Times New Roman"/>
          <w:lang w:val="en-GB"/>
        </w:rPr>
        <w:t>quantitative assessment of hydrograph</w:t>
      </w:r>
      <w:r w:rsidR="007850F0" w:rsidRPr="00E86E69">
        <w:rPr>
          <w:rFonts w:ascii="Times New Roman" w:hAnsi="Times New Roman" w:cs="Times New Roman"/>
          <w:lang w:val="en-GB"/>
        </w:rPr>
        <w:t>ic</w:t>
      </w:r>
      <w:r w:rsidRPr="00E86E69">
        <w:rPr>
          <w:rFonts w:ascii="Times New Roman" w:hAnsi="Times New Roman" w:cs="Times New Roman"/>
          <w:lang w:val="en-GB"/>
        </w:rPr>
        <w:t xml:space="preserve"> parameters </w:t>
      </w:r>
      <w:r w:rsidR="0089434C" w:rsidRPr="00E86E69">
        <w:rPr>
          <w:rFonts w:ascii="Times New Roman" w:hAnsi="Times New Roman" w:cs="Times New Roman"/>
          <w:lang w:val="en-GB"/>
        </w:rPr>
        <w:t xml:space="preserve">together with quantitative data on the </w:t>
      </w:r>
      <w:proofErr w:type="spellStart"/>
      <w:r w:rsidRPr="00E86E69">
        <w:rPr>
          <w:rFonts w:ascii="Times New Roman" w:hAnsi="Times New Roman" w:cs="Times New Roman"/>
          <w:lang w:val="en-GB"/>
        </w:rPr>
        <w:t>macro</w:t>
      </w:r>
      <w:r w:rsidR="0089434C" w:rsidRPr="00E86E69">
        <w:rPr>
          <w:rFonts w:ascii="Times New Roman" w:hAnsi="Times New Roman" w:cs="Times New Roman"/>
          <w:lang w:val="en-GB"/>
        </w:rPr>
        <w:t>biota</w:t>
      </w:r>
      <w:proofErr w:type="spellEnd"/>
      <w:r w:rsidR="0089434C" w:rsidRPr="00E86E69">
        <w:rPr>
          <w:rFonts w:ascii="Times New Roman" w:hAnsi="Times New Roman" w:cs="Times New Roman"/>
          <w:lang w:val="en-GB"/>
        </w:rPr>
        <w:t xml:space="preserve"> </w:t>
      </w:r>
      <w:r w:rsidRPr="00E86E69">
        <w:rPr>
          <w:rFonts w:ascii="Times New Roman" w:hAnsi="Times New Roman" w:cs="Times New Roman"/>
          <w:lang w:val="en-GB"/>
        </w:rPr>
        <w:t xml:space="preserve">community assessed by a </w:t>
      </w:r>
      <w:proofErr w:type="gramStart"/>
      <w:r w:rsidRPr="00E86E69">
        <w:rPr>
          <w:rFonts w:ascii="Times New Roman" w:hAnsi="Times New Roman" w:cs="Times New Roman"/>
          <w:lang w:val="en-GB"/>
        </w:rPr>
        <w:t>remote controlled</w:t>
      </w:r>
      <w:proofErr w:type="gramEnd"/>
      <w:r w:rsidRPr="00E86E69">
        <w:rPr>
          <w:rFonts w:ascii="Times New Roman" w:hAnsi="Times New Roman" w:cs="Times New Roman"/>
          <w:lang w:val="en-GB"/>
        </w:rPr>
        <w:t xml:space="preserve"> cable</w:t>
      </w:r>
      <w:r w:rsidR="007850F0" w:rsidRPr="00E86E69">
        <w:rPr>
          <w:rFonts w:ascii="Times New Roman" w:hAnsi="Times New Roman" w:cs="Times New Roman"/>
          <w:lang w:val="en-GB"/>
        </w:rPr>
        <w:t>-</w:t>
      </w:r>
      <w:r w:rsidRPr="00E86E69">
        <w:rPr>
          <w:rFonts w:ascii="Times New Roman" w:hAnsi="Times New Roman" w:cs="Times New Roman"/>
          <w:lang w:val="en-GB"/>
        </w:rPr>
        <w:t xml:space="preserve">connected underwater observatory installed in a typical shallow water habitat in </w:t>
      </w:r>
      <w:r w:rsidR="007850F0" w:rsidRPr="00E86E69">
        <w:rPr>
          <w:rFonts w:ascii="Times New Roman" w:hAnsi="Times New Roman" w:cs="Times New Roman"/>
          <w:lang w:val="en-GB"/>
        </w:rPr>
        <w:t xml:space="preserve">the </w:t>
      </w:r>
      <w:r w:rsidRPr="00E86E69">
        <w:rPr>
          <w:rFonts w:ascii="Times New Roman" w:hAnsi="Times New Roman" w:cs="Times New Roman"/>
          <w:lang w:val="en-GB"/>
        </w:rPr>
        <w:t>Kongsfjord</w:t>
      </w:r>
      <w:ins w:id="212" w:author="P. Fischer" w:date="2017-01-09T17:00:00Z">
        <w:r w:rsidR="00583FCE">
          <w:rPr>
            <w:rFonts w:ascii="Times New Roman" w:hAnsi="Times New Roman" w:cs="Times New Roman"/>
            <w:lang w:val="en-GB"/>
          </w:rPr>
          <w:t>en</w:t>
        </w:r>
      </w:ins>
      <w:r w:rsidR="007850F0" w:rsidRPr="00E86E69">
        <w:rPr>
          <w:rFonts w:ascii="Times New Roman" w:hAnsi="Times New Roman" w:cs="Times New Roman"/>
          <w:lang w:val="en-GB"/>
        </w:rPr>
        <w:t>.</w:t>
      </w:r>
      <w:r w:rsidRPr="00E86E69">
        <w:rPr>
          <w:rFonts w:ascii="Times New Roman" w:hAnsi="Times New Roman" w:cs="Times New Roman"/>
          <w:lang w:val="en-GB"/>
        </w:rPr>
        <w:t xml:space="preserve"> </w:t>
      </w:r>
      <w:r w:rsidR="007850F0" w:rsidRPr="00E86E69">
        <w:rPr>
          <w:rFonts w:ascii="Times New Roman" w:hAnsi="Times New Roman" w:cs="Times New Roman"/>
          <w:lang w:val="en-GB"/>
        </w:rPr>
        <w:t xml:space="preserve">Using a remote controlled vertical profiling </w:t>
      </w:r>
      <w:r w:rsidR="004A068F" w:rsidRPr="00E86E69">
        <w:rPr>
          <w:rFonts w:ascii="Times New Roman" w:hAnsi="Times New Roman" w:cs="Times New Roman"/>
          <w:lang w:val="en-GB"/>
        </w:rPr>
        <w:t>system,</w:t>
      </w:r>
      <w:r w:rsidR="007850F0" w:rsidRPr="00E86E69">
        <w:rPr>
          <w:rFonts w:ascii="Times New Roman" w:hAnsi="Times New Roman" w:cs="Times New Roman"/>
          <w:lang w:val="en-GB"/>
        </w:rPr>
        <w:t xml:space="preserve"> we were able </w:t>
      </w:r>
      <w:r w:rsidRPr="00E86E69">
        <w:rPr>
          <w:rFonts w:ascii="Times New Roman" w:hAnsi="Times New Roman" w:cs="Times New Roman"/>
          <w:lang w:val="en-GB"/>
        </w:rPr>
        <w:t xml:space="preserve">to </w:t>
      </w:r>
      <w:r w:rsidR="007A2992" w:rsidRPr="00E86E69">
        <w:rPr>
          <w:rFonts w:ascii="Times New Roman" w:hAnsi="Times New Roman" w:cs="Times New Roman"/>
          <w:lang w:val="en-GB"/>
        </w:rPr>
        <w:t xml:space="preserve">continuously </w:t>
      </w:r>
      <w:r w:rsidRPr="00E86E69">
        <w:rPr>
          <w:rFonts w:ascii="Times New Roman" w:hAnsi="Times New Roman" w:cs="Times New Roman"/>
          <w:lang w:val="en-GB"/>
        </w:rPr>
        <w:t xml:space="preserve">assess </w:t>
      </w:r>
      <w:r w:rsidR="004A068F" w:rsidRPr="00E86E69">
        <w:rPr>
          <w:rFonts w:ascii="Times New Roman" w:hAnsi="Times New Roman" w:cs="Times New Roman"/>
          <w:lang w:val="en-GB"/>
        </w:rPr>
        <w:t xml:space="preserve">temperature, salinity, turbidity and other hydrographic parameters together with </w:t>
      </w:r>
      <w:r w:rsidR="007850F0" w:rsidRPr="00E86E69">
        <w:rPr>
          <w:rFonts w:ascii="Times New Roman" w:hAnsi="Times New Roman" w:cs="Times New Roman"/>
          <w:lang w:val="en-GB"/>
        </w:rPr>
        <w:t xml:space="preserve">the </w:t>
      </w:r>
      <w:r w:rsidR="004A068F" w:rsidRPr="00E86E69">
        <w:rPr>
          <w:rFonts w:ascii="Times New Roman" w:hAnsi="Times New Roman" w:cs="Times New Roman"/>
          <w:lang w:val="en-GB"/>
        </w:rPr>
        <w:t xml:space="preserve">shallow water </w:t>
      </w:r>
      <w:r w:rsidR="007850F0" w:rsidRPr="00E86E69">
        <w:rPr>
          <w:rFonts w:ascii="Times New Roman" w:hAnsi="Times New Roman" w:cs="Times New Roman"/>
          <w:lang w:val="en-GB"/>
        </w:rPr>
        <w:t xml:space="preserve">macrobiotic community </w:t>
      </w:r>
      <w:r w:rsidR="0089434C" w:rsidRPr="00E86E69">
        <w:rPr>
          <w:rFonts w:ascii="Times New Roman" w:hAnsi="Times New Roman" w:cs="Times New Roman"/>
          <w:lang w:val="en-GB"/>
        </w:rPr>
        <w:t xml:space="preserve">over the entire water column from the benthic over the </w:t>
      </w:r>
      <w:r w:rsidR="007A2992" w:rsidRPr="00E86E69">
        <w:rPr>
          <w:rFonts w:ascii="Times New Roman" w:hAnsi="Times New Roman" w:cs="Times New Roman"/>
          <w:lang w:val="en-GB"/>
        </w:rPr>
        <w:t xml:space="preserve">epi-benthic to the pelagic </w:t>
      </w:r>
      <w:r w:rsidR="004A068F" w:rsidRPr="00E86E69">
        <w:rPr>
          <w:rFonts w:ascii="Times New Roman" w:hAnsi="Times New Roman" w:cs="Times New Roman"/>
          <w:lang w:val="en-GB"/>
        </w:rPr>
        <w:t xml:space="preserve">realm </w:t>
      </w:r>
      <w:r w:rsidR="007A2992" w:rsidRPr="00E86E69">
        <w:rPr>
          <w:rFonts w:ascii="Times New Roman" w:hAnsi="Times New Roman" w:cs="Times New Roman"/>
          <w:lang w:val="en-GB"/>
        </w:rPr>
        <w:t xml:space="preserve">in a </w:t>
      </w:r>
      <w:r w:rsidR="0089434C" w:rsidRPr="00E86E69">
        <w:rPr>
          <w:rFonts w:ascii="Times New Roman" w:hAnsi="Times New Roman" w:cs="Times New Roman"/>
          <w:lang w:val="en-GB"/>
        </w:rPr>
        <w:t xml:space="preserve">high </w:t>
      </w:r>
      <w:r w:rsidR="007A2992" w:rsidRPr="00E86E69">
        <w:rPr>
          <w:rFonts w:ascii="Times New Roman" w:hAnsi="Times New Roman" w:cs="Times New Roman"/>
          <w:lang w:val="en-GB"/>
        </w:rPr>
        <w:t>temporal resolution</w:t>
      </w:r>
      <w:r w:rsidR="0089434C" w:rsidRPr="00E86E69">
        <w:rPr>
          <w:rFonts w:ascii="Times New Roman" w:hAnsi="Times New Roman" w:cs="Times New Roman"/>
          <w:lang w:val="en-GB"/>
        </w:rPr>
        <w:t xml:space="preserve">. </w:t>
      </w:r>
      <w:r w:rsidR="007A2992" w:rsidRPr="00E86E69">
        <w:rPr>
          <w:rFonts w:ascii="Times New Roman" w:hAnsi="Times New Roman" w:cs="Times New Roman"/>
          <w:lang w:val="en-GB"/>
        </w:rPr>
        <w:t xml:space="preserve">To our knowledge, this is the first dataset </w:t>
      </w:r>
      <w:ins w:id="213" w:author="P. Fischer" w:date="2017-01-09T16:55:00Z">
        <w:r w:rsidR="00583FCE">
          <w:rPr>
            <w:rFonts w:ascii="Times New Roman" w:hAnsi="Times New Roman" w:cs="Times New Roman"/>
            <w:lang w:val="en-GB"/>
          </w:rPr>
          <w:t xml:space="preserve">both from </w:t>
        </w:r>
      </w:ins>
      <w:del w:id="214" w:author="P. Fischer" w:date="2017-01-09T16:54:00Z">
        <w:r w:rsidR="004A068F" w:rsidRPr="00E86E69" w:rsidDel="00583FCE">
          <w:rPr>
            <w:rFonts w:ascii="Times New Roman" w:hAnsi="Times New Roman" w:cs="Times New Roman"/>
            <w:lang w:val="en-GB"/>
          </w:rPr>
          <w:delText xml:space="preserve">from </w:delText>
        </w:r>
      </w:del>
      <w:r w:rsidR="007A2992" w:rsidRPr="00E86E69">
        <w:rPr>
          <w:rFonts w:ascii="Times New Roman" w:hAnsi="Times New Roman" w:cs="Times New Roman"/>
          <w:lang w:val="en-GB"/>
        </w:rPr>
        <w:t>Kongsfjord</w:t>
      </w:r>
      <w:ins w:id="215" w:author="P. Fischer" w:date="2017-01-09T17:00:00Z">
        <w:r w:rsidR="00583FCE">
          <w:rPr>
            <w:rFonts w:ascii="Times New Roman" w:hAnsi="Times New Roman" w:cs="Times New Roman"/>
            <w:lang w:val="en-GB"/>
          </w:rPr>
          <w:t>en</w:t>
        </w:r>
      </w:ins>
      <w:r w:rsidR="007A2992" w:rsidRPr="00E86E69">
        <w:rPr>
          <w:rFonts w:ascii="Times New Roman" w:hAnsi="Times New Roman" w:cs="Times New Roman"/>
          <w:lang w:val="en-GB"/>
        </w:rPr>
        <w:t xml:space="preserve"> </w:t>
      </w:r>
      <w:ins w:id="216" w:author="P. Fischer" w:date="2017-01-09T16:54:00Z">
        <w:r w:rsidR="00583FCE">
          <w:rPr>
            <w:rFonts w:ascii="Times New Roman" w:hAnsi="Times New Roman" w:cs="Times New Roman"/>
            <w:lang w:val="en-GB"/>
          </w:rPr>
          <w:t xml:space="preserve">but </w:t>
        </w:r>
      </w:ins>
      <w:ins w:id="217" w:author="P. Fischer" w:date="2017-01-09T16:55:00Z">
        <w:r w:rsidR="00583FCE">
          <w:rPr>
            <w:rFonts w:ascii="Times New Roman" w:hAnsi="Times New Roman" w:cs="Times New Roman"/>
            <w:lang w:val="en-GB"/>
          </w:rPr>
          <w:t xml:space="preserve">also </w:t>
        </w:r>
      </w:ins>
      <w:ins w:id="218" w:author="P. Fischer" w:date="2017-01-09T16:54:00Z">
        <w:r w:rsidR="00583FCE">
          <w:rPr>
            <w:rFonts w:ascii="Times New Roman" w:hAnsi="Times New Roman" w:cs="Times New Roman"/>
            <w:lang w:val="en-GB"/>
          </w:rPr>
          <w:t xml:space="preserve">from the entire Arctic </w:t>
        </w:r>
      </w:ins>
      <w:r w:rsidR="003E5E5D" w:rsidRPr="00E86E69">
        <w:rPr>
          <w:rFonts w:ascii="Times New Roman" w:hAnsi="Times New Roman" w:cs="Times New Roman"/>
          <w:lang w:val="en-GB"/>
        </w:rPr>
        <w:t xml:space="preserve">that </w:t>
      </w:r>
      <w:r w:rsidR="007A2992" w:rsidRPr="00E86E69">
        <w:rPr>
          <w:rFonts w:ascii="Times New Roman" w:hAnsi="Times New Roman" w:cs="Times New Roman"/>
          <w:lang w:val="en-GB"/>
        </w:rPr>
        <w:t>reveal</w:t>
      </w:r>
      <w:r w:rsidR="003E5E5D" w:rsidRPr="00E86E69">
        <w:rPr>
          <w:rFonts w:ascii="Times New Roman" w:hAnsi="Times New Roman" w:cs="Times New Roman"/>
          <w:lang w:val="en-GB"/>
        </w:rPr>
        <w:t>s</w:t>
      </w:r>
      <w:r w:rsidR="007A2992" w:rsidRPr="00E86E69">
        <w:rPr>
          <w:rFonts w:ascii="Times New Roman" w:hAnsi="Times New Roman" w:cs="Times New Roman"/>
          <w:lang w:val="en-GB"/>
        </w:rPr>
        <w:t xml:space="preserve"> </w:t>
      </w:r>
      <w:r w:rsidR="0089434C" w:rsidRPr="00E86E69">
        <w:rPr>
          <w:rFonts w:ascii="Times New Roman" w:hAnsi="Times New Roman" w:cs="Times New Roman"/>
          <w:lang w:val="en-GB"/>
        </w:rPr>
        <w:t xml:space="preserve">such </w:t>
      </w:r>
      <w:r w:rsidR="007A2992" w:rsidRPr="00E86E69">
        <w:rPr>
          <w:rFonts w:ascii="Times New Roman" w:hAnsi="Times New Roman" w:cs="Times New Roman"/>
          <w:lang w:val="en-GB"/>
        </w:rPr>
        <w:t xml:space="preserve">a </w:t>
      </w:r>
      <w:proofErr w:type="gramStart"/>
      <w:r w:rsidR="007A2992" w:rsidRPr="00E86E69">
        <w:rPr>
          <w:rFonts w:ascii="Times New Roman" w:hAnsi="Times New Roman" w:cs="Times New Roman"/>
          <w:lang w:val="en-GB"/>
        </w:rPr>
        <w:t>year round</w:t>
      </w:r>
      <w:proofErr w:type="gramEnd"/>
      <w:r w:rsidR="007A2992" w:rsidRPr="00E86E69">
        <w:rPr>
          <w:rFonts w:ascii="Times New Roman" w:hAnsi="Times New Roman" w:cs="Times New Roman"/>
          <w:lang w:val="en-GB"/>
        </w:rPr>
        <w:t xml:space="preserve"> assessment of the shallow water </w:t>
      </w:r>
      <w:r w:rsidR="004A068F" w:rsidRPr="00E86E69">
        <w:rPr>
          <w:rFonts w:ascii="Times New Roman" w:hAnsi="Times New Roman" w:cs="Times New Roman"/>
          <w:lang w:val="en-GB"/>
        </w:rPr>
        <w:t xml:space="preserve">macrobiotic </w:t>
      </w:r>
      <w:r w:rsidR="007A2992" w:rsidRPr="00E86E69">
        <w:rPr>
          <w:rFonts w:ascii="Times New Roman" w:hAnsi="Times New Roman" w:cs="Times New Roman"/>
          <w:lang w:val="en-GB"/>
        </w:rPr>
        <w:t xml:space="preserve">community </w:t>
      </w:r>
      <w:r w:rsidR="004A068F" w:rsidRPr="00E86E69">
        <w:rPr>
          <w:rFonts w:ascii="Times New Roman" w:hAnsi="Times New Roman" w:cs="Times New Roman"/>
          <w:lang w:val="en-GB"/>
        </w:rPr>
        <w:t xml:space="preserve">together with the </w:t>
      </w:r>
      <w:r w:rsidR="0089434C" w:rsidRPr="00E86E69">
        <w:rPr>
          <w:rFonts w:ascii="Times New Roman" w:hAnsi="Times New Roman" w:cs="Times New Roman"/>
          <w:lang w:val="en-GB"/>
        </w:rPr>
        <w:t>quantitative d</w:t>
      </w:r>
      <w:r w:rsidR="007A2992" w:rsidRPr="00E86E69">
        <w:rPr>
          <w:rFonts w:ascii="Times New Roman" w:hAnsi="Times New Roman" w:cs="Times New Roman"/>
          <w:lang w:val="en-GB"/>
        </w:rPr>
        <w:t xml:space="preserve">ata of </w:t>
      </w:r>
      <w:r w:rsidR="004A068F" w:rsidRPr="00E86E69">
        <w:rPr>
          <w:rFonts w:ascii="Times New Roman" w:hAnsi="Times New Roman" w:cs="Times New Roman"/>
          <w:lang w:val="en-GB"/>
        </w:rPr>
        <w:t xml:space="preserve">the </w:t>
      </w:r>
      <w:r w:rsidR="007A2992" w:rsidRPr="00E86E69">
        <w:rPr>
          <w:rFonts w:ascii="Times New Roman" w:hAnsi="Times New Roman" w:cs="Times New Roman"/>
          <w:lang w:val="en-GB"/>
        </w:rPr>
        <w:t>water temperature, salinity and turbidity</w:t>
      </w:r>
      <w:r w:rsidR="004A068F" w:rsidRPr="00E86E69">
        <w:rPr>
          <w:rFonts w:ascii="Times New Roman" w:hAnsi="Times New Roman" w:cs="Times New Roman"/>
          <w:lang w:val="en-GB"/>
        </w:rPr>
        <w:t xml:space="preserve"> and</w:t>
      </w:r>
      <w:r w:rsidR="003E5E5D" w:rsidRPr="00E86E69">
        <w:rPr>
          <w:rFonts w:ascii="Times New Roman" w:hAnsi="Times New Roman" w:cs="Times New Roman"/>
          <w:lang w:val="en-GB"/>
        </w:rPr>
        <w:t>,</w:t>
      </w:r>
      <w:r w:rsidR="004A068F" w:rsidRPr="00E86E69">
        <w:rPr>
          <w:rFonts w:ascii="Times New Roman" w:hAnsi="Times New Roman" w:cs="Times New Roman"/>
          <w:lang w:val="en-GB"/>
        </w:rPr>
        <w:t xml:space="preserve"> therefore</w:t>
      </w:r>
      <w:r w:rsidR="003E5E5D" w:rsidRPr="00E86E69">
        <w:rPr>
          <w:rFonts w:ascii="Times New Roman" w:hAnsi="Times New Roman" w:cs="Times New Roman"/>
          <w:lang w:val="en-GB"/>
        </w:rPr>
        <w:t>,</w:t>
      </w:r>
      <w:r w:rsidR="004A068F" w:rsidRPr="00E86E69">
        <w:rPr>
          <w:rFonts w:ascii="Times New Roman" w:hAnsi="Times New Roman" w:cs="Times New Roman"/>
          <w:lang w:val="en-GB"/>
        </w:rPr>
        <w:t xml:space="preserve"> allows </w:t>
      </w:r>
      <w:r w:rsidR="007A2992" w:rsidRPr="00E86E69">
        <w:rPr>
          <w:rFonts w:ascii="Times New Roman" w:hAnsi="Times New Roman" w:cs="Times New Roman"/>
          <w:lang w:val="en-GB"/>
        </w:rPr>
        <w:t>a deep</w:t>
      </w:r>
      <w:r w:rsidR="0089434C" w:rsidRPr="00E86E69">
        <w:rPr>
          <w:rFonts w:ascii="Times New Roman" w:hAnsi="Times New Roman" w:cs="Times New Roman"/>
          <w:lang w:val="en-GB"/>
        </w:rPr>
        <w:t>er</w:t>
      </w:r>
      <w:r w:rsidR="007A2992" w:rsidRPr="00E86E69">
        <w:rPr>
          <w:rFonts w:ascii="Times New Roman" w:hAnsi="Times New Roman" w:cs="Times New Roman"/>
          <w:lang w:val="en-GB"/>
        </w:rPr>
        <w:t xml:space="preserve"> insight in the coupling of the seasonal dynamics of the biology and the hydrography</w:t>
      </w:r>
      <w:r w:rsidR="004A068F" w:rsidRPr="00E86E69">
        <w:rPr>
          <w:rFonts w:ascii="Times New Roman" w:hAnsi="Times New Roman" w:cs="Times New Roman"/>
          <w:lang w:val="en-GB"/>
        </w:rPr>
        <w:t xml:space="preserve"> compared to pure summer studies</w:t>
      </w:r>
      <w:r w:rsidR="007A2992" w:rsidRPr="00E86E69">
        <w:rPr>
          <w:rFonts w:ascii="Times New Roman" w:hAnsi="Times New Roman" w:cs="Times New Roman"/>
          <w:lang w:val="en-GB"/>
        </w:rPr>
        <w:t>. The data rev</w:t>
      </w:r>
      <w:r w:rsidR="0089434C" w:rsidRPr="00E86E69">
        <w:rPr>
          <w:rFonts w:ascii="Times New Roman" w:hAnsi="Times New Roman" w:cs="Times New Roman"/>
          <w:lang w:val="en-GB"/>
        </w:rPr>
        <w:t>eal</w:t>
      </w:r>
      <w:del w:id="219" w:author="P. Fischer" w:date="2017-01-09T17:20:00Z">
        <w:r w:rsidR="003E5E5D" w:rsidRPr="00E86E69" w:rsidDel="00C64F6C">
          <w:rPr>
            <w:rFonts w:ascii="Times New Roman" w:hAnsi="Times New Roman" w:cs="Times New Roman"/>
            <w:lang w:val="en-GB"/>
          </w:rPr>
          <w:delText>ed</w:delText>
        </w:r>
      </w:del>
      <w:r w:rsidR="0089434C" w:rsidRPr="00E86E69">
        <w:rPr>
          <w:rFonts w:ascii="Times New Roman" w:hAnsi="Times New Roman" w:cs="Times New Roman"/>
          <w:lang w:val="en-GB"/>
        </w:rPr>
        <w:t xml:space="preserve"> a distinct winter community</w:t>
      </w:r>
      <w:r w:rsidR="007A2992" w:rsidRPr="00E86E69">
        <w:rPr>
          <w:rFonts w:ascii="Times New Roman" w:hAnsi="Times New Roman" w:cs="Times New Roman"/>
          <w:lang w:val="en-GB"/>
        </w:rPr>
        <w:t xml:space="preserve"> in the </w:t>
      </w:r>
      <w:r w:rsidR="0089434C" w:rsidRPr="00E86E69">
        <w:rPr>
          <w:rFonts w:ascii="Times New Roman" w:hAnsi="Times New Roman" w:cs="Times New Roman"/>
          <w:lang w:val="en-GB"/>
        </w:rPr>
        <w:t xml:space="preserve">fjords </w:t>
      </w:r>
      <w:r w:rsidR="007A2992" w:rsidRPr="00E86E69">
        <w:rPr>
          <w:rFonts w:ascii="Times New Roman" w:hAnsi="Times New Roman" w:cs="Times New Roman"/>
          <w:lang w:val="en-GB"/>
        </w:rPr>
        <w:t>shallow water ecosystem</w:t>
      </w:r>
      <w:r w:rsidR="003E5E5D" w:rsidRPr="00E86E69">
        <w:rPr>
          <w:rFonts w:ascii="Times New Roman" w:hAnsi="Times New Roman" w:cs="Times New Roman"/>
          <w:lang w:val="en-GB"/>
        </w:rPr>
        <w:t>,</w:t>
      </w:r>
      <w:r w:rsidR="007A2992" w:rsidRPr="00E86E69">
        <w:rPr>
          <w:rFonts w:ascii="Times New Roman" w:hAnsi="Times New Roman" w:cs="Times New Roman"/>
          <w:lang w:val="en-GB"/>
        </w:rPr>
        <w:t xml:space="preserve"> which by far exceeds the summer community in both, abundance and species diversity</w:t>
      </w:r>
      <w:r w:rsidR="00E63759" w:rsidRPr="00E86E69">
        <w:rPr>
          <w:rFonts w:ascii="Times New Roman" w:hAnsi="Times New Roman" w:cs="Times New Roman"/>
          <w:lang w:val="en-GB"/>
        </w:rPr>
        <w:t>. Although</w:t>
      </w:r>
      <w:r w:rsidR="007A2992" w:rsidRPr="00E86E69">
        <w:rPr>
          <w:rFonts w:ascii="Times New Roman" w:hAnsi="Times New Roman" w:cs="Times New Roman"/>
          <w:lang w:val="en-GB"/>
        </w:rPr>
        <w:t xml:space="preserve"> </w:t>
      </w:r>
      <w:r w:rsidR="0089434C" w:rsidRPr="00E86E69">
        <w:rPr>
          <w:rFonts w:ascii="Times New Roman" w:hAnsi="Times New Roman" w:cs="Times New Roman"/>
          <w:lang w:val="en-GB"/>
        </w:rPr>
        <w:t xml:space="preserve">we have </w:t>
      </w:r>
      <w:r w:rsidR="007A2992" w:rsidRPr="00E86E69">
        <w:rPr>
          <w:rFonts w:ascii="Times New Roman" w:hAnsi="Times New Roman" w:cs="Times New Roman"/>
          <w:lang w:val="en-GB"/>
        </w:rPr>
        <w:t xml:space="preserve">not </w:t>
      </w:r>
      <w:r w:rsidR="00A94AE4" w:rsidRPr="00E86E69">
        <w:rPr>
          <w:rFonts w:ascii="Times New Roman" w:hAnsi="Times New Roman" w:cs="Times New Roman"/>
          <w:lang w:val="en-GB"/>
        </w:rPr>
        <w:t xml:space="preserve">yet </w:t>
      </w:r>
      <w:r w:rsidR="007A2992" w:rsidRPr="00E86E69">
        <w:rPr>
          <w:rFonts w:ascii="Times New Roman" w:hAnsi="Times New Roman" w:cs="Times New Roman"/>
          <w:lang w:val="en-GB"/>
        </w:rPr>
        <w:t xml:space="preserve">calculated biomass per </w:t>
      </w:r>
      <w:r w:rsidR="00A94AE4" w:rsidRPr="00E86E69">
        <w:rPr>
          <w:rFonts w:ascii="Times New Roman" w:hAnsi="Times New Roman" w:cs="Times New Roman"/>
          <w:lang w:val="en-GB"/>
        </w:rPr>
        <w:t>m</w:t>
      </w:r>
      <w:r w:rsidR="00A94AE4" w:rsidRPr="00E86E69">
        <w:rPr>
          <w:rFonts w:ascii="Times New Roman" w:hAnsi="Times New Roman" w:cs="Times New Roman"/>
          <w:vertAlign w:val="superscript"/>
          <w:lang w:val="en-GB"/>
        </w:rPr>
        <w:t>3</w:t>
      </w:r>
      <w:r w:rsidR="007A2992" w:rsidRPr="00E86E69">
        <w:rPr>
          <w:rFonts w:ascii="Times New Roman" w:hAnsi="Times New Roman" w:cs="Times New Roman"/>
          <w:lang w:val="en-GB"/>
        </w:rPr>
        <w:t xml:space="preserve"> </w:t>
      </w:r>
      <w:r w:rsidR="00A94AE4" w:rsidRPr="00E86E69">
        <w:rPr>
          <w:rFonts w:ascii="Times New Roman" w:hAnsi="Times New Roman" w:cs="Times New Roman"/>
          <w:lang w:val="en-GB"/>
        </w:rPr>
        <w:t>for the assessed species, our data clearly show</w:t>
      </w:r>
      <w:del w:id="220" w:author="P. Fischer" w:date="2017-01-09T17:20:00Z">
        <w:r w:rsidR="003E5E5D" w:rsidRPr="00E86E69" w:rsidDel="00C64F6C">
          <w:rPr>
            <w:rFonts w:ascii="Times New Roman" w:hAnsi="Times New Roman" w:cs="Times New Roman"/>
            <w:lang w:val="en-GB"/>
          </w:rPr>
          <w:delText>ed</w:delText>
        </w:r>
      </w:del>
      <w:r w:rsidR="00A94AE4" w:rsidRPr="00E86E69">
        <w:rPr>
          <w:rFonts w:ascii="Times New Roman" w:hAnsi="Times New Roman" w:cs="Times New Roman"/>
          <w:lang w:val="en-GB"/>
        </w:rPr>
        <w:t xml:space="preserve"> that </w:t>
      </w:r>
      <w:r w:rsidR="003E5E5D" w:rsidRPr="00E86E69">
        <w:rPr>
          <w:rFonts w:ascii="Times New Roman" w:hAnsi="Times New Roman" w:cs="Times New Roman"/>
          <w:lang w:val="en-GB"/>
        </w:rPr>
        <w:t xml:space="preserve">the </w:t>
      </w:r>
      <w:r w:rsidR="00A94AE4" w:rsidRPr="00E86E69">
        <w:rPr>
          <w:rFonts w:ascii="Times New Roman" w:hAnsi="Times New Roman" w:cs="Times New Roman"/>
          <w:lang w:val="en-GB"/>
        </w:rPr>
        <w:t xml:space="preserve">species abundance and species richness is highest during the </w:t>
      </w:r>
      <w:r w:rsidR="00AF157E" w:rsidRPr="00E86E69">
        <w:rPr>
          <w:rFonts w:ascii="Times New Roman" w:hAnsi="Times New Roman" w:cs="Times New Roman"/>
          <w:lang w:val="en-GB"/>
        </w:rPr>
        <w:t xml:space="preserve">polar winter </w:t>
      </w:r>
      <w:r w:rsidR="003E5E5D" w:rsidRPr="00E86E69">
        <w:rPr>
          <w:rFonts w:ascii="Times New Roman" w:hAnsi="Times New Roman" w:cs="Times New Roman"/>
          <w:lang w:val="en-GB"/>
        </w:rPr>
        <w:t xml:space="preserve">that </w:t>
      </w:r>
      <w:r w:rsidR="00AF157E" w:rsidRPr="00E86E69">
        <w:rPr>
          <w:rFonts w:ascii="Times New Roman" w:hAnsi="Times New Roman" w:cs="Times New Roman"/>
          <w:lang w:val="en-GB"/>
        </w:rPr>
        <w:t>begin</w:t>
      </w:r>
      <w:r w:rsidR="003E5E5D" w:rsidRPr="00E86E69">
        <w:rPr>
          <w:rFonts w:ascii="Times New Roman" w:hAnsi="Times New Roman" w:cs="Times New Roman"/>
          <w:lang w:val="en-GB"/>
        </w:rPr>
        <w:t>s in</w:t>
      </w:r>
      <w:r w:rsidR="00AF157E" w:rsidRPr="00E86E69">
        <w:rPr>
          <w:rFonts w:ascii="Times New Roman" w:hAnsi="Times New Roman" w:cs="Times New Roman"/>
          <w:lang w:val="en-GB"/>
        </w:rPr>
        <w:t xml:space="preserve"> December when no more </w:t>
      </w:r>
      <w:r w:rsidR="0089434C" w:rsidRPr="00E86E69">
        <w:rPr>
          <w:rFonts w:ascii="Times New Roman" w:hAnsi="Times New Roman" w:cs="Times New Roman"/>
          <w:lang w:val="en-GB"/>
        </w:rPr>
        <w:t xml:space="preserve">light is available under water. </w:t>
      </w:r>
      <w:r w:rsidR="00AF157E" w:rsidRPr="00E86E69">
        <w:rPr>
          <w:rFonts w:ascii="Times New Roman" w:hAnsi="Times New Roman" w:cs="Times New Roman"/>
          <w:lang w:val="en-GB"/>
        </w:rPr>
        <w:t xml:space="preserve">During this time, except for </w:t>
      </w:r>
      <w:r w:rsidR="0089434C" w:rsidRPr="00E86E69">
        <w:rPr>
          <w:rFonts w:ascii="Times New Roman" w:hAnsi="Times New Roman" w:cs="Times New Roman"/>
          <w:lang w:val="en-GB"/>
        </w:rPr>
        <w:lastRenderedPageBreak/>
        <w:t xml:space="preserve">the </w:t>
      </w:r>
      <w:proofErr w:type="spellStart"/>
      <w:r w:rsidR="0089434C" w:rsidRPr="00E86E69">
        <w:rPr>
          <w:rFonts w:ascii="Times New Roman" w:hAnsi="Times New Roman" w:cs="Times New Roman"/>
          <w:lang w:val="en-GB"/>
        </w:rPr>
        <w:t>a</w:t>
      </w:r>
      <w:r w:rsidR="00AF157E" w:rsidRPr="00E86E69">
        <w:rPr>
          <w:rFonts w:ascii="Times New Roman" w:hAnsi="Times New Roman" w:cs="Times New Roman"/>
          <w:lang w:val="en-GB"/>
        </w:rPr>
        <w:t>p</w:t>
      </w:r>
      <w:ins w:id="221" w:author="P. Fischer" w:date="2017-01-09T16:58:00Z">
        <w:r w:rsidR="00583FCE">
          <w:rPr>
            <w:rFonts w:ascii="Times New Roman" w:hAnsi="Times New Roman" w:cs="Times New Roman"/>
            <w:lang w:val="en-GB"/>
          </w:rPr>
          <w:t>p</w:t>
        </w:r>
      </w:ins>
      <w:r w:rsidR="00AF157E" w:rsidRPr="00E86E69">
        <w:rPr>
          <w:rFonts w:ascii="Times New Roman" w:hAnsi="Times New Roman" w:cs="Times New Roman"/>
          <w:lang w:val="en-GB"/>
        </w:rPr>
        <w:t>endicularia</w:t>
      </w:r>
      <w:proofErr w:type="spellEnd"/>
      <w:r w:rsidR="00AF157E" w:rsidRPr="00E86E69">
        <w:rPr>
          <w:rFonts w:ascii="Times New Roman" w:hAnsi="Times New Roman" w:cs="Times New Roman"/>
          <w:lang w:val="en-GB"/>
        </w:rPr>
        <w:t xml:space="preserve">, most species including fish (mainly </w:t>
      </w:r>
      <w:proofErr w:type="spellStart"/>
      <w:r w:rsidR="00AF157E" w:rsidRPr="00E86E69">
        <w:rPr>
          <w:rFonts w:ascii="Times New Roman" w:hAnsi="Times New Roman" w:cs="Times New Roman"/>
          <w:lang w:val="en-GB"/>
        </w:rPr>
        <w:t>gadids</w:t>
      </w:r>
      <w:proofErr w:type="spellEnd"/>
      <w:r w:rsidR="00AF157E" w:rsidRPr="00E86E69">
        <w:rPr>
          <w:rFonts w:ascii="Times New Roman" w:hAnsi="Times New Roman" w:cs="Times New Roman"/>
          <w:lang w:val="en-GB"/>
        </w:rPr>
        <w:t xml:space="preserve"> of the species </w:t>
      </w:r>
      <w:proofErr w:type="spellStart"/>
      <w:r w:rsidR="00AF157E" w:rsidRPr="00E86E69">
        <w:rPr>
          <w:rFonts w:ascii="Times New Roman" w:hAnsi="Times New Roman" w:cs="Times New Roman"/>
          <w:i/>
          <w:lang w:val="en-GB"/>
        </w:rPr>
        <w:t>Gadus</w:t>
      </w:r>
      <w:proofErr w:type="spellEnd"/>
      <w:r w:rsidR="00AF157E" w:rsidRPr="00E86E69">
        <w:rPr>
          <w:rFonts w:ascii="Times New Roman" w:hAnsi="Times New Roman" w:cs="Times New Roman"/>
          <w:i/>
          <w:lang w:val="en-GB"/>
        </w:rPr>
        <w:t xml:space="preserve"> </w:t>
      </w:r>
      <w:proofErr w:type="spellStart"/>
      <w:r w:rsidR="00AF157E" w:rsidRPr="00E86E69">
        <w:rPr>
          <w:rFonts w:ascii="Times New Roman" w:hAnsi="Times New Roman" w:cs="Times New Roman"/>
          <w:i/>
          <w:lang w:val="en-GB"/>
        </w:rPr>
        <w:t>morhua</w:t>
      </w:r>
      <w:proofErr w:type="spellEnd"/>
      <w:r w:rsidR="00AF157E" w:rsidRPr="00E86E69">
        <w:rPr>
          <w:rFonts w:ascii="Times New Roman" w:hAnsi="Times New Roman" w:cs="Times New Roman"/>
          <w:lang w:val="en-GB"/>
        </w:rPr>
        <w:t xml:space="preserve"> and </w:t>
      </w:r>
      <w:proofErr w:type="spellStart"/>
      <w:r w:rsidR="00AF157E" w:rsidRPr="00E86E69">
        <w:rPr>
          <w:rFonts w:ascii="Times New Roman" w:hAnsi="Times New Roman" w:cs="Times New Roman"/>
          <w:lang w:val="en-GB"/>
        </w:rPr>
        <w:t>Boerogadus</w:t>
      </w:r>
      <w:proofErr w:type="spellEnd"/>
      <w:r w:rsidR="00AF157E" w:rsidRPr="00E86E69">
        <w:rPr>
          <w:rFonts w:ascii="Times New Roman" w:hAnsi="Times New Roman" w:cs="Times New Roman"/>
          <w:lang w:val="en-GB"/>
        </w:rPr>
        <w:t xml:space="preserve"> </w:t>
      </w:r>
      <w:proofErr w:type="spellStart"/>
      <w:r w:rsidR="00AF157E" w:rsidRPr="00E86E69">
        <w:rPr>
          <w:rFonts w:ascii="Times New Roman" w:hAnsi="Times New Roman" w:cs="Times New Roman"/>
          <w:lang w:val="en-GB"/>
        </w:rPr>
        <w:t>saida</w:t>
      </w:r>
      <w:proofErr w:type="spellEnd"/>
      <w:r w:rsidR="00AF157E" w:rsidRPr="00E86E69">
        <w:rPr>
          <w:rFonts w:ascii="Times New Roman" w:hAnsi="Times New Roman" w:cs="Times New Roman"/>
          <w:lang w:val="en-GB"/>
        </w:rPr>
        <w:t xml:space="preserve">), </w:t>
      </w:r>
      <w:r w:rsidR="00CF5726" w:rsidRPr="00E86E69">
        <w:rPr>
          <w:rFonts w:ascii="Times New Roman" w:hAnsi="Times New Roman" w:cs="Times New Roman"/>
          <w:lang w:val="en-GB"/>
        </w:rPr>
        <w:t>j</w:t>
      </w:r>
      <w:r w:rsidR="00AF157E" w:rsidRPr="00E86E69">
        <w:rPr>
          <w:rFonts w:ascii="Times New Roman" w:hAnsi="Times New Roman" w:cs="Times New Roman"/>
          <w:lang w:val="en-GB"/>
        </w:rPr>
        <w:t xml:space="preserve">ellyfish (mainly </w:t>
      </w:r>
      <w:proofErr w:type="spellStart"/>
      <w:r w:rsidR="00AF157E" w:rsidRPr="00E86E69">
        <w:rPr>
          <w:rFonts w:ascii="Times New Roman" w:hAnsi="Times New Roman" w:cs="Times New Roman"/>
          <w:i/>
          <w:lang w:val="en-GB"/>
        </w:rPr>
        <w:t>Beroe</w:t>
      </w:r>
      <w:proofErr w:type="spellEnd"/>
      <w:r w:rsidR="00AF157E" w:rsidRPr="00E86E69">
        <w:rPr>
          <w:rFonts w:ascii="Times New Roman" w:hAnsi="Times New Roman" w:cs="Times New Roman"/>
          <w:i/>
          <w:lang w:val="en-GB"/>
        </w:rPr>
        <w:t xml:space="preserve"> sp.</w:t>
      </w:r>
      <w:r w:rsidR="00AF157E" w:rsidRPr="00E86E69">
        <w:rPr>
          <w:rFonts w:ascii="Times New Roman" w:hAnsi="Times New Roman" w:cs="Times New Roman"/>
          <w:lang w:val="en-GB"/>
        </w:rPr>
        <w:t xml:space="preserve">), </w:t>
      </w:r>
      <w:del w:id="222" w:author="P. Fischer" w:date="2017-01-09T17:21:00Z">
        <w:r w:rsidR="00AF157E" w:rsidRPr="00E86E69" w:rsidDel="00C64F6C">
          <w:rPr>
            <w:rFonts w:ascii="Times New Roman" w:hAnsi="Times New Roman" w:cs="Times New Roman"/>
            <w:lang w:val="en-GB"/>
          </w:rPr>
          <w:delText xml:space="preserve">Chaetognath </w:delText>
        </w:r>
      </w:del>
      <w:proofErr w:type="spellStart"/>
      <w:ins w:id="223" w:author="P. Fischer" w:date="2017-01-09T17:21:00Z">
        <w:r w:rsidR="00C64F6C">
          <w:rPr>
            <w:rFonts w:ascii="Times New Roman" w:hAnsi="Times New Roman" w:cs="Times New Roman"/>
            <w:lang w:val="en-GB"/>
          </w:rPr>
          <w:t>c</w:t>
        </w:r>
        <w:r w:rsidR="00C64F6C" w:rsidRPr="00E86E69">
          <w:rPr>
            <w:rFonts w:ascii="Times New Roman" w:hAnsi="Times New Roman" w:cs="Times New Roman"/>
            <w:lang w:val="en-GB"/>
          </w:rPr>
          <w:t>haetognath</w:t>
        </w:r>
        <w:r w:rsidR="00C64F6C">
          <w:rPr>
            <w:rFonts w:ascii="Times New Roman" w:hAnsi="Times New Roman" w:cs="Times New Roman"/>
            <w:lang w:val="en-GB"/>
          </w:rPr>
          <w:t>s</w:t>
        </w:r>
        <w:proofErr w:type="spellEnd"/>
        <w:r w:rsidR="00C64F6C" w:rsidRPr="00E86E69">
          <w:rPr>
            <w:rFonts w:ascii="Times New Roman" w:hAnsi="Times New Roman" w:cs="Times New Roman"/>
            <w:lang w:val="en-GB"/>
          </w:rPr>
          <w:t xml:space="preserve"> </w:t>
        </w:r>
      </w:ins>
      <w:r w:rsidR="00AF157E" w:rsidRPr="00E86E69">
        <w:rPr>
          <w:rFonts w:ascii="Times New Roman" w:hAnsi="Times New Roman" w:cs="Times New Roman"/>
          <w:lang w:val="en-GB"/>
        </w:rPr>
        <w:t>(</w:t>
      </w:r>
      <w:proofErr w:type="spellStart"/>
      <w:r w:rsidR="00AF157E" w:rsidRPr="00E86E69">
        <w:rPr>
          <w:rFonts w:ascii="Times New Roman" w:hAnsi="Times New Roman" w:cs="Times New Roman"/>
          <w:i/>
          <w:lang w:val="en-GB"/>
        </w:rPr>
        <w:t>Parasagitta</w:t>
      </w:r>
      <w:proofErr w:type="spellEnd"/>
      <w:r w:rsidR="00AF157E" w:rsidRPr="00E86E69">
        <w:rPr>
          <w:rFonts w:ascii="Times New Roman" w:hAnsi="Times New Roman" w:cs="Times New Roman"/>
          <w:i/>
          <w:lang w:val="en-GB"/>
        </w:rPr>
        <w:t xml:space="preserve"> </w:t>
      </w:r>
      <w:proofErr w:type="spellStart"/>
      <w:r w:rsidR="00AF157E" w:rsidRPr="00E86E69">
        <w:rPr>
          <w:rFonts w:ascii="Times New Roman" w:hAnsi="Times New Roman" w:cs="Times New Roman"/>
          <w:i/>
          <w:lang w:val="en-GB"/>
        </w:rPr>
        <w:t>elegans</w:t>
      </w:r>
      <w:proofErr w:type="spellEnd"/>
      <w:r w:rsidR="00AF157E" w:rsidRPr="00E86E69">
        <w:rPr>
          <w:rFonts w:ascii="Times New Roman" w:hAnsi="Times New Roman" w:cs="Times New Roman"/>
          <w:lang w:val="en-GB"/>
        </w:rPr>
        <w:t xml:space="preserve">), </w:t>
      </w:r>
      <w:proofErr w:type="spellStart"/>
      <w:r w:rsidR="00AF157E" w:rsidRPr="00E86E69">
        <w:rPr>
          <w:rFonts w:ascii="Times New Roman" w:hAnsi="Times New Roman" w:cs="Times New Roman"/>
          <w:lang w:val="en-GB"/>
        </w:rPr>
        <w:t>pteropods</w:t>
      </w:r>
      <w:proofErr w:type="spellEnd"/>
      <w:r w:rsidR="00AF157E" w:rsidRPr="00E86E69">
        <w:rPr>
          <w:rFonts w:ascii="Times New Roman" w:hAnsi="Times New Roman" w:cs="Times New Roman"/>
          <w:lang w:val="en-GB"/>
        </w:rPr>
        <w:t xml:space="preserve"> (</w:t>
      </w:r>
      <w:proofErr w:type="spellStart"/>
      <w:r w:rsidR="00AF157E" w:rsidRPr="00E86E69">
        <w:rPr>
          <w:rFonts w:ascii="Times New Roman" w:hAnsi="Times New Roman" w:cs="Times New Roman"/>
          <w:i/>
          <w:lang w:val="en-GB"/>
        </w:rPr>
        <w:t>Clione</w:t>
      </w:r>
      <w:proofErr w:type="spellEnd"/>
      <w:r w:rsidR="00AF157E" w:rsidRPr="00E86E69">
        <w:rPr>
          <w:rFonts w:ascii="Times New Roman" w:hAnsi="Times New Roman" w:cs="Times New Roman"/>
          <w:i/>
          <w:lang w:val="en-GB"/>
        </w:rPr>
        <w:t xml:space="preserve"> </w:t>
      </w:r>
      <w:proofErr w:type="spellStart"/>
      <w:r w:rsidR="00AF157E" w:rsidRPr="00E86E69">
        <w:rPr>
          <w:rFonts w:ascii="Times New Roman" w:hAnsi="Times New Roman" w:cs="Times New Roman"/>
          <w:i/>
          <w:lang w:val="en-GB"/>
        </w:rPr>
        <w:t>limacina</w:t>
      </w:r>
      <w:proofErr w:type="spellEnd"/>
      <w:r w:rsidR="00AF157E" w:rsidRPr="00E86E69">
        <w:rPr>
          <w:rFonts w:ascii="Times New Roman" w:hAnsi="Times New Roman" w:cs="Times New Roman"/>
          <w:lang w:val="en-GB"/>
        </w:rPr>
        <w:t xml:space="preserve">) and smaller benthic </w:t>
      </w:r>
      <w:r w:rsidR="001371B7" w:rsidRPr="00E86E69">
        <w:rPr>
          <w:rFonts w:ascii="Times New Roman" w:hAnsi="Times New Roman" w:cs="Times New Roman"/>
          <w:lang w:val="en-GB"/>
        </w:rPr>
        <w:t>and</w:t>
      </w:r>
      <w:r w:rsidR="001E5431" w:rsidRPr="00E86E69">
        <w:rPr>
          <w:rFonts w:ascii="Times New Roman" w:hAnsi="Times New Roman" w:cs="Times New Roman"/>
          <w:lang w:val="en-GB"/>
        </w:rPr>
        <w:t xml:space="preserve"> </w:t>
      </w:r>
      <w:r w:rsidR="00AF157E" w:rsidRPr="00E86E69">
        <w:rPr>
          <w:rFonts w:ascii="Times New Roman" w:hAnsi="Times New Roman" w:cs="Times New Roman"/>
          <w:lang w:val="en-GB"/>
        </w:rPr>
        <w:t xml:space="preserve">epi-benthic </w:t>
      </w:r>
      <w:r w:rsidR="000732D1" w:rsidRPr="00E86E69">
        <w:rPr>
          <w:rFonts w:ascii="Times New Roman" w:hAnsi="Times New Roman" w:cs="Times New Roman"/>
          <w:lang w:val="en-GB"/>
        </w:rPr>
        <w:t>crustacean</w:t>
      </w:r>
      <w:r w:rsidR="00AF157E" w:rsidRPr="00E86E69">
        <w:rPr>
          <w:rFonts w:ascii="Times New Roman" w:hAnsi="Times New Roman" w:cs="Times New Roman"/>
          <w:lang w:val="en-GB"/>
        </w:rPr>
        <w:t xml:space="preserve"> (most possibly </w:t>
      </w:r>
      <w:r w:rsidR="00AF157E" w:rsidRPr="00E86E69">
        <w:rPr>
          <w:rFonts w:ascii="Times New Roman" w:hAnsi="Times New Roman" w:cs="Times New Roman"/>
          <w:i/>
          <w:lang w:val="en-GB"/>
        </w:rPr>
        <w:t xml:space="preserve">Mysis </w:t>
      </w:r>
      <w:proofErr w:type="spellStart"/>
      <w:r w:rsidR="00AF157E" w:rsidRPr="00E86E69">
        <w:rPr>
          <w:rFonts w:ascii="Times New Roman" w:hAnsi="Times New Roman" w:cs="Times New Roman"/>
          <w:i/>
          <w:lang w:val="en-GB"/>
        </w:rPr>
        <w:t>oculata</w:t>
      </w:r>
      <w:proofErr w:type="spellEnd"/>
      <w:r w:rsidR="00AF157E" w:rsidRPr="00E86E69">
        <w:rPr>
          <w:rFonts w:ascii="Times New Roman" w:hAnsi="Times New Roman" w:cs="Times New Roman"/>
          <w:lang w:val="en-GB"/>
        </w:rPr>
        <w:t xml:space="preserve">, C. Buchholz pers. </w:t>
      </w:r>
      <w:r w:rsidR="00A66820" w:rsidRPr="00E86E69">
        <w:rPr>
          <w:rFonts w:ascii="Times New Roman" w:hAnsi="Times New Roman" w:cs="Times New Roman"/>
          <w:lang w:val="en-GB"/>
        </w:rPr>
        <w:t>c</w:t>
      </w:r>
      <w:r w:rsidR="00AF157E" w:rsidRPr="00E86E69">
        <w:rPr>
          <w:rFonts w:ascii="Times New Roman" w:hAnsi="Times New Roman" w:cs="Times New Roman"/>
          <w:lang w:val="en-GB"/>
        </w:rPr>
        <w:t xml:space="preserve">omm.) </w:t>
      </w:r>
      <w:r w:rsidR="00A66820" w:rsidRPr="00E86E69">
        <w:rPr>
          <w:rFonts w:ascii="Times New Roman" w:hAnsi="Times New Roman" w:cs="Times New Roman"/>
          <w:lang w:val="en-GB"/>
        </w:rPr>
        <w:t>invade t</w:t>
      </w:r>
      <w:r w:rsidR="00AF157E" w:rsidRPr="00E86E69">
        <w:rPr>
          <w:rFonts w:ascii="Times New Roman" w:hAnsi="Times New Roman" w:cs="Times New Roman"/>
          <w:lang w:val="en-GB"/>
        </w:rPr>
        <w:t xml:space="preserve">he shallow water zone and </w:t>
      </w:r>
      <w:r w:rsidR="00A66820" w:rsidRPr="00E86E69">
        <w:rPr>
          <w:rFonts w:ascii="Times New Roman" w:hAnsi="Times New Roman" w:cs="Times New Roman"/>
          <w:lang w:val="en-GB"/>
        </w:rPr>
        <w:t>build up highe</w:t>
      </w:r>
      <w:r w:rsidR="004A068F" w:rsidRPr="00E86E69">
        <w:rPr>
          <w:rFonts w:ascii="Times New Roman" w:hAnsi="Times New Roman" w:cs="Times New Roman"/>
          <w:lang w:val="en-GB"/>
        </w:rPr>
        <w:t>st</w:t>
      </w:r>
      <w:r w:rsidR="00A66820" w:rsidRPr="00E86E69">
        <w:rPr>
          <w:rFonts w:ascii="Times New Roman" w:hAnsi="Times New Roman" w:cs="Times New Roman"/>
          <w:lang w:val="en-GB"/>
        </w:rPr>
        <w:t xml:space="preserve"> </w:t>
      </w:r>
      <w:r w:rsidR="00AF157E" w:rsidRPr="00E86E69">
        <w:rPr>
          <w:rFonts w:ascii="Times New Roman" w:hAnsi="Times New Roman" w:cs="Times New Roman"/>
          <w:lang w:val="en-GB"/>
        </w:rPr>
        <w:t>abundance</w:t>
      </w:r>
      <w:r w:rsidR="00A66820" w:rsidRPr="00E86E69">
        <w:rPr>
          <w:rFonts w:ascii="Times New Roman" w:hAnsi="Times New Roman" w:cs="Times New Roman"/>
          <w:lang w:val="en-GB"/>
        </w:rPr>
        <w:t xml:space="preserve">s. During this study, </w:t>
      </w:r>
      <w:r w:rsidR="004A068F" w:rsidRPr="00E86E69">
        <w:rPr>
          <w:rFonts w:ascii="Times New Roman" w:hAnsi="Times New Roman" w:cs="Times New Roman"/>
          <w:lang w:val="en-GB"/>
        </w:rPr>
        <w:t>an overall peak abundance</w:t>
      </w:r>
      <w:r w:rsidR="00A66820" w:rsidRPr="00E86E69">
        <w:rPr>
          <w:rFonts w:ascii="Times New Roman" w:hAnsi="Times New Roman" w:cs="Times New Roman"/>
          <w:lang w:val="en-GB"/>
        </w:rPr>
        <w:t xml:space="preserve"> w</w:t>
      </w:r>
      <w:r w:rsidR="004A068F" w:rsidRPr="00E86E69">
        <w:rPr>
          <w:rFonts w:ascii="Times New Roman" w:hAnsi="Times New Roman" w:cs="Times New Roman"/>
          <w:lang w:val="en-GB"/>
        </w:rPr>
        <w:t>as</w:t>
      </w:r>
      <w:r w:rsidR="00A66820" w:rsidRPr="00E86E69">
        <w:rPr>
          <w:rFonts w:ascii="Times New Roman" w:hAnsi="Times New Roman" w:cs="Times New Roman"/>
          <w:lang w:val="en-GB"/>
        </w:rPr>
        <w:t xml:space="preserve"> observed in </w:t>
      </w:r>
      <w:r w:rsidR="00D92443" w:rsidRPr="00E86E69">
        <w:rPr>
          <w:rFonts w:ascii="Times New Roman" w:hAnsi="Times New Roman" w:cs="Times New Roman"/>
          <w:lang w:val="en-GB"/>
        </w:rPr>
        <w:t>February</w:t>
      </w:r>
      <w:r w:rsidR="00A66820" w:rsidRPr="00E86E69">
        <w:rPr>
          <w:rFonts w:ascii="Times New Roman" w:hAnsi="Times New Roman" w:cs="Times New Roman"/>
          <w:lang w:val="en-GB"/>
        </w:rPr>
        <w:t xml:space="preserve"> when </w:t>
      </w:r>
      <w:r w:rsidR="00A94AE4" w:rsidRPr="00E86E69">
        <w:rPr>
          <w:rFonts w:ascii="Times New Roman" w:hAnsi="Times New Roman" w:cs="Times New Roman"/>
          <w:lang w:val="en-GB"/>
        </w:rPr>
        <w:t xml:space="preserve">the common sea spider </w:t>
      </w:r>
      <w:proofErr w:type="spellStart"/>
      <w:r w:rsidR="00A94AE4" w:rsidRPr="00E86E69">
        <w:rPr>
          <w:rFonts w:ascii="Times New Roman" w:hAnsi="Times New Roman" w:cs="Times New Roman"/>
          <w:i/>
          <w:lang w:val="en-GB"/>
        </w:rPr>
        <w:t>Hyas</w:t>
      </w:r>
      <w:proofErr w:type="spellEnd"/>
      <w:r w:rsidR="00A94AE4" w:rsidRPr="00E86E69">
        <w:rPr>
          <w:rFonts w:ascii="Times New Roman" w:hAnsi="Times New Roman" w:cs="Times New Roman"/>
          <w:i/>
          <w:lang w:val="en-GB"/>
        </w:rPr>
        <w:t xml:space="preserve"> </w:t>
      </w:r>
      <w:proofErr w:type="spellStart"/>
      <w:r w:rsidR="00A94AE4" w:rsidRPr="00E86E69">
        <w:rPr>
          <w:rFonts w:ascii="Times New Roman" w:hAnsi="Times New Roman" w:cs="Times New Roman"/>
          <w:i/>
          <w:lang w:val="en-GB"/>
        </w:rPr>
        <w:t>araneus</w:t>
      </w:r>
      <w:proofErr w:type="spellEnd"/>
      <w:r w:rsidR="00A94AE4" w:rsidRPr="00E86E69">
        <w:rPr>
          <w:rFonts w:ascii="Times New Roman" w:hAnsi="Times New Roman" w:cs="Times New Roman"/>
          <w:lang w:val="en-GB"/>
        </w:rPr>
        <w:t xml:space="preserve"> </w:t>
      </w:r>
      <w:r w:rsidR="00A66820" w:rsidRPr="00E86E69">
        <w:rPr>
          <w:rFonts w:ascii="Times New Roman" w:hAnsi="Times New Roman" w:cs="Times New Roman"/>
          <w:lang w:val="en-GB"/>
        </w:rPr>
        <w:t xml:space="preserve">clearly dominated </w:t>
      </w:r>
      <w:r w:rsidR="00A94AE4" w:rsidRPr="00E86E69">
        <w:rPr>
          <w:rFonts w:ascii="Times New Roman" w:hAnsi="Times New Roman" w:cs="Times New Roman"/>
          <w:lang w:val="en-GB"/>
        </w:rPr>
        <w:t>the community in numbers</w:t>
      </w:r>
      <w:r w:rsidR="00A66820" w:rsidRPr="00E86E69">
        <w:rPr>
          <w:rFonts w:ascii="Times New Roman" w:hAnsi="Times New Roman" w:cs="Times New Roman"/>
          <w:lang w:val="en-GB"/>
        </w:rPr>
        <w:t xml:space="preserve"> </w:t>
      </w:r>
      <w:r w:rsidR="004A068F" w:rsidRPr="00E86E69">
        <w:rPr>
          <w:rFonts w:ascii="Times New Roman" w:hAnsi="Times New Roman" w:cs="Times New Roman"/>
          <w:lang w:val="en-GB"/>
        </w:rPr>
        <w:t xml:space="preserve">and biomass </w:t>
      </w:r>
      <w:r w:rsidR="00A66820" w:rsidRPr="00E86E69">
        <w:rPr>
          <w:rFonts w:ascii="Times New Roman" w:hAnsi="Times New Roman" w:cs="Times New Roman"/>
          <w:lang w:val="en-GB"/>
        </w:rPr>
        <w:t xml:space="preserve">for a short time. </w:t>
      </w:r>
      <w:r w:rsidR="004A068F" w:rsidRPr="00E86E69">
        <w:rPr>
          <w:rFonts w:ascii="Times New Roman" w:hAnsi="Times New Roman" w:cs="Times New Roman"/>
          <w:lang w:val="en-GB"/>
        </w:rPr>
        <w:t xml:space="preserve">Only one month later in </w:t>
      </w:r>
      <w:r w:rsidR="00523451" w:rsidRPr="00E86E69">
        <w:rPr>
          <w:rFonts w:ascii="Times New Roman" w:hAnsi="Times New Roman" w:cs="Times New Roman"/>
          <w:lang w:val="en-GB"/>
        </w:rPr>
        <w:t>March</w:t>
      </w:r>
      <w:r w:rsidR="001371B7" w:rsidRPr="00E86E69">
        <w:rPr>
          <w:rFonts w:ascii="Times New Roman" w:hAnsi="Times New Roman" w:cs="Times New Roman"/>
          <w:lang w:val="en-GB"/>
        </w:rPr>
        <w:t>,</w:t>
      </w:r>
      <w:r w:rsidR="004A068F" w:rsidRPr="00E86E69">
        <w:rPr>
          <w:rFonts w:ascii="Times New Roman" w:hAnsi="Times New Roman" w:cs="Times New Roman"/>
          <w:lang w:val="en-GB"/>
        </w:rPr>
        <w:t xml:space="preserve"> however</w:t>
      </w:r>
      <w:r w:rsidR="00A66820" w:rsidRPr="00E86E69">
        <w:rPr>
          <w:rFonts w:ascii="Times New Roman" w:hAnsi="Times New Roman" w:cs="Times New Roman"/>
          <w:lang w:val="en-GB"/>
        </w:rPr>
        <w:t xml:space="preserve">, </w:t>
      </w:r>
      <w:proofErr w:type="spellStart"/>
      <w:r w:rsidR="00A66820" w:rsidRPr="00E86E69">
        <w:rPr>
          <w:rFonts w:ascii="Times New Roman" w:hAnsi="Times New Roman" w:cs="Times New Roman"/>
          <w:i/>
          <w:lang w:val="en-GB"/>
        </w:rPr>
        <w:t>Hyas</w:t>
      </w:r>
      <w:proofErr w:type="spellEnd"/>
      <w:r w:rsidR="00A66820" w:rsidRPr="00E86E69">
        <w:rPr>
          <w:rFonts w:ascii="Times New Roman" w:hAnsi="Times New Roman" w:cs="Times New Roman"/>
          <w:i/>
          <w:lang w:val="en-GB"/>
        </w:rPr>
        <w:t xml:space="preserve"> </w:t>
      </w:r>
      <w:proofErr w:type="spellStart"/>
      <w:r w:rsidR="00A66820" w:rsidRPr="00E86E69">
        <w:rPr>
          <w:rFonts w:ascii="Times New Roman" w:hAnsi="Times New Roman" w:cs="Times New Roman"/>
          <w:i/>
          <w:lang w:val="en-GB"/>
        </w:rPr>
        <w:t>araneus</w:t>
      </w:r>
      <w:proofErr w:type="spellEnd"/>
      <w:r w:rsidR="00A66820" w:rsidRPr="00E86E69">
        <w:rPr>
          <w:rFonts w:ascii="Times New Roman" w:hAnsi="Times New Roman" w:cs="Times New Roman"/>
          <w:lang w:val="en-GB"/>
        </w:rPr>
        <w:t xml:space="preserve"> almost </w:t>
      </w:r>
      <w:r w:rsidR="004A068F" w:rsidRPr="00E86E69">
        <w:rPr>
          <w:rFonts w:ascii="Times New Roman" w:hAnsi="Times New Roman" w:cs="Times New Roman"/>
          <w:lang w:val="en-GB"/>
        </w:rPr>
        <w:t xml:space="preserve">completely disappeared when </w:t>
      </w:r>
      <w:r w:rsidR="00523451" w:rsidRPr="00E86E69">
        <w:rPr>
          <w:rFonts w:ascii="Times New Roman" w:hAnsi="Times New Roman" w:cs="Times New Roman"/>
          <w:lang w:val="en-GB"/>
        </w:rPr>
        <w:t xml:space="preserve">fish, jellyfish and </w:t>
      </w:r>
      <w:proofErr w:type="spellStart"/>
      <w:r w:rsidR="00523451" w:rsidRPr="00E86E69">
        <w:rPr>
          <w:rFonts w:ascii="Times New Roman" w:hAnsi="Times New Roman" w:cs="Times New Roman"/>
          <w:lang w:val="en-GB"/>
        </w:rPr>
        <w:t>pteropods</w:t>
      </w:r>
      <w:proofErr w:type="spellEnd"/>
      <w:r w:rsidR="00A66820" w:rsidRPr="00E86E69">
        <w:rPr>
          <w:rFonts w:ascii="Times New Roman" w:hAnsi="Times New Roman" w:cs="Times New Roman"/>
          <w:lang w:val="en-GB"/>
        </w:rPr>
        <w:t xml:space="preserve"> formed </w:t>
      </w:r>
      <w:r w:rsidR="004A068F" w:rsidRPr="00E86E69">
        <w:rPr>
          <w:rFonts w:ascii="Times New Roman" w:hAnsi="Times New Roman" w:cs="Times New Roman"/>
          <w:lang w:val="en-GB"/>
        </w:rPr>
        <w:t xml:space="preserve">the predominant </w:t>
      </w:r>
      <w:r w:rsidR="00A66820" w:rsidRPr="00E86E69">
        <w:rPr>
          <w:rFonts w:ascii="Times New Roman" w:hAnsi="Times New Roman" w:cs="Times New Roman"/>
          <w:lang w:val="en-GB"/>
        </w:rPr>
        <w:t xml:space="preserve">community with respect to </w:t>
      </w:r>
      <w:r w:rsidR="004A068F" w:rsidRPr="00E86E69">
        <w:rPr>
          <w:rFonts w:ascii="Times New Roman" w:hAnsi="Times New Roman" w:cs="Times New Roman"/>
          <w:lang w:val="en-GB"/>
        </w:rPr>
        <w:t>the overall abundances</w:t>
      </w:r>
      <w:r w:rsidR="00A66820" w:rsidRPr="00E86E69">
        <w:rPr>
          <w:rFonts w:ascii="Times New Roman" w:hAnsi="Times New Roman" w:cs="Times New Roman"/>
          <w:lang w:val="en-GB"/>
        </w:rPr>
        <w:t>. Th</w:t>
      </w:r>
      <w:r w:rsidR="00523451" w:rsidRPr="00E86E69">
        <w:rPr>
          <w:rFonts w:ascii="Times New Roman" w:hAnsi="Times New Roman" w:cs="Times New Roman"/>
          <w:lang w:val="en-GB"/>
        </w:rPr>
        <w:t xml:space="preserve">e </w:t>
      </w:r>
      <w:r w:rsidR="00A66820" w:rsidRPr="00E86E69">
        <w:rPr>
          <w:rFonts w:ascii="Times New Roman" w:hAnsi="Times New Roman" w:cs="Times New Roman"/>
          <w:lang w:val="en-GB"/>
        </w:rPr>
        <w:t xml:space="preserve">“winter” community persisted until </w:t>
      </w:r>
      <w:r w:rsidR="000122A7" w:rsidRPr="00E86E69">
        <w:rPr>
          <w:rFonts w:ascii="Times New Roman" w:hAnsi="Times New Roman" w:cs="Times New Roman"/>
          <w:lang w:val="en-GB"/>
        </w:rPr>
        <w:t>April and then almost vanished. Th</w:t>
      </w:r>
      <w:r w:rsidR="00523451" w:rsidRPr="00E86E69">
        <w:rPr>
          <w:rFonts w:ascii="Times New Roman" w:hAnsi="Times New Roman" w:cs="Times New Roman"/>
          <w:lang w:val="en-GB"/>
        </w:rPr>
        <w:t xml:space="preserve">e </w:t>
      </w:r>
      <w:r w:rsidR="000122A7" w:rsidRPr="00E86E69">
        <w:rPr>
          <w:rFonts w:ascii="Times New Roman" w:hAnsi="Times New Roman" w:cs="Times New Roman"/>
          <w:lang w:val="en-GB"/>
        </w:rPr>
        <w:t xml:space="preserve">time of </w:t>
      </w:r>
      <w:r w:rsidR="00523451" w:rsidRPr="00E86E69">
        <w:rPr>
          <w:rFonts w:ascii="Times New Roman" w:hAnsi="Times New Roman" w:cs="Times New Roman"/>
          <w:lang w:val="en-GB"/>
        </w:rPr>
        <w:t xml:space="preserve">the </w:t>
      </w:r>
      <w:r w:rsidR="000122A7" w:rsidRPr="00E86E69">
        <w:rPr>
          <w:rFonts w:ascii="Times New Roman" w:hAnsi="Times New Roman" w:cs="Times New Roman"/>
          <w:lang w:val="en-GB"/>
        </w:rPr>
        <w:t xml:space="preserve">winter community </w:t>
      </w:r>
      <w:r w:rsidR="00523451" w:rsidRPr="00E86E69">
        <w:rPr>
          <w:rFonts w:ascii="Times New Roman" w:hAnsi="Times New Roman" w:cs="Times New Roman"/>
          <w:lang w:val="en-GB"/>
        </w:rPr>
        <w:t>“</w:t>
      </w:r>
      <w:r w:rsidR="000122A7" w:rsidRPr="00E86E69">
        <w:rPr>
          <w:rFonts w:ascii="Times New Roman" w:hAnsi="Times New Roman" w:cs="Times New Roman"/>
          <w:lang w:val="en-GB"/>
        </w:rPr>
        <w:t>disappearance</w:t>
      </w:r>
      <w:r w:rsidR="00523451" w:rsidRPr="00E86E69">
        <w:rPr>
          <w:rFonts w:ascii="Times New Roman" w:hAnsi="Times New Roman" w:cs="Times New Roman"/>
          <w:lang w:val="en-GB"/>
        </w:rPr>
        <w:t>”</w:t>
      </w:r>
      <w:r w:rsidR="000122A7" w:rsidRPr="00E86E69">
        <w:rPr>
          <w:rFonts w:ascii="Times New Roman" w:hAnsi="Times New Roman" w:cs="Times New Roman"/>
          <w:lang w:val="en-GB"/>
        </w:rPr>
        <w:t xml:space="preserve"> highly corresponds with the increasing availability of light under water</w:t>
      </w:r>
      <w:r w:rsidR="00E63759" w:rsidRPr="00E86E69">
        <w:rPr>
          <w:rFonts w:ascii="Times New Roman" w:hAnsi="Times New Roman" w:cs="Times New Roman"/>
          <w:lang w:val="en-GB"/>
        </w:rPr>
        <w:t>. Although</w:t>
      </w:r>
      <w:r w:rsidR="000122A7" w:rsidRPr="00E86E69">
        <w:rPr>
          <w:rFonts w:ascii="Times New Roman" w:hAnsi="Times New Roman" w:cs="Times New Roman"/>
          <w:lang w:val="en-GB"/>
        </w:rPr>
        <w:t xml:space="preserve"> sun</w:t>
      </w:r>
      <w:del w:id="224" w:author="P. Fischer" w:date="2017-01-09T17:44:00Z">
        <w:r w:rsidR="000122A7" w:rsidRPr="00E86E69" w:rsidDel="00672512">
          <w:rPr>
            <w:rFonts w:ascii="Times New Roman" w:hAnsi="Times New Roman" w:cs="Times New Roman"/>
            <w:lang w:val="en-GB"/>
          </w:rPr>
          <w:delText xml:space="preserve"> </w:delText>
        </w:r>
      </w:del>
      <w:r w:rsidR="000122A7" w:rsidRPr="00E86E69">
        <w:rPr>
          <w:rFonts w:ascii="Times New Roman" w:hAnsi="Times New Roman" w:cs="Times New Roman"/>
          <w:lang w:val="en-GB"/>
        </w:rPr>
        <w:t xml:space="preserve">light is available at </w:t>
      </w:r>
      <w:proofErr w:type="spellStart"/>
      <w:r w:rsidR="000122A7" w:rsidRPr="00E86E69">
        <w:rPr>
          <w:rFonts w:ascii="Times New Roman" w:hAnsi="Times New Roman" w:cs="Times New Roman"/>
          <w:lang w:val="en-GB"/>
        </w:rPr>
        <w:t>NyAlesund</w:t>
      </w:r>
      <w:proofErr w:type="spellEnd"/>
      <w:r w:rsidR="000122A7" w:rsidRPr="00E86E69">
        <w:rPr>
          <w:rFonts w:ascii="Times New Roman" w:hAnsi="Times New Roman" w:cs="Times New Roman"/>
          <w:lang w:val="en-GB"/>
        </w:rPr>
        <w:t xml:space="preserve"> again already during </w:t>
      </w:r>
      <w:r w:rsidR="00D92443" w:rsidRPr="00E86E69">
        <w:rPr>
          <w:rFonts w:ascii="Times New Roman" w:hAnsi="Times New Roman" w:cs="Times New Roman"/>
          <w:lang w:val="en-GB"/>
        </w:rPr>
        <w:t>m</w:t>
      </w:r>
      <w:r w:rsidR="000122A7" w:rsidRPr="00E86E69">
        <w:rPr>
          <w:rFonts w:ascii="Times New Roman" w:hAnsi="Times New Roman" w:cs="Times New Roman"/>
          <w:lang w:val="en-GB"/>
        </w:rPr>
        <w:t xml:space="preserve">id </w:t>
      </w:r>
      <w:r w:rsidR="00D92443" w:rsidRPr="00E86E69">
        <w:rPr>
          <w:rFonts w:ascii="Times New Roman" w:hAnsi="Times New Roman" w:cs="Times New Roman"/>
          <w:lang w:val="en-GB"/>
        </w:rPr>
        <w:t xml:space="preserve">of </w:t>
      </w:r>
      <w:r w:rsidR="000122A7" w:rsidRPr="00E86E69">
        <w:rPr>
          <w:rFonts w:ascii="Times New Roman" w:hAnsi="Times New Roman" w:cs="Times New Roman"/>
          <w:lang w:val="en-GB"/>
        </w:rPr>
        <w:t>March (</w:t>
      </w:r>
      <w:bookmarkStart w:id="225" w:name="OLE_LINK1"/>
      <w:bookmarkStart w:id="226" w:name="OLE_LINK2"/>
      <w:ins w:id="227" w:author="Markus Brand" w:date="2017-01-10T16:37:00Z">
        <w:r w:rsidR="00A97152" w:rsidRPr="00A97152">
          <w:rPr>
            <w:lang w:val="en-GB"/>
            <w:rPrChange w:id="228" w:author="Markus Brand" w:date="2017-01-10T16:37:00Z">
              <w:rPr/>
            </w:rPrChange>
          </w:rPr>
          <w:t>http://www.awipev.eu/awipev-observatories/current-weather/</w:t>
        </w:r>
      </w:ins>
      <w:del w:id="229" w:author="Markus Brand" w:date="2017-01-10T16:37:00Z">
        <w:r w:rsidR="00FB1683" w:rsidDel="00A97152">
          <w:fldChar w:fldCharType="begin"/>
        </w:r>
        <w:r w:rsidR="00FB1683" w:rsidRPr="00FE55A3" w:rsidDel="00A97152">
          <w:rPr>
            <w:lang w:val="en-US"/>
            <w:rPrChange w:id="230" w:author="P. Fischer" w:date="2017-01-09T16:38:00Z">
              <w:rPr/>
            </w:rPrChange>
          </w:rPr>
          <w:delInstrText xml:space="preserve"> HYPERLINK "https://www.yr.no/place/Norway/Svalbard/Ny-%C3%85lesund_observation_site/" </w:delInstrText>
        </w:r>
        <w:r w:rsidR="00FB1683" w:rsidDel="00A97152">
          <w:fldChar w:fldCharType="separate"/>
        </w:r>
        <w:r w:rsidR="00A27FF4" w:rsidRPr="00E86E69" w:rsidDel="00A97152">
          <w:rPr>
            <w:rStyle w:val="Link"/>
            <w:rFonts w:ascii="Times New Roman" w:hAnsi="Times New Roman" w:cs="Times New Roman"/>
            <w:lang w:val="en-GB"/>
          </w:rPr>
          <w:delText>https://www.yr.no/place/Norway/Svalbard/Ny-%C3%85lesund_observation_site/</w:delText>
        </w:r>
        <w:r w:rsidR="00FB1683" w:rsidDel="00A97152">
          <w:rPr>
            <w:rStyle w:val="Link"/>
            <w:rFonts w:ascii="Times New Roman" w:hAnsi="Times New Roman" w:cs="Times New Roman"/>
            <w:lang w:val="en-GB"/>
          </w:rPr>
          <w:fldChar w:fldCharType="end"/>
        </w:r>
      </w:del>
      <w:bookmarkEnd w:id="225"/>
      <w:bookmarkEnd w:id="226"/>
      <w:r w:rsidR="004A068F" w:rsidRPr="00E86E69">
        <w:rPr>
          <w:rFonts w:ascii="Times New Roman" w:hAnsi="Times New Roman" w:cs="Times New Roman"/>
          <w:lang w:val="en-GB"/>
        </w:rPr>
        <w:t>)</w:t>
      </w:r>
      <w:r w:rsidR="000122A7" w:rsidRPr="00E86E69">
        <w:rPr>
          <w:rFonts w:ascii="Times New Roman" w:hAnsi="Times New Roman" w:cs="Times New Roman"/>
          <w:lang w:val="en-GB"/>
        </w:rPr>
        <w:t>, the inclination angle of the light is still low until April so that only a small fraction of the sunlight is penetrating the water column</w:t>
      </w:r>
      <w:del w:id="231" w:author="P. Fischer" w:date="2017-01-09T17:44:00Z">
        <w:r w:rsidR="000122A7" w:rsidRPr="00E86E69" w:rsidDel="00522E17">
          <w:rPr>
            <w:rFonts w:ascii="Times New Roman" w:hAnsi="Times New Roman" w:cs="Times New Roman"/>
            <w:lang w:val="en-GB"/>
          </w:rPr>
          <w:delText>s</w:delText>
        </w:r>
      </w:del>
      <w:r w:rsidR="000122A7" w:rsidRPr="00E86E69">
        <w:rPr>
          <w:rFonts w:ascii="Times New Roman" w:hAnsi="Times New Roman" w:cs="Times New Roman"/>
          <w:lang w:val="en-GB"/>
        </w:rPr>
        <w:t xml:space="preserve"> (</w:t>
      </w:r>
      <w:r w:rsidR="001371B7" w:rsidRPr="00E86E69">
        <w:rPr>
          <w:rFonts w:ascii="Times New Roman" w:hAnsi="Times New Roman" w:cs="Times New Roman"/>
          <w:lang w:val="en-GB"/>
        </w:rPr>
        <w:t xml:space="preserve">personal </w:t>
      </w:r>
      <w:r w:rsidR="000122A7" w:rsidRPr="00E86E69">
        <w:rPr>
          <w:rFonts w:ascii="Times New Roman" w:hAnsi="Times New Roman" w:cs="Times New Roman"/>
          <w:lang w:val="en-GB"/>
        </w:rPr>
        <w:t>observation). However, t</w:t>
      </w:r>
      <w:r w:rsidR="00523451" w:rsidRPr="00E86E69">
        <w:rPr>
          <w:rFonts w:ascii="Times New Roman" w:hAnsi="Times New Roman" w:cs="Times New Roman"/>
          <w:lang w:val="en-GB"/>
        </w:rPr>
        <w:t xml:space="preserve">o </w:t>
      </w:r>
      <w:r w:rsidR="000122A7" w:rsidRPr="00E86E69">
        <w:rPr>
          <w:rFonts w:ascii="Times New Roman" w:hAnsi="Times New Roman" w:cs="Times New Roman"/>
          <w:lang w:val="en-GB"/>
        </w:rPr>
        <w:t xml:space="preserve">really correlate the presence of the “winter community” with the availability of light underwater, discrete measurements of the light intensity and </w:t>
      </w:r>
      <w:r w:rsidR="00523451" w:rsidRPr="00E86E69">
        <w:rPr>
          <w:rFonts w:ascii="Times New Roman" w:hAnsi="Times New Roman" w:cs="Times New Roman"/>
          <w:lang w:val="en-GB"/>
        </w:rPr>
        <w:t xml:space="preserve">light </w:t>
      </w:r>
      <w:r w:rsidR="000122A7" w:rsidRPr="00E86E69">
        <w:rPr>
          <w:rFonts w:ascii="Times New Roman" w:hAnsi="Times New Roman" w:cs="Times New Roman"/>
          <w:lang w:val="en-GB"/>
        </w:rPr>
        <w:t xml:space="preserve">quality are necessary in the different depth strata to reveal if light </w:t>
      </w:r>
      <w:r w:rsidR="00A27FF4" w:rsidRPr="00E86E69">
        <w:rPr>
          <w:rFonts w:ascii="Times New Roman" w:hAnsi="Times New Roman" w:cs="Times New Roman"/>
          <w:lang w:val="en-GB"/>
        </w:rPr>
        <w:t xml:space="preserve">is an ultimate factor </w:t>
      </w:r>
      <w:r w:rsidR="00D92443" w:rsidRPr="00E86E69">
        <w:rPr>
          <w:rFonts w:ascii="Times New Roman" w:hAnsi="Times New Roman" w:cs="Times New Roman"/>
          <w:lang w:val="en-GB"/>
        </w:rPr>
        <w:t xml:space="preserve">for the temporal occurrence of the fjords shallow water winter community </w:t>
      </w:r>
      <w:r w:rsidR="000122A7" w:rsidRPr="00E86E69">
        <w:rPr>
          <w:rFonts w:ascii="Times New Roman" w:hAnsi="Times New Roman" w:cs="Times New Roman"/>
          <w:lang w:val="en-GB"/>
        </w:rPr>
        <w:t xml:space="preserve">or </w:t>
      </w:r>
      <w:r w:rsidR="00D92443" w:rsidRPr="00E86E69">
        <w:rPr>
          <w:rFonts w:ascii="Times New Roman" w:hAnsi="Times New Roman" w:cs="Times New Roman"/>
          <w:lang w:val="en-GB"/>
        </w:rPr>
        <w:t>only a proxy associated with other environmental factory</w:t>
      </w:r>
      <w:r w:rsidR="000122A7" w:rsidRPr="00E86E69">
        <w:rPr>
          <w:rFonts w:ascii="Times New Roman" w:hAnsi="Times New Roman" w:cs="Times New Roman"/>
          <w:lang w:val="en-GB"/>
        </w:rPr>
        <w:t>.</w:t>
      </w:r>
      <w:r w:rsidR="00D92443" w:rsidRPr="00E86E69">
        <w:rPr>
          <w:rFonts w:ascii="Times New Roman" w:hAnsi="Times New Roman" w:cs="Times New Roman"/>
          <w:lang w:val="en-GB"/>
        </w:rPr>
        <w:t xml:space="preserve"> Our data suggest that especially water temperature may also have a significant influence on the </w:t>
      </w:r>
      <w:proofErr w:type="spellStart"/>
      <w:r w:rsidR="00D92443" w:rsidRPr="00E86E69">
        <w:rPr>
          <w:rFonts w:ascii="Times New Roman" w:hAnsi="Times New Roman" w:cs="Times New Roman"/>
          <w:lang w:val="en-GB"/>
        </w:rPr>
        <w:t>spatio</w:t>
      </w:r>
      <w:proofErr w:type="spellEnd"/>
      <w:r w:rsidR="00D92443" w:rsidRPr="00E86E69">
        <w:rPr>
          <w:rFonts w:ascii="Times New Roman" w:hAnsi="Times New Roman" w:cs="Times New Roman"/>
          <w:lang w:val="en-GB"/>
        </w:rPr>
        <w:t>-temporal occurrence of the winter community. Our daily sampled temperature profiles clearly show</w:t>
      </w:r>
      <w:del w:id="232" w:author="P. Fischer" w:date="2017-01-09T17:44:00Z">
        <w:r w:rsidR="00523451" w:rsidRPr="00E86E69" w:rsidDel="00522E17">
          <w:rPr>
            <w:rFonts w:ascii="Times New Roman" w:hAnsi="Times New Roman" w:cs="Times New Roman"/>
            <w:lang w:val="en-GB"/>
          </w:rPr>
          <w:delText>ed</w:delText>
        </w:r>
      </w:del>
      <w:r w:rsidR="00D92443" w:rsidRPr="00E86E69">
        <w:rPr>
          <w:rFonts w:ascii="Times New Roman" w:hAnsi="Times New Roman" w:cs="Times New Roman"/>
          <w:lang w:val="en-GB"/>
        </w:rPr>
        <w:t xml:space="preserve"> that water temperature in the shallow water areas of Kongsfjord</w:t>
      </w:r>
      <w:ins w:id="233" w:author="P. Fischer" w:date="2017-01-09T17:00:00Z">
        <w:r w:rsidR="00583FCE">
          <w:rPr>
            <w:rFonts w:ascii="Times New Roman" w:hAnsi="Times New Roman" w:cs="Times New Roman"/>
            <w:lang w:val="en-GB"/>
          </w:rPr>
          <w:t>en</w:t>
        </w:r>
      </w:ins>
      <w:r w:rsidR="00D92443" w:rsidRPr="00E86E69">
        <w:rPr>
          <w:rFonts w:ascii="Times New Roman" w:hAnsi="Times New Roman" w:cs="Times New Roman"/>
          <w:lang w:val="en-GB"/>
        </w:rPr>
        <w:t xml:space="preserve"> can change within short times</w:t>
      </w:r>
      <w:r w:rsidR="00E63F52" w:rsidRPr="00E86E69">
        <w:rPr>
          <w:rFonts w:ascii="Times New Roman" w:hAnsi="Times New Roman" w:cs="Times New Roman"/>
          <w:lang w:val="en-GB"/>
        </w:rPr>
        <w:t>,</w:t>
      </w:r>
      <w:r w:rsidR="00D92443" w:rsidRPr="00E86E69">
        <w:rPr>
          <w:rFonts w:ascii="Times New Roman" w:hAnsi="Times New Roman" w:cs="Times New Roman"/>
          <w:lang w:val="en-GB"/>
        </w:rPr>
        <w:t xml:space="preserve"> even in winter</w:t>
      </w:r>
      <w:r w:rsidR="00E63F52" w:rsidRPr="00E86E69">
        <w:rPr>
          <w:rFonts w:ascii="Times New Roman" w:hAnsi="Times New Roman" w:cs="Times New Roman"/>
          <w:lang w:val="en-GB"/>
        </w:rPr>
        <w:t>,</w:t>
      </w:r>
      <w:r w:rsidR="00D92443" w:rsidRPr="00E86E69">
        <w:rPr>
          <w:rFonts w:ascii="Times New Roman" w:hAnsi="Times New Roman" w:cs="Times New Roman"/>
          <w:lang w:val="en-GB"/>
        </w:rPr>
        <w:t xml:space="preserve"> between &lt; 0°C </w:t>
      </w:r>
      <w:r w:rsidR="00A27FF4" w:rsidRPr="00E86E69">
        <w:rPr>
          <w:rFonts w:ascii="Times New Roman" w:hAnsi="Times New Roman" w:cs="Times New Roman"/>
          <w:lang w:val="en-GB"/>
        </w:rPr>
        <w:t xml:space="preserve">and </w:t>
      </w:r>
      <w:r w:rsidR="00D92443" w:rsidRPr="00E86E69">
        <w:rPr>
          <w:rFonts w:ascii="Times New Roman" w:hAnsi="Times New Roman" w:cs="Times New Roman"/>
          <w:lang w:val="en-GB"/>
        </w:rPr>
        <w:t xml:space="preserve">up to 4°C. </w:t>
      </w:r>
      <w:r w:rsidR="00E63F52" w:rsidRPr="00E86E69">
        <w:rPr>
          <w:rFonts w:ascii="Times New Roman" w:hAnsi="Times New Roman" w:cs="Times New Roman"/>
          <w:lang w:val="en-GB"/>
        </w:rPr>
        <w:t>In particular,</w:t>
      </w:r>
      <w:r w:rsidR="00D92443" w:rsidRPr="00E86E69">
        <w:rPr>
          <w:rFonts w:ascii="Times New Roman" w:hAnsi="Times New Roman" w:cs="Times New Roman"/>
          <w:lang w:val="en-GB"/>
        </w:rPr>
        <w:t xml:space="preserve"> the peak abundance in the common </w:t>
      </w:r>
      <w:proofErr w:type="spellStart"/>
      <w:r w:rsidR="00D92443" w:rsidRPr="00E86E69">
        <w:rPr>
          <w:rFonts w:ascii="Times New Roman" w:hAnsi="Times New Roman" w:cs="Times New Roman"/>
          <w:lang w:val="en-GB"/>
        </w:rPr>
        <w:t>sea</w:t>
      </w:r>
      <w:del w:id="234" w:author="P. Fischer" w:date="2017-01-09T17:44:00Z">
        <w:r w:rsidR="00D92443" w:rsidRPr="00E86E69" w:rsidDel="00522E17">
          <w:rPr>
            <w:rFonts w:ascii="Times New Roman" w:hAnsi="Times New Roman" w:cs="Times New Roman"/>
            <w:lang w:val="en-GB"/>
          </w:rPr>
          <w:delText xml:space="preserve">s </w:delText>
        </w:r>
      </w:del>
      <w:r w:rsidR="00D92443" w:rsidRPr="00E86E69">
        <w:rPr>
          <w:rFonts w:ascii="Times New Roman" w:hAnsi="Times New Roman" w:cs="Times New Roman"/>
          <w:lang w:val="en-GB"/>
        </w:rPr>
        <w:t>spider</w:t>
      </w:r>
      <w:proofErr w:type="spellEnd"/>
      <w:r w:rsidR="00D92443" w:rsidRPr="00E86E69">
        <w:rPr>
          <w:rFonts w:ascii="Times New Roman" w:hAnsi="Times New Roman" w:cs="Times New Roman"/>
          <w:lang w:val="en-GB"/>
        </w:rPr>
        <w:t xml:space="preserve"> </w:t>
      </w:r>
      <w:proofErr w:type="spellStart"/>
      <w:r w:rsidR="00D92443" w:rsidRPr="00E86E69">
        <w:rPr>
          <w:rFonts w:ascii="Times New Roman" w:hAnsi="Times New Roman" w:cs="Times New Roman"/>
          <w:i/>
          <w:lang w:val="en-GB"/>
        </w:rPr>
        <w:t>Hyas</w:t>
      </w:r>
      <w:proofErr w:type="spellEnd"/>
      <w:r w:rsidR="00D92443" w:rsidRPr="00E86E69">
        <w:rPr>
          <w:rFonts w:ascii="Times New Roman" w:hAnsi="Times New Roman" w:cs="Times New Roman"/>
          <w:i/>
          <w:lang w:val="en-GB"/>
        </w:rPr>
        <w:t xml:space="preserve"> </w:t>
      </w:r>
      <w:proofErr w:type="spellStart"/>
      <w:r w:rsidR="00D92443" w:rsidRPr="00E86E69">
        <w:rPr>
          <w:rFonts w:ascii="Times New Roman" w:hAnsi="Times New Roman" w:cs="Times New Roman"/>
          <w:i/>
          <w:lang w:val="en-GB"/>
        </w:rPr>
        <w:t>araneus</w:t>
      </w:r>
      <w:proofErr w:type="spellEnd"/>
      <w:r w:rsidR="00D92443" w:rsidRPr="00E86E69">
        <w:rPr>
          <w:rFonts w:ascii="Times New Roman" w:hAnsi="Times New Roman" w:cs="Times New Roman"/>
          <w:lang w:val="en-GB"/>
        </w:rPr>
        <w:t xml:space="preserve"> </w:t>
      </w:r>
      <w:r w:rsidR="004E744B" w:rsidRPr="00E86E69">
        <w:rPr>
          <w:rFonts w:ascii="Times New Roman" w:hAnsi="Times New Roman" w:cs="Times New Roman"/>
          <w:lang w:val="en-GB"/>
        </w:rPr>
        <w:t xml:space="preserve">corresponds with </w:t>
      </w:r>
      <w:r w:rsidR="00D92443" w:rsidRPr="00E86E69">
        <w:rPr>
          <w:rFonts w:ascii="Times New Roman" w:hAnsi="Times New Roman" w:cs="Times New Roman"/>
          <w:lang w:val="en-GB"/>
        </w:rPr>
        <w:t xml:space="preserve">the time of higher </w:t>
      </w:r>
      <w:r w:rsidR="004E744B" w:rsidRPr="00E86E69">
        <w:rPr>
          <w:rFonts w:ascii="Times New Roman" w:hAnsi="Times New Roman" w:cs="Times New Roman"/>
          <w:lang w:val="en-GB"/>
        </w:rPr>
        <w:t xml:space="preserve">water </w:t>
      </w:r>
      <w:r w:rsidR="00D92443" w:rsidRPr="00E86E69">
        <w:rPr>
          <w:rFonts w:ascii="Times New Roman" w:hAnsi="Times New Roman" w:cs="Times New Roman"/>
          <w:lang w:val="en-GB"/>
        </w:rPr>
        <w:t>temperature during February</w:t>
      </w:r>
      <w:r w:rsidR="00E63F52" w:rsidRPr="00E86E69">
        <w:rPr>
          <w:rFonts w:ascii="Times New Roman" w:hAnsi="Times New Roman" w:cs="Times New Roman"/>
          <w:lang w:val="en-GB"/>
        </w:rPr>
        <w:t>,</w:t>
      </w:r>
      <w:r w:rsidR="00D92443" w:rsidRPr="00E86E69">
        <w:rPr>
          <w:rFonts w:ascii="Times New Roman" w:hAnsi="Times New Roman" w:cs="Times New Roman"/>
          <w:lang w:val="en-GB"/>
        </w:rPr>
        <w:t xml:space="preserve"> </w:t>
      </w:r>
      <w:r w:rsidR="000D6B85" w:rsidRPr="00E86E69">
        <w:rPr>
          <w:rFonts w:ascii="Times New Roman" w:hAnsi="Times New Roman" w:cs="Times New Roman"/>
          <w:lang w:val="en-GB"/>
        </w:rPr>
        <w:t>and the collapse</w:t>
      </w:r>
      <w:r w:rsidR="00523451" w:rsidRPr="00E86E69">
        <w:rPr>
          <w:rFonts w:ascii="Times New Roman" w:hAnsi="Times New Roman" w:cs="Times New Roman"/>
          <w:lang w:val="en-GB"/>
        </w:rPr>
        <w:t xml:space="preserve"> </w:t>
      </w:r>
      <w:r w:rsidR="00A27FF4" w:rsidRPr="00E86E69">
        <w:rPr>
          <w:rFonts w:ascii="Times New Roman" w:hAnsi="Times New Roman" w:cs="Times New Roman"/>
          <w:lang w:val="en-GB"/>
        </w:rPr>
        <w:t xml:space="preserve">of the spider abundance occurred </w:t>
      </w:r>
      <w:r w:rsidR="00523451" w:rsidRPr="00E86E69">
        <w:rPr>
          <w:rFonts w:ascii="Times New Roman" w:hAnsi="Times New Roman" w:cs="Times New Roman"/>
          <w:lang w:val="en-GB"/>
        </w:rPr>
        <w:t xml:space="preserve">when the water temperatures decreased from 4°C to only </w:t>
      </w:r>
      <w:r w:rsidR="00F5539E" w:rsidRPr="00E86E69">
        <w:rPr>
          <w:rFonts w:ascii="Times New Roman" w:hAnsi="Times New Roman" w:cs="Times New Roman"/>
          <w:lang w:val="en-GB"/>
        </w:rPr>
        <w:t xml:space="preserve">approximately </w:t>
      </w:r>
      <w:r w:rsidR="00523451" w:rsidRPr="00E86E69">
        <w:rPr>
          <w:rFonts w:ascii="Times New Roman" w:hAnsi="Times New Roman" w:cs="Times New Roman"/>
          <w:lang w:val="en-GB"/>
        </w:rPr>
        <w:t xml:space="preserve">2°C again. Similar temporal pattern could be observed also </w:t>
      </w:r>
      <w:r w:rsidR="000D6B85" w:rsidRPr="00E86E69">
        <w:rPr>
          <w:rFonts w:ascii="Times New Roman" w:hAnsi="Times New Roman" w:cs="Times New Roman"/>
          <w:lang w:val="en-GB"/>
        </w:rPr>
        <w:t xml:space="preserve">in the overall species abundance in April </w:t>
      </w:r>
      <w:r w:rsidR="00523451" w:rsidRPr="00E86E69">
        <w:rPr>
          <w:rFonts w:ascii="Times New Roman" w:hAnsi="Times New Roman" w:cs="Times New Roman"/>
          <w:lang w:val="en-GB"/>
        </w:rPr>
        <w:t xml:space="preserve">when </w:t>
      </w:r>
      <w:r w:rsidR="000D6B85" w:rsidRPr="00E86E69">
        <w:rPr>
          <w:rFonts w:ascii="Times New Roman" w:hAnsi="Times New Roman" w:cs="Times New Roman"/>
          <w:lang w:val="en-GB"/>
        </w:rPr>
        <w:t xml:space="preserve">a </w:t>
      </w:r>
      <w:r w:rsidR="00523451" w:rsidRPr="00E86E69">
        <w:rPr>
          <w:rFonts w:ascii="Times New Roman" w:hAnsi="Times New Roman" w:cs="Times New Roman"/>
          <w:lang w:val="en-GB"/>
        </w:rPr>
        <w:t xml:space="preserve">short </w:t>
      </w:r>
      <w:r w:rsidR="000D6B85" w:rsidRPr="00E86E69">
        <w:rPr>
          <w:rFonts w:ascii="Times New Roman" w:hAnsi="Times New Roman" w:cs="Times New Roman"/>
          <w:lang w:val="en-GB"/>
        </w:rPr>
        <w:t>cold phase in the water temperature</w:t>
      </w:r>
      <w:r w:rsidR="00523451" w:rsidRPr="00E86E69">
        <w:rPr>
          <w:rFonts w:ascii="Times New Roman" w:hAnsi="Times New Roman" w:cs="Times New Roman"/>
          <w:lang w:val="en-GB"/>
        </w:rPr>
        <w:t xml:space="preserve"> occurred</w:t>
      </w:r>
      <w:r w:rsidR="000D6B85" w:rsidRPr="00E86E69">
        <w:rPr>
          <w:rFonts w:ascii="Times New Roman" w:hAnsi="Times New Roman" w:cs="Times New Roman"/>
          <w:lang w:val="en-GB"/>
        </w:rPr>
        <w:t>. However, th</w:t>
      </w:r>
      <w:ins w:id="235" w:author="P. Fischer" w:date="2017-01-09T19:15:00Z">
        <w:r w:rsidR="00A46367">
          <w:rPr>
            <w:rFonts w:ascii="Times New Roman" w:hAnsi="Times New Roman" w:cs="Times New Roman"/>
            <w:lang w:val="en-GB"/>
          </w:rPr>
          <w:t>ese</w:t>
        </w:r>
      </w:ins>
      <w:del w:id="236" w:author="P. Fischer" w:date="2017-01-09T19:15:00Z">
        <w:r w:rsidR="000D6B85" w:rsidRPr="00E86E69" w:rsidDel="00A46367">
          <w:rPr>
            <w:rFonts w:ascii="Times New Roman" w:hAnsi="Times New Roman" w:cs="Times New Roman"/>
            <w:lang w:val="en-GB"/>
          </w:rPr>
          <w:delText>is</w:delText>
        </w:r>
      </w:del>
      <w:r w:rsidR="000D6B85" w:rsidRPr="00E86E69">
        <w:rPr>
          <w:rFonts w:ascii="Times New Roman" w:hAnsi="Times New Roman" w:cs="Times New Roman"/>
          <w:lang w:val="en-GB"/>
        </w:rPr>
        <w:t xml:space="preserve"> seemingly corresponding changes in the biotic community and the changes in the abiotic environments </w:t>
      </w:r>
      <w:ins w:id="237" w:author="P. Fischer" w:date="2017-01-09T19:16:00Z">
        <w:r w:rsidR="00A46367">
          <w:rPr>
            <w:rFonts w:ascii="Times New Roman" w:hAnsi="Times New Roman" w:cs="Times New Roman"/>
            <w:lang w:val="en-GB"/>
          </w:rPr>
          <w:t xml:space="preserve">may </w:t>
        </w:r>
      </w:ins>
      <w:r w:rsidR="000D6B85" w:rsidRPr="00E86E69">
        <w:rPr>
          <w:rFonts w:ascii="Times New Roman" w:hAnsi="Times New Roman" w:cs="Times New Roman"/>
          <w:lang w:val="en-GB"/>
        </w:rPr>
        <w:t xml:space="preserve">also </w:t>
      </w:r>
      <w:ins w:id="238" w:author="P. Fischer" w:date="2017-01-09T19:16:00Z">
        <w:r w:rsidR="00A46367">
          <w:rPr>
            <w:rFonts w:ascii="Times New Roman" w:hAnsi="Times New Roman" w:cs="Times New Roman"/>
            <w:lang w:val="en-GB"/>
          </w:rPr>
          <w:t xml:space="preserve">be </w:t>
        </w:r>
      </w:ins>
      <w:del w:id="239" w:author="P. Fischer" w:date="2017-01-09T19:16:00Z">
        <w:r w:rsidR="000D6B85" w:rsidRPr="00E86E69" w:rsidDel="00A46367">
          <w:rPr>
            <w:rFonts w:ascii="Times New Roman" w:hAnsi="Times New Roman" w:cs="Times New Roman"/>
            <w:lang w:val="en-GB"/>
          </w:rPr>
          <w:delText xml:space="preserve">may be </w:delText>
        </w:r>
      </w:del>
      <w:r w:rsidR="000D6B85" w:rsidRPr="00E86E69">
        <w:rPr>
          <w:rFonts w:ascii="Times New Roman" w:hAnsi="Times New Roman" w:cs="Times New Roman"/>
          <w:lang w:val="en-GB"/>
        </w:rPr>
        <w:t xml:space="preserve">purely by chance and we do not know </w:t>
      </w:r>
      <w:r w:rsidR="001371B7" w:rsidRPr="00E86E69">
        <w:rPr>
          <w:rFonts w:ascii="Times New Roman" w:hAnsi="Times New Roman" w:cs="Times New Roman"/>
          <w:lang w:val="en-GB"/>
        </w:rPr>
        <w:t xml:space="preserve">yet </w:t>
      </w:r>
      <w:r w:rsidR="000D6B85" w:rsidRPr="00E86E69">
        <w:rPr>
          <w:rFonts w:ascii="Times New Roman" w:hAnsi="Times New Roman" w:cs="Times New Roman"/>
          <w:lang w:val="en-GB"/>
        </w:rPr>
        <w:t xml:space="preserve">if there are functional relationships between these observations. The permanent installation of the cabled underwater observatory at </w:t>
      </w:r>
      <w:proofErr w:type="spellStart"/>
      <w:r w:rsidR="000D6B85" w:rsidRPr="00E86E69">
        <w:rPr>
          <w:rFonts w:ascii="Times New Roman" w:hAnsi="Times New Roman" w:cs="Times New Roman"/>
          <w:lang w:val="en-GB"/>
        </w:rPr>
        <w:t>NyAlesund</w:t>
      </w:r>
      <w:proofErr w:type="spellEnd"/>
      <w:r w:rsidR="000D6B85" w:rsidRPr="00E86E69">
        <w:rPr>
          <w:rFonts w:ascii="Times New Roman" w:hAnsi="Times New Roman" w:cs="Times New Roman"/>
          <w:lang w:val="en-GB"/>
        </w:rPr>
        <w:t xml:space="preserve"> allows to </w:t>
      </w:r>
      <w:r w:rsidR="00A27FF4" w:rsidRPr="00E86E69">
        <w:rPr>
          <w:rFonts w:ascii="Times New Roman" w:hAnsi="Times New Roman" w:cs="Times New Roman"/>
          <w:lang w:val="en-GB"/>
        </w:rPr>
        <w:t xml:space="preserve">formulate and test such a </w:t>
      </w:r>
      <w:r w:rsidR="000D6B85" w:rsidRPr="00E86E69">
        <w:rPr>
          <w:rFonts w:ascii="Times New Roman" w:hAnsi="Times New Roman" w:cs="Times New Roman"/>
          <w:lang w:val="en-GB"/>
        </w:rPr>
        <w:t xml:space="preserve">hypothesis of a persisting shallow </w:t>
      </w:r>
      <w:r w:rsidR="000D6B85" w:rsidRPr="00E86E69">
        <w:rPr>
          <w:rFonts w:ascii="Times New Roman" w:hAnsi="Times New Roman" w:cs="Times New Roman"/>
          <w:lang w:val="en-GB"/>
        </w:rPr>
        <w:lastRenderedPageBreak/>
        <w:t xml:space="preserve">water “winter community” in the fjord system as well as the hypothesized controlling or at least affecting abiotic factors. </w:t>
      </w:r>
    </w:p>
    <w:p w14:paraId="19512A8F" w14:textId="77777777" w:rsidR="00C02936" w:rsidRPr="00E86E69" w:rsidRDefault="000D6B85" w:rsidP="00E86E69">
      <w:pPr>
        <w:spacing w:line="360" w:lineRule="auto"/>
        <w:rPr>
          <w:rFonts w:ascii="Times New Roman" w:hAnsi="Times New Roman" w:cs="Times New Roman"/>
          <w:lang w:val="en-GB"/>
        </w:rPr>
      </w:pPr>
      <w:r w:rsidRPr="00E86E69">
        <w:rPr>
          <w:rFonts w:ascii="Times New Roman" w:hAnsi="Times New Roman" w:cs="Times New Roman"/>
          <w:lang w:val="en-GB"/>
        </w:rPr>
        <w:t>Our data additionally reveal another distinct community during</w:t>
      </w:r>
      <w:r w:rsidR="001371B7" w:rsidRPr="00E86E69">
        <w:rPr>
          <w:rFonts w:ascii="Times New Roman" w:hAnsi="Times New Roman" w:cs="Times New Roman"/>
          <w:lang w:val="en-GB"/>
        </w:rPr>
        <w:t xml:space="preserve"> the</w:t>
      </w:r>
      <w:r w:rsidRPr="00E86E69">
        <w:rPr>
          <w:rFonts w:ascii="Times New Roman" w:hAnsi="Times New Roman" w:cs="Times New Roman"/>
          <w:lang w:val="en-GB"/>
        </w:rPr>
        <w:t xml:space="preserve"> summer month</w:t>
      </w:r>
      <w:r w:rsidR="001371B7" w:rsidRPr="00E86E69">
        <w:rPr>
          <w:rFonts w:ascii="Times New Roman" w:hAnsi="Times New Roman" w:cs="Times New Roman"/>
          <w:lang w:val="en-GB"/>
        </w:rPr>
        <w:t>s</w:t>
      </w:r>
      <w:r w:rsidRPr="00E86E69">
        <w:rPr>
          <w:rFonts w:ascii="Times New Roman" w:hAnsi="Times New Roman" w:cs="Times New Roman"/>
          <w:lang w:val="en-GB"/>
        </w:rPr>
        <w:t xml:space="preserve"> when the temperatures increase</w:t>
      </w:r>
      <w:r w:rsidR="001371B7" w:rsidRPr="00E86E69">
        <w:rPr>
          <w:rFonts w:ascii="Times New Roman" w:hAnsi="Times New Roman" w:cs="Times New Roman"/>
          <w:lang w:val="en-GB"/>
        </w:rPr>
        <w:t>d</w:t>
      </w:r>
      <w:r w:rsidRPr="00E86E69">
        <w:rPr>
          <w:rFonts w:ascii="Times New Roman" w:hAnsi="Times New Roman" w:cs="Times New Roman"/>
          <w:lang w:val="en-GB"/>
        </w:rPr>
        <w:t xml:space="preserve"> up to 8°C in the fjord. </w:t>
      </w:r>
      <w:r w:rsidR="001E5431" w:rsidRPr="00E86E69">
        <w:rPr>
          <w:rFonts w:ascii="Times New Roman" w:hAnsi="Times New Roman" w:cs="Times New Roman"/>
          <w:lang w:val="en-GB"/>
        </w:rPr>
        <w:t xml:space="preserve">Then, </w:t>
      </w:r>
      <w:proofErr w:type="spellStart"/>
      <w:r w:rsidR="0039365D" w:rsidRPr="00E86E69">
        <w:rPr>
          <w:rFonts w:ascii="Times New Roman" w:hAnsi="Times New Roman" w:cs="Times New Roman"/>
          <w:lang w:val="en-GB"/>
        </w:rPr>
        <w:t>a</w:t>
      </w:r>
      <w:r w:rsidRPr="00E86E69">
        <w:rPr>
          <w:rFonts w:ascii="Times New Roman" w:hAnsi="Times New Roman" w:cs="Times New Roman"/>
          <w:lang w:val="en-GB"/>
        </w:rPr>
        <w:t>ppendicularia</w:t>
      </w:r>
      <w:proofErr w:type="spellEnd"/>
      <w:r w:rsidRPr="00E86E69">
        <w:rPr>
          <w:rFonts w:ascii="Times New Roman" w:hAnsi="Times New Roman" w:cs="Times New Roman"/>
          <w:lang w:val="en-GB"/>
        </w:rPr>
        <w:t xml:space="preserve"> </w:t>
      </w:r>
      <w:r w:rsidR="004A1DA5" w:rsidRPr="00E86E69">
        <w:rPr>
          <w:rFonts w:ascii="Times New Roman" w:hAnsi="Times New Roman" w:cs="Times New Roman"/>
          <w:lang w:val="en-GB"/>
        </w:rPr>
        <w:t xml:space="preserve">occurred </w:t>
      </w:r>
      <w:r w:rsidR="00523451" w:rsidRPr="00E86E69">
        <w:rPr>
          <w:rFonts w:ascii="Times New Roman" w:hAnsi="Times New Roman" w:cs="Times New Roman"/>
          <w:lang w:val="en-GB"/>
        </w:rPr>
        <w:t xml:space="preserve">in higher abundances </w:t>
      </w:r>
      <w:r w:rsidR="004A1DA5" w:rsidRPr="00E86E69">
        <w:rPr>
          <w:rFonts w:ascii="Times New Roman" w:hAnsi="Times New Roman" w:cs="Times New Roman"/>
          <w:lang w:val="en-GB"/>
        </w:rPr>
        <w:t>for a restricted time</w:t>
      </w:r>
      <w:r w:rsidR="001371B7" w:rsidRPr="00E86E69">
        <w:rPr>
          <w:rFonts w:ascii="Times New Roman" w:hAnsi="Times New Roman" w:cs="Times New Roman"/>
          <w:lang w:val="en-GB"/>
        </w:rPr>
        <w:t>, i.e.,</w:t>
      </w:r>
      <w:r w:rsidR="004A1DA5" w:rsidRPr="00E86E69">
        <w:rPr>
          <w:rFonts w:ascii="Times New Roman" w:hAnsi="Times New Roman" w:cs="Times New Roman"/>
          <w:lang w:val="en-GB"/>
        </w:rPr>
        <w:t xml:space="preserve"> </w:t>
      </w:r>
      <w:r w:rsidR="0039365D" w:rsidRPr="00E86E69">
        <w:rPr>
          <w:rFonts w:ascii="Times New Roman" w:hAnsi="Times New Roman" w:cs="Times New Roman"/>
          <w:lang w:val="en-GB"/>
        </w:rPr>
        <w:t>from August to October</w:t>
      </w:r>
      <w:r w:rsidR="00E63F52" w:rsidRPr="00E86E69">
        <w:rPr>
          <w:rFonts w:ascii="Times New Roman" w:hAnsi="Times New Roman" w:cs="Times New Roman"/>
          <w:lang w:val="en-GB"/>
        </w:rPr>
        <w:t>,</w:t>
      </w:r>
      <w:r w:rsidR="0039365D" w:rsidRPr="00E86E69">
        <w:rPr>
          <w:rFonts w:ascii="Times New Roman" w:hAnsi="Times New Roman" w:cs="Times New Roman"/>
          <w:lang w:val="en-GB"/>
        </w:rPr>
        <w:t xml:space="preserve"> </w:t>
      </w:r>
      <w:r w:rsidR="004A1DA5" w:rsidRPr="00E86E69">
        <w:rPr>
          <w:rFonts w:ascii="Times New Roman" w:hAnsi="Times New Roman" w:cs="Times New Roman"/>
          <w:lang w:val="en-GB"/>
        </w:rPr>
        <w:t xml:space="preserve">in the shallow water </w:t>
      </w:r>
      <w:r w:rsidR="0039365D" w:rsidRPr="00E86E69">
        <w:rPr>
          <w:rFonts w:ascii="Times New Roman" w:hAnsi="Times New Roman" w:cs="Times New Roman"/>
          <w:lang w:val="en-GB"/>
        </w:rPr>
        <w:t>with a peak in abundances in September</w:t>
      </w:r>
      <w:r w:rsidR="004A1DA5" w:rsidRPr="00E86E69">
        <w:rPr>
          <w:rFonts w:ascii="Times New Roman" w:hAnsi="Times New Roman" w:cs="Times New Roman"/>
          <w:lang w:val="en-GB"/>
        </w:rPr>
        <w:t>.</w:t>
      </w:r>
      <w:r w:rsidR="0039365D" w:rsidRPr="00E86E69">
        <w:rPr>
          <w:rFonts w:ascii="Times New Roman" w:hAnsi="Times New Roman" w:cs="Times New Roman"/>
          <w:lang w:val="en-GB"/>
        </w:rPr>
        <w:t xml:space="preserve"> In contrast to the winter community</w:t>
      </w:r>
      <w:r w:rsidR="001371B7" w:rsidRPr="00E86E69">
        <w:rPr>
          <w:rFonts w:ascii="Times New Roman" w:hAnsi="Times New Roman" w:cs="Times New Roman"/>
          <w:lang w:val="en-GB"/>
        </w:rPr>
        <w:t>,</w:t>
      </w:r>
      <w:r w:rsidR="0039365D" w:rsidRPr="00E86E69">
        <w:rPr>
          <w:rFonts w:ascii="Times New Roman" w:hAnsi="Times New Roman" w:cs="Times New Roman"/>
          <w:lang w:val="en-GB"/>
        </w:rPr>
        <w:t xml:space="preserve"> which was mainly benthic or at least benthos</w:t>
      </w:r>
      <w:r w:rsidR="001371B7" w:rsidRPr="00E86E69">
        <w:rPr>
          <w:rFonts w:ascii="Times New Roman" w:hAnsi="Times New Roman" w:cs="Times New Roman"/>
          <w:lang w:val="en-GB"/>
        </w:rPr>
        <w:t>-</w:t>
      </w:r>
      <w:r w:rsidR="0039365D" w:rsidRPr="00E86E69">
        <w:rPr>
          <w:rFonts w:ascii="Times New Roman" w:hAnsi="Times New Roman" w:cs="Times New Roman"/>
          <w:lang w:val="en-GB"/>
        </w:rPr>
        <w:t xml:space="preserve">associated, this summer community was almost </w:t>
      </w:r>
      <w:r w:rsidR="00C02936" w:rsidRPr="00E86E69">
        <w:rPr>
          <w:rFonts w:ascii="Times New Roman" w:hAnsi="Times New Roman" w:cs="Times New Roman"/>
          <w:lang w:val="en-GB"/>
        </w:rPr>
        <w:t xml:space="preserve">completely </w:t>
      </w:r>
      <w:r w:rsidR="0039365D" w:rsidRPr="00E86E69">
        <w:rPr>
          <w:rFonts w:ascii="Times New Roman" w:hAnsi="Times New Roman" w:cs="Times New Roman"/>
          <w:lang w:val="en-GB"/>
        </w:rPr>
        <w:t xml:space="preserve">dominated by a single </w:t>
      </w:r>
      <w:proofErr w:type="spellStart"/>
      <w:r w:rsidR="0092282C" w:rsidRPr="00E86E69">
        <w:rPr>
          <w:rFonts w:ascii="Times New Roman" w:hAnsi="Times New Roman" w:cs="Times New Roman"/>
          <w:lang w:val="en-GB"/>
        </w:rPr>
        <w:t>appendicularia</w:t>
      </w:r>
      <w:proofErr w:type="spellEnd"/>
      <w:r w:rsidR="0092282C" w:rsidRPr="00E86E69">
        <w:rPr>
          <w:rFonts w:ascii="Times New Roman" w:hAnsi="Times New Roman" w:cs="Times New Roman"/>
          <w:lang w:val="en-GB"/>
        </w:rPr>
        <w:t xml:space="preserve"> </w:t>
      </w:r>
      <w:r w:rsidR="0039365D" w:rsidRPr="00E86E69">
        <w:rPr>
          <w:rFonts w:ascii="Times New Roman" w:hAnsi="Times New Roman" w:cs="Times New Roman"/>
          <w:lang w:val="en-GB"/>
        </w:rPr>
        <w:t>species</w:t>
      </w:r>
      <w:r w:rsidR="00C02936" w:rsidRPr="00E86E69">
        <w:rPr>
          <w:rFonts w:ascii="Times New Roman" w:hAnsi="Times New Roman" w:cs="Times New Roman"/>
          <w:lang w:val="en-GB"/>
        </w:rPr>
        <w:t xml:space="preserve">, most certainly belonging to the genus </w:t>
      </w:r>
      <w:proofErr w:type="spellStart"/>
      <w:r w:rsidR="00C02936" w:rsidRPr="00E86E69">
        <w:rPr>
          <w:rFonts w:ascii="Times New Roman" w:hAnsi="Times New Roman" w:cs="Times New Roman"/>
          <w:i/>
          <w:lang w:val="en-GB"/>
        </w:rPr>
        <w:t>Oikopleura</w:t>
      </w:r>
      <w:proofErr w:type="spellEnd"/>
      <w:r w:rsidR="00C02936" w:rsidRPr="00E86E69">
        <w:rPr>
          <w:rFonts w:ascii="Times New Roman" w:hAnsi="Times New Roman" w:cs="Times New Roman"/>
          <w:i/>
          <w:lang w:val="en-GB"/>
        </w:rPr>
        <w:t xml:space="preserve"> sp.</w:t>
      </w:r>
      <w:r w:rsidR="00C02936" w:rsidRPr="00E86E69">
        <w:rPr>
          <w:rFonts w:ascii="Times New Roman" w:hAnsi="Times New Roman" w:cs="Times New Roman"/>
          <w:lang w:val="en-GB"/>
        </w:rPr>
        <w:t xml:space="preserve"> </w:t>
      </w:r>
      <w:r w:rsidR="004C3154"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3CBF42EF-D5FB-4DE6-BA9E-A570EB145882&lt;/uuid&gt;&lt;priority&gt;0&lt;/priority&gt;&lt;publications&gt;&lt;publication&gt;&lt;uuid&gt;5E575A36-0600-4219-9EC8-4D1C9013B1FC&lt;/uuid&gt;&lt;volume&gt;50&lt;/volume&gt;&lt;doi&gt;10.1007/s12601-015-0058-5&lt;/doi&gt;&lt;startpage&gt;639&lt;/startpage&gt;&lt;publication_date&gt;99201512001200000000220000&lt;/publication_date&gt;&lt;url&gt;http://adsabs.harvard.edu/cgi-bin/nph-data_query?bibcode=2015OSJ....50..639D&amp;amp;link_type=EJOURNAL&lt;/url&gt;&lt;citekey&gt;2015OSJ....50..639D&lt;/citekey&gt;&lt;type&gt;400&lt;/type&gt;&lt;title&gt;Demersally drifting invertebrates from Kongsfjorden, Svalbård (Arctic Ocean)-a comparison of catches from drift-pump and drift-nets&lt;/title&gt;&lt;publisher&gt;Korea Ocean Research and Development Institute and The Korean Society of Oceanography&lt;/publisher&gt;&lt;institution&gt;Department of Biomedical Science and Environmental Biology, Kaohsiung Medical University; Department of Marine Biotechnology and Resources, National Sun Yat-sen University&lt;/institution&gt;&lt;number&gt;4&lt;/number&gt;&lt;subtype&gt;400&lt;/subtype&gt;&lt;endpage&gt;648&lt;/endpage&gt;&lt;bundle&gt;&lt;publication&gt;&lt;title&gt;Ocean Science Journal&lt;/title&gt;&lt;type&gt;-100&lt;/type&gt;&lt;subtype&gt;-100&lt;/subtype&gt;&lt;uuid&gt;B9BBF698-8BA3-4184-960A-24DF19773931&lt;/uuid&gt;&lt;/publication&gt;&lt;/bundle&gt;&lt;authors&gt;&lt;author&gt;&lt;firstName&gt;Hans-Uwe&lt;/firstName&gt;&lt;lastName&gt;Dahms&lt;/lastName&gt;&lt;/author&gt;&lt;author&gt;&lt;firstName&gt;Hyoung-Min&lt;/firstName&gt;&lt;lastName&gt;Joo&lt;/lastName&gt;&lt;/author&gt;&lt;author&gt;&lt;firstName&gt;Jae&lt;/firstName&gt;&lt;middleNames&gt;Hyung&lt;/middleNames&gt;&lt;lastName&gt;Lee&lt;/lastName&gt;&lt;/author&gt;&lt;author&gt;&lt;firstName&gt;Mi&lt;/firstName&gt;&lt;middleNames&gt;Sun&lt;/middleNames&gt;&lt;lastName&gt;Yun&lt;/lastName&gt;&lt;/author&gt;&lt;author&gt;&lt;firstName&gt;So&lt;/firstName&gt;&lt;middleNames&gt;Hyun&lt;/middleNames&gt;&lt;lastName&gt;Ahn&lt;/lastName&gt;&lt;/author&gt;&lt;author&gt;&lt;firstName&gt;Sang&lt;/firstName&gt;&lt;middleNames&gt;Heon&lt;/middleNames&gt;&lt;lastName&gt;Lee&lt;/lastName&gt;&lt;/author&gt;&lt;/authors&gt;&lt;/publication&gt;&lt;/publications&gt;&lt;cites&gt;&lt;/cites&gt;&lt;/citation&gt;</w:instrText>
      </w:r>
      <w:r w:rsidR="004C3154"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240" w:author="P. Fischer" w:date="2017-01-09T16:38:00Z">
            <w:rPr>
              <w:rFonts w:ascii="Times New Roman" w:hAnsi="Times New Roman" w:cs="Times New Roman"/>
            </w:rPr>
          </w:rPrChange>
        </w:rPr>
        <w:t>(Dahms et al., 2015)</w:t>
      </w:r>
      <w:r w:rsidR="004C3154" w:rsidRPr="00E86E69">
        <w:rPr>
          <w:rFonts w:ascii="Times New Roman" w:hAnsi="Times New Roman" w:cs="Times New Roman"/>
          <w:lang w:val="en-GB"/>
        </w:rPr>
        <w:fldChar w:fldCharType="end"/>
      </w:r>
      <w:r w:rsidR="004C3154" w:rsidRPr="00E86E69">
        <w:rPr>
          <w:rFonts w:ascii="Times New Roman" w:hAnsi="Times New Roman" w:cs="Times New Roman"/>
          <w:lang w:val="en-GB"/>
        </w:rPr>
        <w:t>.</w:t>
      </w:r>
    </w:p>
    <w:p w14:paraId="59DA6C1E" w14:textId="77777777" w:rsidR="00A44250" w:rsidRPr="00E86E69" w:rsidRDefault="00394F33" w:rsidP="00F05AF8">
      <w:pPr>
        <w:widowControl w:val="0"/>
        <w:autoSpaceDE w:val="0"/>
        <w:autoSpaceDN w:val="0"/>
        <w:adjustRightInd w:val="0"/>
        <w:spacing w:after="240" w:line="360" w:lineRule="auto"/>
        <w:rPr>
          <w:rFonts w:ascii="Times New Roman" w:eastAsia="MS Gothic" w:hAnsi="Times New Roman" w:cs="Times New Roman"/>
          <w:color w:val="000000"/>
          <w:lang w:val="en-GB"/>
        </w:rPr>
      </w:pPr>
      <w:r w:rsidRPr="00E86E69">
        <w:rPr>
          <w:rFonts w:ascii="Times New Roman" w:hAnsi="Times New Roman" w:cs="Times New Roman"/>
          <w:lang w:val="en-GB"/>
        </w:rPr>
        <w:t xml:space="preserve">Besides </w:t>
      </w:r>
      <w:proofErr w:type="spellStart"/>
      <w:r w:rsidRPr="00E86E69">
        <w:rPr>
          <w:rFonts w:ascii="Times New Roman" w:hAnsi="Times New Roman" w:cs="Times New Roman"/>
          <w:lang w:val="en-GB"/>
        </w:rPr>
        <w:t>appendiculria</w:t>
      </w:r>
      <w:proofErr w:type="spellEnd"/>
      <w:r w:rsidRPr="00E86E69">
        <w:rPr>
          <w:rFonts w:ascii="Times New Roman" w:hAnsi="Times New Roman" w:cs="Times New Roman"/>
          <w:lang w:val="en-GB"/>
        </w:rPr>
        <w:t xml:space="preserve">, </w:t>
      </w:r>
      <w:r w:rsidR="0039365D" w:rsidRPr="00E86E69">
        <w:rPr>
          <w:rFonts w:ascii="Times New Roman" w:hAnsi="Times New Roman" w:cs="Times New Roman"/>
          <w:lang w:val="en-GB"/>
        </w:rPr>
        <w:t xml:space="preserve">also </w:t>
      </w:r>
      <w:r w:rsidR="00775F49" w:rsidRPr="00E86E69">
        <w:rPr>
          <w:rFonts w:ascii="Times New Roman" w:hAnsi="Times New Roman" w:cs="Times New Roman"/>
          <w:lang w:val="en-GB"/>
        </w:rPr>
        <w:t xml:space="preserve">juvenile </w:t>
      </w:r>
      <w:r w:rsidR="0039365D" w:rsidRPr="00E86E69">
        <w:rPr>
          <w:rFonts w:ascii="Times New Roman" w:hAnsi="Times New Roman" w:cs="Times New Roman"/>
          <w:lang w:val="en-GB"/>
        </w:rPr>
        <w:t xml:space="preserve">cod fish were found </w:t>
      </w:r>
      <w:r w:rsidR="00775F49" w:rsidRPr="00E86E69">
        <w:rPr>
          <w:rFonts w:ascii="Times New Roman" w:hAnsi="Times New Roman" w:cs="Times New Roman"/>
          <w:lang w:val="en-GB"/>
        </w:rPr>
        <w:t xml:space="preserve">in September </w:t>
      </w:r>
      <w:r w:rsidR="0039365D" w:rsidRPr="00E86E69">
        <w:rPr>
          <w:rFonts w:ascii="Times New Roman" w:hAnsi="Times New Roman" w:cs="Times New Roman"/>
          <w:lang w:val="en-GB"/>
        </w:rPr>
        <w:t xml:space="preserve">in the deeper </w:t>
      </w:r>
      <w:r w:rsidR="00A27FF4" w:rsidRPr="00E86E69">
        <w:rPr>
          <w:rFonts w:ascii="Times New Roman" w:hAnsi="Times New Roman" w:cs="Times New Roman"/>
          <w:lang w:val="en-GB"/>
        </w:rPr>
        <w:t xml:space="preserve">littoral </w:t>
      </w:r>
      <w:r w:rsidR="00523451" w:rsidRPr="00E86E69">
        <w:rPr>
          <w:rFonts w:ascii="Times New Roman" w:hAnsi="Times New Roman" w:cs="Times New Roman"/>
          <w:lang w:val="en-GB"/>
        </w:rPr>
        <w:t xml:space="preserve">water layers </w:t>
      </w:r>
      <w:r w:rsidR="0039365D" w:rsidRPr="00E86E69">
        <w:rPr>
          <w:rFonts w:ascii="Times New Roman" w:hAnsi="Times New Roman" w:cs="Times New Roman"/>
          <w:lang w:val="en-GB"/>
        </w:rPr>
        <w:t>closely associated to benthic habitats</w:t>
      </w:r>
      <w:r w:rsidR="00775F49" w:rsidRPr="00E86E69">
        <w:rPr>
          <w:rFonts w:ascii="Times New Roman" w:hAnsi="Times New Roman" w:cs="Times New Roman"/>
          <w:lang w:val="en-GB"/>
        </w:rPr>
        <w:t>. The detailed length frequency analysis of this cohort reveal</w:t>
      </w:r>
      <w:del w:id="241" w:author="P. Fischer" w:date="2017-01-09T17:53:00Z">
        <w:r w:rsidR="00775F49" w:rsidRPr="00E86E69" w:rsidDel="00522E17">
          <w:rPr>
            <w:rFonts w:ascii="Times New Roman" w:hAnsi="Times New Roman" w:cs="Times New Roman"/>
            <w:lang w:val="en-GB"/>
          </w:rPr>
          <w:delText>ed</w:delText>
        </w:r>
      </w:del>
      <w:r w:rsidR="00775F49" w:rsidRPr="00E86E69">
        <w:rPr>
          <w:rFonts w:ascii="Times New Roman" w:hAnsi="Times New Roman" w:cs="Times New Roman"/>
          <w:lang w:val="en-GB"/>
        </w:rPr>
        <w:t xml:space="preserve"> that these fish were the YOY offspring of the same year </w:t>
      </w:r>
      <w:r w:rsidR="00A27FF4" w:rsidRPr="00E86E69">
        <w:rPr>
          <w:rFonts w:ascii="Times New Roman" w:hAnsi="Times New Roman" w:cs="Times New Roman"/>
          <w:lang w:val="en-GB"/>
        </w:rPr>
        <w:t xml:space="preserve">(YOY </w:t>
      </w:r>
      <w:r w:rsidR="00523451" w:rsidRPr="00E86E69">
        <w:rPr>
          <w:rFonts w:ascii="Times New Roman" w:eastAsia="MS Gothic" w:hAnsi="Times New Roman" w:cs="Times New Roman"/>
          <w:color w:val="000000"/>
          <w:lang w:val="en-GB"/>
        </w:rPr>
        <w:t xml:space="preserve">cohort 2014) </w:t>
      </w:r>
      <w:r w:rsidR="00775F49" w:rsidRPr="00E86E69">
        <w:rPr>
          <w:rFonts w:ascii="Times New Roman" w:hAnsi="Times New Roman" w:cs="Times New Roman"/>
          <w:lang w:val="en-GB"/>
        </w:rPr>
        <w:t xml:space="preserve">with an average standard length of 65 </w:t>
      </w:r>
      <w:r w:rsidR="00775F49" w:rsidRPr="00E86E69">
        <w:rPr>
          <w:rFonts w:ascii="Times New Roman" w:eastAsia="MS Gothic" w:hAnsi="Times New Roman" w:cs="Times New Roman"/>
          <w:color w:val="000000"/>
          <w:lang w:val="en-GB"/>
        </w:rPr>
        <w:t>±</w:t>
      </w:r>
      <w:r w:rsidR="001371B7" w:rsidRPr="00E86E69">
        <w:rPr>
          <w:rFonts w:ascii="Times New Roman" w:eastAsia="MS Gothic" w:hAnsi="Times New Roman" w:cs="Times New Roman"/>
          <w:color w:val="000000"/>
          <w:lang w:val="en-GB"/>
        </w:rPr>
        <w:t xml:space="preserve"> </w:t>
      </w:r>
      <w:r w:rsidR="00775F49" w:rsidRPr="00E86E69">
        <w:rPr>
          <w:rFonts w:ascii="Times New Roman" w:eastAsia="MS Gothic" w:hAnsi="Times New Roman" w:cs="Times New Roman"/>
          <w:color w:val="000000"/>
          <w:lang w:val="en-GB"/>
        </w:rPr>
        <w:t>16</w:t>
      </w:r>
      <w:r w:rsidR="001371B7" w:rsidRPr="00E86E69">
        <w:rPr>
          <w:rFonts w:ascii="Times New Roman" w:eastAsia="MS Gothic" w:hAnsi="Times New Roman" w:cs="Times New Roman"/>
          <w:color w:val="000000"/>
          <w:lang w:val="en-GB"/>
        </w:rPr>
        <w:t xml:space="preserve"> </w:t>
      </w:r>
      <w:r w:rsidR="00775F49" w:rsidRPr="00E86E69">
        <w:rPr>
          <w:rFonts w:ascii="Times New Roman" w:eastAsia="MS Gothic" w:hAnsi="Times New Roman" w:cs="Times New Roman"/>
          <w:color w:val="000000"/>
          <w:lang w:val="en-GB"/>
        </w:rPr>
        <w:t>mm. The data also reveal</w:t>
      </w:r>
      <w:del w:id="242" w:author="P. Fischer" w:date="2017-01-09T17:53:00Z">
        <w:r w:rsidR="00775F49" w:rsidRPr="00E86E69" w:rsidDel="00522E17">
          <w:rPr>
            <w:rFonts w:ascii="Times New Roman" w:eastAsia="MS Gothic" w:hAnsi="Times New Roman" w:cs="Times New Roman"/>
            <w:color w:val="000000"/>
            <w:lang w:val="en-GB"/>
          </w:rPr>
          <w:delText>ed</w:delText>
        </w:r>
      </w:del>
      <w:r w:rsidR="00775F49" w:rsidRPr="00E86E69">
        <w:rPr>
          <w:rFonts w:ascii="Times New Roman" w:eastAsia="MS Gothic" w:hAnsi="Times New Roman" w:cs="Times New Roman"/>
          <w:color w:val="000000"/>
          <w:lang w:val="en-GB"/>
        </w:rPr>
        <w:t xml:space="preserve"> that these fish seem to stay in the littoral zone (even though the overall abundances strongly decreased over winter) and continuously grow and reach an average standard length of 100 to 125</w:t>
      </w:r>
      <w:r w:rsidR="001371B7" w:rsidRPr="00E86E69">
        <w:rPr>
          <w:rFonts w:ascii="Times New Roman" w:eastAsia="MS Gothic" w:hAnsi="Times New Roman" w:cs="Times New Roman"/>
          <w:color w:val="000000"/>
          <w:lang w:val="en-GB"/>
        </w:rPr>
        <w:t xml:space="preserve"> </w:t>
      </w:r>
      <w:r w:rsidR="00775F49" w:rsidRPr="00E86E69">
        <w:rPr>
          <w:rFonts w:ascii="Times New Roman" w:eastAsia="MS Gothic" w:hAnsi="Times New Roman" w:cs="Times New Roman"/>
          <w:color w:val="000000"/>
          <w:lang w:val="en-GB"/>
        </w:rPr>
        <w:t>mm in February – March at age-class 1 when they seem to quantitatively leave th</w:t>
      </w:r>
      <w:r w:rsidR="008F1FBC" w:rsidRPr="00E86E69">
        <w:rPr>
          <w:rFonts w:ascii="Times New Roman" w:eastAsia="MS Gothic" w:hAnsi="Times New Roman" w:cs="Times New Roman"/>
          <w:color w:val="000000"/>
          <w:lang w:val="en-GB"/>
        </w:rPr>
        <w:t xml:space="preserve">e shallow water habitats. </w:t>
      </w:r>
      <w:r w:rsidR="00A27FF4" w:rsidRPr="00E86E69">
        <w:rPr>
          <w:rFonts w:ascii="Times New Roman" w:eastAsia="MS Gothic" w:hAnsi="Times New Roman" w:cs="Times New Roman"/>
          <w:color w:val="000000"/>
          <w:lang w:val="en-GB"/>
        </w:rPr>
        <w:t xml:space="preserve">This </w:t>
      </w:r>
      <w:r w:rsidR="001371B7" w:rsidRPr="00E86E69">
        <w:rPr>
          <w:rFonts w:ascii="Times New Roman" w:eastAsia="MS Gothic" w:hAnsi="Times New Roman" w:cs="Times New Roman"/>
          <w:color w:val="000000"/>
          <w:lang w:val="en-GB"/>
        </w:rPr>
        <w:t xml:space="preserve">outcome </w:t>
      </w:r>
      <w:r w:rsidR="00A27FF4" w:rsidRPr="00E86E69">
        <w:rPr>
          <w:rFonts w:ascii="Times New Roman" w:eastAsia="MS Gothic" w:hAnsi="Times New Roman" w:cs="Times New Roman"/>
          <w:color w:val="000000"/>
          <w:lang w:val="en-GB"/>
        </w:rPr>
        <w:t xml:space="preserve">indicates </w:t>
      </w:r>
      <w:r w:rsidR="00A44250" w:rsidRPr="00E86E69">
        <w:rPr>
          <w:rFonts w:ascii="Times New Roman" w:eastAsia="MS Gothic" w:hAnsi="Times New Roman" w:cs="Times New Roman"/>
          <w:color w:val="000000"/>
          <w:lang w:val="en-GB"/>
        </w:rPr>
        <w:t xml:space="preserve">a </w:t>
      </w:r>
      <w:r w:rsidR="00A27FF4" w:rsidRPr="00E86E69">
        <w:rPr>
          <w:rFonts w:ascii="Times New Roman" w:eastAsia="MS Gothic" w:hAnsi="Times New Roman" w:cs="Times New Roman"/>
          <w:color w:val="000000"/>
          <w:lang w:val="en-GB"/>
        </w:rPr>
        <w:t xml:space="preserve">complex migration pattern of YOY cod </w:t>
      </w:r>
      <w:r w:rsidR="00A44250" w:rsidRPr="00E86E69">
        <w:rPr>
          <w:rFonts w:ascii="Times New Roman" w:eastAsia="MS Gothic" w:hAnsi="Times New Roman" w:cs="Times New Roman"/>
          <w:color w:val="000000"/>
          <w:lang w:val="en-GB"/>
        </w:rPr>
        <w:t xml:space="preserve">in this area with a short winter phase in the littoral zone of the fjord system of Spitzbergen and a later migration towards deeper </w:t>
      </w:r>
      <w:r w:rsidRPr="00E86E69">
        <w:rPr>
          <w:rFonts w:ascii="Times New Roman" w:eastAsia="MS Gothic" w:hAnsi="Times New Roman" w:cs="Times New Roman"/>
          <w:color w:val="000000"/>
          <w:lang w:val="en-GB"/>
        </w:rPr>
        <w:t xml:space="preserve">or offshore </w:t>
      </w:r>
      <w:r w:rsidR="00A44250" w:rsidRPr="00E86E69">
        <w:rPr>
          <w:rFonts w:ascii="Times New Roman" w:eastAsia="MS Gothic" w:hAnsi="Times New Roman" w:cs="Times New Roman"/>
          <w:color w:val="000000"/>
          <w:lang w:val="en-GB"/>
        </w:rPr>
        <w:t xml:space="preserve">habitats as adults. Such temporally restricted shallow water phases have been observed already for </w:t>
      </w:r>
      <w:r w:rsidR="001371B7" w:rsidRPr="00E86E69">
        <w:rPr>
          <w:rFonts w:ascii="Times New Roman" w:eastAsia="MS Gothic" w:hAnsi="Times New Roman" w:cs="Times New Roman"/>
          <w:color w:val="000000"/>
          <w:lang w:val="en-GB"/>
        </w:rPr>
        <w:t>several</w:t>
      </w:r>
      <w:r w:rsidR="002D33E1" w:rsidRPr="00E86E69">
        <w:rPr>
          <w:rFonts w:ascii="Times New Roman" w:eastAsia="MS Gothic" w:hAnsi="Times New Roman" w:cs="Times New Roman"/>
          <w:color w:val="000000"/>
          <w:lang w:val="en-GB"/>
        </w:rPr>
        <w:t xml:space="preserve"> </w:t>
      </w:r>
      <w:r w:rsidR="00A44250" w:rsidRPr="00E86E69">
        <w:rPr>
          <w:rFonts w:ascii="Times New Roman" w:eastAsia="MS Gothic" w:hAnsi="Times New Roman" w:cs="Times New Roman"/>
          <w:color w:val="000000"/>
          <w:lang w:val="en-GB"/>
        </w:rPr>
        <w:t xml:space="preserve">other </w:t>
      </w:r>
      <w:r w:rsidRPr="00E86E69">
        <w:rPr>
          <w:rFonts w:ascii="Times New Roman" w:eastAsia="MS Gothic" w:hAnsi="Times New Roman" w:cs="Times New Roman"/>
          <w:color w:val="000000"/>
          <w:lang w:val="en-GB"/>
        </w:rPr>
        <w:t xml:space="preserve">cod </w:t>
      </w:r>
      <w:r w:rsidR="00A44250" w:rsidRPr="00E86E69">
        <w:rPr>
          <w:rFonts w:ascii="Times New Roman" w:eastAsia="MS Gothic" w:hAnsi="Times New Roman" w:cs="Times New Roman"/>
          <w:color w:val="000000"/>
          <w:lang w:val="en-GB"/>
        </w:rPr>
        <w:t>species</w:t>
      </w:r>
      <w:r w:rsidR="001371B7" w:rsidRPr="00E86E69">
        <w:rPr>
          <w:rFonts w:ascii="Times New Roman" w:eastAsia="MS Gothic" w:hAnsi="Times New Roman" w:cs="Times New Roman"/>
          <w:color w:val="000000"/>
          <w:lang w:val="en-GB"/>
        </w:rPr>
        <w:t>,</w:t>
      </w:r>
      <w:r w:rsidR="002D33E1" w:rsidRPr="00E86E69">
        <w:rPr>
          <w:rFonts w:ascii="Times New Roman" w:eastAsia="MS Gothic" w:hAnsi="Times New Roman" w:cs="Times New Roman"/>
          <w:color w:val="000000"/>
          <w:lang w:val="en-GB"/>
        </w:rPr>
        <w:t xml:space="preserve"> </w:t>
      </w:r>
      <w:r w:rsidR="00A44250" w:rsidRPr="00E86E69">
        <w:rPr>
          <w:rFonts w:ascii="Times New Roman" w:eastAsia="MS Gothic" w:hAnsi="Times New Roman" w:cs="Times New Roman"/>
          <w:color w:val="000000"/>
          <w:lang w:val="en-GB"/>
        </w:rPr>
        <w:t xml:space="preserve">especially during their juvenile phase </w:t>
      </w:r>
      <w:r w:rsidR="008127D3" w:rsidRPr="00E86E69">
        <w:rPr>
          <w:rFonts w:ascii="Times New Roman" w:eastAsia="MS Gothic" w:hAnsi="Times New Roman" w:cs="Times New Roman"/>
          <w:color w:val="000000"/>
          <w:lang w:val="en-GB"/>
        </w:rPr>
        <w:fldChar w:fldCharType="begin"/>
      </w:r>
      <w:r w:rsidR="007367C4" w:rsidRPr="00E86E69">
        <w:rPr>
          <w:rFonts w:ascii="Times New Roman" w:eastAsia="MS Gothic" w:hAnsi="Times New Roman" w:cs="Times New Roman"/>
          <w:color w:val="000000"/>
          <w:lang w:val="en-GB"/>
        </w:rPr>
        <w:instrText xml:space="preserve"> ADDIN PAPERS2_CITATIONS &lt;citation&gt;&lt;uuid&gt;6C70967E-4EB4-4D9A-A81D-37BACAFE1E43&lt;/uuid&gt;&lt;priority&gt;29&lt;/priority&gt;&lt;publications&gt;&lt;publication&gt;&lt;uuid&gt;6D407D74-92AD-42CB-9B2F-5B688EED6D44&lt;/uuid&gt;&lt;volume&gt;15&lt;/volume&gt;&lt;doi&gt;10.1016/0077-7579(82)90068-0&lt;/doi&gt;&lt;startpage&gt;419&lt;/startpage&gt;&lt;publication_date&gt;99198200001200000000210000n/a&lt;/publication_date&gt;&lt;url&gt;http://adsabs.harvard.edu/cgi-bin/nph-data_query?bibcode=1982NJSR...15..419P&amp;amp;link_type=EJOURNAL&lt;/url&gt;&lt;citekey&gt;1982NJSR...15..419P&lt;/citekey&gt;&lt;type&gt;400&lt;/type&gt;&lt;title&gt;Food intake of young cod and flounder in a shallow bay on the Swedish west coast&lt;/title&gt;&lt;institution&gt;Institute of Marine Research, S-453 00 Lysekil, Sweden&lt;/institution&gt;&lt;number&gt;3&lt;/number&gt;&lt;subtype&gt;400&lt;/subtype&gt;&lt;endpage&gt;432&lt;/endpage&gt;&lt;bundle&gt;&lt;publication&gt;&lt;title&gt;Netherlands Journal of Sea Research&lt;/title&gt;&lt;type&gt;-100&lt;/type&gt;&lt;subtype&gt;-100&lt;/subtype&gt;&lt;uuid&gt;C99781BA-8C5C-4CB3-90F8-AF512115AB2C&lt;/uuid&gt;&lt;/publication&gt;&lt;/bundle&gt;&lt;authors&gt;&lt;author&gt;&lt;firstName&gt;L&lt;/firstName&gt;&lt;lastName&gt;Pihl&lt;/lastName&gt;&lt;/author&gt;&lt;/authors&gt;&lt;/publication&gt;&lt;/publications&gt;&lt;cites&gt;&lt;/cites&gt;&lt;/citation&gt;</w:instrText>
      </w:r>
      <w:r w:rsidR="008127D3" w:rsidRPr="00E86E69">
        <w:rPr>
          <w:rFonts w:ascii="Times New Roman" w:eastAsia="MS Gothic" w:hAnsi="Times New Roman" w:cs="Times New Roman"/>
          <w:color w:val="000000"/>
          <w:lang w:val="en-GB"/>
        </w:rPr>
        <w:fldChar w:fldCharType="separate"/>
      </w:r>
      <w:r w:rsidR="00ED2740" w:rsidRPr="00FE55A3">
        <w:rPr>
          <w:rFonts w:ascii="Times New Roman" w:hAnsi="Times New Roman" w:cs="Times New Roman"/>
          <w:lang w:val="en-US"/>
          <w:rPrChange w:id="243" w:author="P. Fischer" w:date="2017-01-09T16:38:00Z">
            <w:rPr>
              <w:rFonts w:ascii="Times New Roman" w:hAnsi="Times New Roman" w:cs="Times New Roman"/>
            </w:rPr>
          </w:rPrChange>
        </w:rPr>
        <w:t>(Pihl, 1982)</w:t>
      </w:r>
      <w:r w:rsidR="008127D3" w:rsidRPr="00E86E69">
        <w:rPr>
          <w:rFonts w:ascii="Times New Roman" w:eastAsia="MS Gothic" w:hAnsi="Times New Roman" w:cs="Times New Roman"/>
          <w:color w:val="000000"/>
          <w:lang w:val="en-GB"/>
        </w:rPr>
        <w:fldChar w:fldCharType="end"/>
      </w:r>
      <w:ins w:id="244" w:author="P. Fischer" w:date="2017-01-09T19:16:00Z">
        <w:r w:rsidR="00A46367">
          <w:rPr>
            <w:rFonts w:ascii="Times New Roman" w:eastAsia="MS Gothic" w:hAnsi="Times New Roman" w:cs="Times New Roman"/>
            <w:color w:val="000000"/>
            <w:lang w:val="en-GB"/>
          </w:rPr>
          <w:t xml:space="preserve">. </w:t>
        </w:r>
      </w:ins>
      <w:r w:rsidR="00A44250" w:rsidRPr="00E86E69">
        <w:rPr>
          <w:rFonts w:ascii="Times New Roman" w:eastAsia="MS Gothic" w:hAnsi="Times New Roman" w:cs="Times New Roman"/>
          <w:color w:val="000000"/>
          <w:lang w:val="en-GB"/>
        </w:rPr>
        <w:t xml:space="preserve"> </w:t>
      </w:r>
      <w:ins w:id="245" w:author="P. Fischer" w:date="2017-01-09T19:17:00Z">
        <w:r w:rsidR="00A46367" w:rsidRPr="00A46367">
          <w:rPr>
            <w:rFonts w:ascii="Times" w:hAnsi="Times" w:cs="Times"/>
            <w:color w:val="000000"/>
            <w:lang w:val="en-US"/>
            <w:rPrChange w:id="246" w:author="P. Fischer" w:date="2017-01-09T19:17:00Z">
              <w:rPr>
                <w:rFonts w:ascii="Times" w:hAnsi="Times" w:cs="Times"/>
                <w:color w:val="000000"/>
                <w:sz w:val="29"/>
                <w:szCs w:val="29"/>
              </w:rPr>
            </w:rPrChange>
          </w:rPr>
          <w:t>This has been regarded as</w:t>
        </w:r>
        <w:r w:rsidR="00A46367" w:rsidRPr="00A46367">
          <w:rPr>
            <w:rFonts w:ascii="Times" w:hAnsi="Times" w:cs="Times"/>
            <w:color w:val="000000"/>
            <w:sz w:val="29"/>
            <w:szCs w:val="29"/>
            <w:lang w:val="en-US"/>
            <w:rPrChange w:id="247" w:author="P. Fischer" w:date="2017-01-09T19:17:00Z">
              <w:rPr>
                <w:rFonts w:ascii="Times" w:hAnsi="Times" w:cs="Times"/>
                <w:color w:val="000000"/>
                <w:sz w:val="29"/>
                <w:szCs w:val="29"/>
              </w:rPr>
            </w:rPrChange>
          </w:rPr>
          <w:t xml:space="preserve"> </w:t>
        </w:r>
      </w:ins>
      <w:del w:id="248" w:author="P. Fischer" w:date="2017-01-09T19:17:00Z">
        <w:r w:rsidR="00A44250" w:rsidRPr="00E86E69" w:rsidDel="00A46367">
          <w:rPr>
            <w:rFonts w:ascii="Times New Roman" w:eastAsia="MS Gothic" w:hAnsi="Times New Roman" w:cs="Times New Roman"/>
            <w:color w:val="000000"/>
            <w:lang w:val="en-GB"/>
          </w:rPr>
          <w:delText xml:space="preserve">and assumed </w:delText>
        </w:r>
      </w:del>
      <w:r w:rsidR="00A44250" w:rsidRPr="00E86E69">
        <w:rPr>
          <w:rFonts w:ascii="Times New Roman" w:eastAsia="MS Gothic" w:hAnsi="Times New Roman" w:cs="Times New Roman"/>
          <w:color w:val="000000"/>
          <w:lang w:val="en-GB"/>
        </w:rPr>
        <w:t xml:space="preserve">a juvenile behaviour to prevent predation by older conspecifics in the deeper adult habitats </w:t>
      </w:r>
      <w:r w:rsidR="008127D3" w:rsidRPr="00E86E69">
        <w:rPr>
          <w:rFonts w:ascii="Times New Roman" w:eastAsia="MS Gothic" w:hAnsi="Times New Roman" w:cs="Times New Roman"/>
          <w:color w:val="000000"/>
          <w:lang w:val="en-GB"/>
        </w:rPr>
        <w:fldChar w:fldCharType="begin"/>
      </w:r>
      <w:r w:rsidR="007367C4" w:rsidRPr="00E86E69">
        <w:rPr>
          <w:rFonts w:ascii="Times New Roman" w:eastAsia="MS Gothic" w:hAnsi="Times New Roman" w:cs="Times New Roman"/>
          <w:color w:val="000000"/>
          <w:lang w:val="en-GB"/>
        </w:rPr>
        <w:instrText xml:space="preserve"> ADDIN PAPERS2_CITATIONS &lt;citation&gt;&lt;uuid&gt;8DE5D6E8-0742-4A0A-A95E-83AB79D0114B&lt;/uuid&gt;&lt;priority&gt;30&lt;/priority&gt;&lt;publications&gt;&lt;publication&gt;&lt;volume&gt;99&lt;/volume&gt;&lt;publication_date&gt;99199300001200000000200000&lt;/publication_date&gt;&lt;doi&gt;10.3354/meps099001&lt;/doi&gt;&lt;startpage&gt;1&lt;/startpage&gt;&lt;title&gt;Shallow water as a refuge habitat for fish and crustaceans in non-vegetated estuaries: an example from Chesapeake Bay&lt;/title&gt;&lt;uuid&gt;3EA3168D-C9D1-4645-8F31-9B67914C87B9&lt;/uuid&gt;&lt;subtype&gt;400&lt;/subtype&gt;&lt;endpage&gt;6&lt;/endpage&gt;&lt;type&gt;400&lt;/type&gt;&lt;url&gt;http://www.int-res.com/articles/meps/99/m099p001.pdf&lt;/url&gt;&lt;bundle&gt;&lt;publication&gt;&lt;title&gt;Marine Ecology Progress Series&lt;/title&gt;&lt;type&gt;-100&lt;/type&gt;&lt;subtype&gt;-100&lt;/subtype&gt;&lt;uuid&gt;30E34E82-8FAD-452C-AD36-4D02B3697440&lt;/uuid&gt;&lt;/publication&gt;&lt;/bundle&gt;&lt;authors&gt;&lt;author&gt;&lt;firstName&gt;G&lt;/firstName&gt;&lt;middleNames&gt;M&lt;/middleNames&gt;&lt;lastName&gt;Ruiz&lt;/lastName&gt;&lt;/author&gt;&lt;author&gt;&lt;firstName&gt;A&lt;/firstName&gt;&lt;middleNames&gt;H&lt;/middleNames&gt;&lt;lastName&gt;Hines&lt;/lastName&gt;&lt;/author&gt;&lt;author&gt;&lt;firstName&gt;M&lt;/firstName&gt;&lt;middleNames&gt;H&lt;/middleNames&gt;&lt;lastName&gt;Posey&lt;/lastName&gt;&lt;/author&gt;&lt;/authors&gt;&lt;/publication&gt;&lt;/publications&gt;&lt;cites&gt;&lt;/cites&gt;&lt;/citation&gt;</w:instrText>
      </w:r>
      <w:r w:rsidR="008127D3" w:rsidRPr="00E86E69">
        <w:rPr>
          <w:rFonts w:ascii="Times New Roman" w:eastAsia="MS Gothic" w:hAnsi="Times New Roman" w:cs="Times New Roman"/>
          <w:color w:val="000000"/>
          <w:lang w:val="en-GB"/>
        </w:rPr>
        <w:fldChar w:fldCharType="separate"/>
      </w:r>
      <w:r w:rsidR="00ED2740" w:rsidRPr="00FE55A3">
        <w:rPr>
          <w:rFonts w:ascii="Times New Roman" w:hAnsi="Times New Roman" w:cs="Times New Roman"/>
          <w:lang w:val="en-US"/>
          <w:rPrChange w:id="249" w:author="P. Fischer" w:date="2017-01-09T16:38:00Z">
            <w:rPr>
              <w:rFonts w:ascii="Times New Roman" w:hAnsi="Times New Roman" w:cs="Times New Roman"/>
            </w:rPr>
          </w:rPrChange>
        </w:rPr>
        <w:t>(Ruiz et al., 1993)</w:t>
      </w:r>
      <w:r w:rsidR="008127D3" w:rsidRPr="00E86E69">
        <w:rPr>
          <w:rFonts w:ascii="Times New Roman" w:eastAsia="MS Gothic" w:hAnsi="Times New Roman" w:cs="Times New Roman"/>
          <w:color w:val="000000"/>
          <w:lang w:val="en-GB"/>
        </w:rPr>
        <w:fldChar w:fldCharType="end"/>
      </w:r>
      <w:r w:rsidR="002D33E1" w:rsidRPr="00E86E69">
        <w:rPr>
          <w:rFonts w:ascii="Times New Roman" w:eastAsia="MS Gothic" w:hAnsi="Times New Roman" w:cs="Times New Roman"/>
          <w:color w:val="000000"/>
          <w:lang w:val="en-GB"/>
        </w:rPr>
        <w:t xml:space="preserve"> </w:t>
      </w:r>
      <w:r w:rsidR="00A44250" w:rsidRPr="00E86E69">
        <w:rPr>
          <w:rFonts w:ascii="Times New Roman" w:eastAsia="MS Gothic" w:hAnsi="Times New Roman" w:cs="Times New Roman"/>
          <w:color w:val="000000"/>
          <w:lang w:val="en-GB"/>
        </w:rPr>
        <w:t>as well as an improvement in foraging efficiency of the juveniles during their non-</w:t>
      </w:r>
      <w:proofErr w:type="spellStart"/>
      <w:r w:rsidR="00A44250" w:rsidRPr="00E86E69">
        <w:rPr>
          <w:rFonts w:ascii="Times New Roman" w:eastAsia="MS Gothic" w:hAnsi="Times New Roman" w:cs="Times New Roman"/>
          <w:color w:val="000000"/>
          <w:lang w:val="en-GB"/>
        </w:rPr>
        <w:t>piscivore</w:t>
      </w:r>
      <w:proofErr w:type="spellEnd"/>
      <w:r w:rsidR="00A44250" w:rsidRPr="00E86E69">
        <w:rPr>
          <w:rFonts w:ascii="Times New Roman" w:eastAsia="MS Gothic" w:hAnsi="Times New Roman" w:cs="Times New Roman"/>
          <w:color w:val="000000"/>
          <w:lang w:val="en-GB"/>
        </w:rPr>
        <w:t xml:space="preserve"> </w:t>
      </w:r>
      <w:proofErr w:type="spellStart"/>
      <w:r w:rsidR="00A44250" w:rsidRPr="00E86E69">
        <w:rPr>
          <w:rFonts w:ascii="Times New Roman" w:eastAsia="MS Gothic" w:hAnsi="Times New Roman" w:cs="Times New Roman"/>
          <w:color w:val="000000"/>
          <w:lang w:val="en-GB"/>
        </w:rPr>
        <w:t>microzoobenthic</w:t>
      </w:r>
      <w:proofErr w:type="spellEnd"/>
      <w:r w:rsidR="00A44250" w:rsidRPr="00E86E69">
        <w:rPr>
          <w:rFonts w:ascii="Times New Roman" w:eastAsia="MS Gothic" w:hAnsi="Times New Roman" w:cs="Times New Roman"/>
          <w:color w:val="000000"/>
          <w:lang w:val="en-GB"/>
        </w:rPr>
        <w:t xml:space="preserve"> benthic feeding phase </w:t>
      </w:r>
      <w:r w:rsidR="008127D3" w:rsidRPr="00E86E69">
        <w:rPr>
          <w:rFonts w:ascii="Times New Roman" w:eastAsia="MS Gothic" w:hAnsi="Times New Roman" w:cs="Times New Roman"/>
          <w:color w:val="000000"/>
          <w:lang w:val="en-GB"/>
        </w:rPr>
        <w:fldChar w:fldCharType="begin"/>
      </w:r>
      <w:r w:rsidR="007367C4" w:rsidRPr="00E86E69">
        <w:rPr>
          <w:rFonts w:ascii="Times New Roman" w:eastAsia="MS Gothic" w:hAnsi="Times New Roman" w:cs="Times New Roman"/>
          <w:color w:val="000000"/>
          <w:lang w:val="en-GB"/>
        </w:rPr>
        <w:instrText xml:space="preserve"> ADDIN PAPERS2_CITATIONS &lt;citation&gt;&lt;uuid&gt;9D8F381A-63F3-4CB5-ACEA-BA6AA79296C7&lt;/uuid&gt;&lt;priority&gt;31&lt;/priority&gt;&lt;publications&gt;&lt;publication&gt;&lt;uuid&gt;6D407D74-92AD-42CB-9B2F-5B688EED6D44&lt;/uuid&gt;&lt;volume&gt;15&lt;/volume&gt;&lt;doi&gt;10.1016/0077-7579(82)90068-0&lt;/doi&gt;&lt;startpage&gt;419&lt;/startpage&gt;&lt;publication_date&gt;99198200001200000000210000n/a&lt;/publication_date&gt;&lt;url&gt;http://adsabs.harvard.edu/cgi-bin/nph-data_query?bibcode=1982NJSR...15..419P&amp;amp;link_type=EJOURNAL&lt;/url&gt;&lt;citekey&gt;1982NJSR...15..419P&lt;/citekey&gt;&lt;type&gt;400&lt;/type&gt;&lt;title&gt;Food intake of young cod and flounder in a shallow bay on the Swedish west coast&lt;/title&gt;&lt;institution&gt;Institute of Marine Research, S-453 00 Lysekil, Sweden&lt;/institution&gt;&lt;number&gt;3&lt;/number&gt;&lt;subtype&gt;400&lt;/subtype&gt;&lt;endpage&gt;432&lt;/endpage&gt;&lt;bundle&gt;&lt;publication&gt;&lt;title&gt;Netherlands Journal of Sea Research&lt;/title&gt;&lt;type&gt;-100&lt;/type&gt;&lt;subtype&gt;-100&lt;/subtype&gt;&lt;uuid&gt;C99781BA-8C5C-4CB3-90F8-AF512115AB2C&lt;/uuid&gt;&lt;/publication&gt;&lt;/bundle&gt;&lt;authors&gt;&lt;author&gt;&lt;firstName&gt;L&lt;/firstName&gt;&lt;lastName&gt;Pihl&lt;/lastName&gt;&lt;/author&gt;&lt;/authors&gt;&lt;/publication&gt;&lt;/publications&gt;&lt;cites&gt;&lt;/cites&gt;&lt;/citation&gt;</w:instrText>
      </w:r>
      <w:r w:rsidR="008127D3" w:rsidRPr="00E86E69">
        <w:rPr>
          <w:rFonts w:ascii="Times New Roman" w:eastAsia="MS Gothic" w:hAnsi="Times New Roman" w:cs="Times New Roman"/>
          <w:color w:val="000000"/>
          <w:lang w:val="en-GB"/>
        </w:rPr>
        <w:fldChar w:fldCharType="separate"/>
      </w:r>
      <w:r w:rsidR="00ED2740" w:rsidRPr="00FE55A3">
        <w:rPr>
          <w:rFonts w:ascii="Times New Roman" w:hAnsi="Times New Roman" w:cs="Times New Roman"/>
          <w:lang w:val="en-US"/>
          <w:rPrChange w:id="250" w:author="P. Fischer" w:date="2017-01-09T16:38:00Z">
            <w:rPr>
              <w:rFonts w:ascii="Times New Roman" w:hAnsi="Times New Roman" w:cs="Times New Roman"/>
            </w:rPr>
          </w:rPrChange>
        </w:rPr>
        <w:t>(Pihl, 1982)</w:t>
      </w:r>
      <w:r w:rsidR="008127D3" w:rsidRPr="00E86E69">
        <w:rPr>
          <w:rFonts w:ascii="Times New Roman" w:eastAsia="MS Gothic" w:hAnsi="Times New Roman" w:cs="Times New Roman"/>
          <w:color w:val="000000"/>
          <w:lang w:val="en-GB"/>
        </w:rPr>
        <w:fldChar w:fldCharType="end"/>
      </w:r>
      <w:r w:rsidR="00A44250" w:rsidRPr="00E86E69">
        <w:rPr>
          <w:rFonts w:ascii="Times New Roman" w:eastAsia="MS Gothic" w:hAnsi="Times New Roman" w:cs="Times New Roman"/>
          <w:color w:val="000000"/>
          <w:lang w:val="en-GB"/>
        </w:rPr>
        <w:t xml:space="preserve">. </w:t>
      </w:r>
    </w:p>
    <w:p w14:paraId="2B728F45" w14:textId="77777777" w:rsidR="008F1FBC" w:rsidRPr="00E86E69" w:rsidRDefault="008F1FBC" w:rsidP="00E86E69">
      <w:pPr>
        <w:widowControl w:val="0"/>
        <w:autoSpaceDE w:val="0"/>
        <w:autoSpaceDN w:val="0"/>
        <w:adjustRightInd w:val="0"/>
        <w:spacing w:after="240" w:line="360" w:lineRule="auto"/>
        <w:rPr>
          <w:rFonts w:ascii="Times New Roman" w:eastAsia="MS Gothic" w:hAnsi="Times New Roman" w:cs="Times New Roman"/>
          <w:color w:val="000000"/>
          <w:lang w:val="en-GB"/>
        </w:rPr>
      </w:pPr>
      <w:r w:rsidRPr="00E86E69">
        <w:rPr>
          <w:rFonts w:ascii="Times New Roman" w:eastAsia="MS Gothic" w:hAnsi="Times New Roman" w:cs="Times New Roman"/>
          <w:color w:val="000000"/>
          <w:lang w:val="en-GB"/>
        </w:rPr>
        <w:t>In cont</w:t>
      </w:r>
      <w:r w:rsidR="00523451" w:rsidRPr="00E86E69">
        <w:rPr>
          <w:rFonts w:ascii="Times New Roman" w:eastAsia="MS Gothic" w:hAnsi="Times New Roman" w:cs="Times New Roman"/>
          <w:color w:val="000000"/>
          <w:lang w:val="en-GB"/>
        </w:rPr>
        <w:t>rast to the clearly visible sea</w:t>
      </w:r>
      <w:r w:rsidRPr="00E86E69">
        <w:rPr>
          <w:rFonts w:ascii="Times New Roman" w:eastAsia="MS Gothic" w:hAnsi="Times New Roman" w:cs="Times New Roman"/>
          <w:color w:val="000000"/>
          <w:lang w:val="en-GB"/>
        </w:rPr>
        <w:t>sonal growth pattern in the cod species, no distinct grow</w:t>
      </w:r>
      <w:r w:rsidR="000732D1" w:rsidRPr="00E86E69">
        <w:rPr>
          <w:rFonts w:ascii="Times New Roman" w:eastAsia="MS Gothic" w:hAnsi="Times New Roman" w:cs="Times New Roman"/>
          <w:color w:val="000000"/>
          <w:lang w:val="en-GB"/>
        </w:rPr>
        <w:t xml:space="preserve">th could not be observed in none </w:t>
      </w:r>
      <w:r w:rsidRPr="00E86E69">
        <w:rPr>
          <w:rFonts w:ascii="Times New Roman" w:eastAsia="MS Gothic" w:hAnsi="Times New Roman" w:cs="Times New Roman"/>
          <w:color w:val="000000"/>
          <w:lang w:val="en-GB"/>
        </w:rPr>
        <w:t>of the other species even in the highly abundant common sea spider</w:t>
      </w:r>
      <w:r w:rsidR="001371B7" w:rsidRPr="00E86E69">
        <w:rPr>
          <w:rFonts w:ascii="Times New Roman" w:eastAsia="MS Gothic" w:hAnsi="Times New Roman" w:cs="Times New Roman"/>
          <w:color w:val="000000"/>
          <w:lang w:val="en-GB"/>
        </w:rPr>
        <w:t>,</w:t>
      </w:r>
      <w:r w:rsidRPr="00E86E69">
        <w:rPr>
          <w:rFonts w:ascii="Times New Roman" w:eastAsia="MS Gothic" w:hAnsi="Times New Roman" w:cs="Times New Roman"/>
          <w:color w:val="000000"/>
          <w:lang w:val="en-GB"/>
        </w:rPr>
        <w:t xml:space="preserve"> which showed a persisting size range between </w:t>
      </w:r>
      <w:r w:rsidR="00F5539E" w:rsidRPr="00E86E69">
        <w:rPr>
          <w:rFonts w:ascii="Times New Roman" w:hAnsi="Times New Roman" w:cs="Times New Roman"/>
          <w:lang w:val="en-GB"/>
        </w:rPr>
        <w:t xml:space="preserve">approximately </w:t>
      </w:r>
      <w:r w:rsidRPr="00E86E69">
        <w:rPr>
          <w:rFonts w:ascii="Times New Roman" w:eastAsia="MS Gothic" w:hAnsi="Times New Roman" w:cs="Times New Roman"/>
          <w:color w:val="000000"/>
          <w:lang w:val="en-GB"/>
        </w:rPr>
        <w:t>50 and 80 mm during the entire winter month except for</w:t>
      </w:r>
      <w:r w:rsidR="00523451" w:rsidRPr="00E86E69">
        <w:rPr>
          <w:rFonts w:ascii="Times New Roman" w:eastAsia="MS Gothic" w:hAnsi="Times New Roman" w:cs="Times New Roman"/>
          <w:color w:val="000000"/>
          <w:lang w:val="en-GB"/>
        </w:rPr>
        <w:t xml:space="preserve"> </w:t>
      </w:r>
      <w:r w:rsidRPr="00E86E69">
        <w:rPr>
          <w:rFonts w:ascii="Times New Roman" w:eastAsia="MS Gothic" w:hAnsi="Times New Roman" w:cs="Times New Roman"/>
          <w:color w:val="000000"/>
          <w:lang w:val="en-GB"/>
        </w:rPr>
        <w:t xml:space="preserve">the month </w:t>
      </w:r>
      <w:r w:rsidR="001371B7" w:rsidRPr="00E86E69">
        <w:rPr>
          <w:rFonts w:ascii="Times New Roman" w:eastAsia="MS Gothic" w:hAnsi="Times New Roman" w:cs="Times New Roman"/>
          <w:color w:val="000000"/>
          <w:lang w:val="en-GB"/>
        </w:rPr>
        <w:t xml:space="preserve">of </w:t>
      </w:r>
      <w:r w:rsidRPr="00E86E69">
        <w:rPr>
          <w:rFonts w:ascii="Times New Roman" w:eastAsia="MS Gothic" w:hAnsi="Times New Roman" w:cs="Times New Roman"/>
          <w:color w:val="000000"/>
          <w:lang w:val="en-GB"/>
        </w:rPr>
        <w:t>November in both years wh</w:t>
      </w:r>
      <w:r w:rsidR="00523451" w:rsidRPr="00E86E69">
        <w:rPr>
          <w:rFonts w:ascii="Times New Roman" w:eastAsia="MS Gothic" w:hAnsi="Times New Roman" w:cs="Times New Roman"/>
          <w:color w:val="000000"/>
          <w:lang w:val="en-GB"/>
        </w:rPr>
        <w:t xml:space="preserve">en </w:t>
      </w:r>
      <w:r w:rsidRPr="00E86E69">
        <w:rPr>
          <w:rFonts w:ascii="Times New Roman" w:eastAsia="MS Gothic" w:hAnsi="Times New Roman" w:cs="Times New Roman"/>
          <w:color w:val="000000"/>
          <w:lang w:val="en-GB"/>
        </w:rPr>
        <w:t xml:space="preserve">larger animals between 120 and 180 m were observed </w:t>
      </w:r>
      <w:r w:rsidR="00523451" w:rsidRPr="00E86E69">
        <w:rPr>
          <w:rFonts w:ascii="Times New Roman" w:eastAsia="MS Gothic" w:hAnsi="Times New Roman" w:cs="Times New Roman"/>
          <w:color w:val="000000"/>
          <w:lang w:val="en-GB"/>
        </w:rPr>
        <w:t xml:space="preserve">in the area, </w:t>
      </w:r>
      <w:r w:rsidRPr="00E86E69">
        <w:rPr>
          <w:rFonts w:ascii="Times New Roman" w:eastAsia="MS Gothic" w:hAnsi="Times New Roman" w:cs="Times New Roman"/>
          <w:color w:val="000000"/>
          <w:lang w:val="en-GB"/>
        </w:rPr>
        <w:t>ev</w:t>
      </w:r>
      <w:r w:rsidR="00523451" w:rsidRPr="00E86E69">
        <w:rPr>
          <w:rFonts w:ascii="Times New Roman" w:eastAsia="MS Gothic" w:hAnsi="Times New Roman" w:cs="Times New Roman"/>
          <w:color w:val="000000"/>
          <w:lang w:val="en-GB"/>
        </w:rPr>
        <w:t>en though in much lower abundances</w:t>
      </w:r>
      <w:r w:rsidRPr="00E86E69">
        <w:rPr>
          <w:rFonts w:ascii="Times New Roman" w:eastAsia="MS Gothic" w:hAnsi="Times New Roman" w:cs="Times New Roman"/>
          <w:color w:val="000000"/>
          <w:lang w:val="en-GB"/>
        </w:rPr>
        <w:t xml:space="preserve">. </w:t>
      </w:r>
    </w:p>
    <w:p w14:paraId="64EF11C5" w14:textId="77777777" w:rsidR="00A46367" w:rsidRPr="00A46367" w:rsidRDefault="008F1FBC">
      <w:pPr>
        <w:widowControl w:val="0"/>
        <w:autoSpaceDE w:val="0"/>
        <w:autoSpaceDN w:val="0"/>
        <w:adjustRightInd w:val="0"/>
        <w:spacing w:after="240" w:line="360" w:lineRule="auto"/>
        <w:rPr>
          <w:ins w:id="251" w:author="P. Fischer" w:date="2017-01-09T19:18:00Z"/>
          <w:rFonts w:ascii="Times" w:hAnsi="Times" w:cs="Times"/>
          <w:color w:val="000000"/>
          <w:lang w:val="en-US"/>
          <w:rPrChange w:id="252" w:author="P. Fischer" w:date="2017-01-09T19:18:00Z">
            <w:rPr>
              <w:ins w:id="253" w:author="P. Fischer" w:date="2017-01-09T19:18:00Z"/>
              <w:rFonts w:ascii="Times" w:hAnsi="Times" w:cs="Times"/>
              <w:color w:val="000000"/>
            </w:rPr>
          </w:rPrChange>
        </w:rPr>
        <w:pPrChange w:id="254" w:author="P. Fischer" w:date="2017-01-09T20:09:00Z">
          <w:pPr>
            <w:widowControl w:val="0"/>
            <w:autoSpaceDE w:val="0"/>
            <w:autoSpaceDN w:val="0"/>
            <w:adjustRightInd w:val="0"/>
            <w:spacing w:after="240" w:line="340" w:lineRule="atLeast"/>
          </w:pPr>
        </w:pPrChange>
      </w:pPr>
      <w:r w:rsidRPr="00E86E69">
        <w:rPr>
          <w:rFonts w:ascii="Times New Roman" w:hAnsi="Times New Roman" w:cs="Times New Roman"/>
          <w:lang w:val="en-GB"/>
        </w:rPr>
        <w:t>As clearly stated before, this study does not provide a singular hypothesis driven</w:t>
      </w:r>
      <w:r w:rsidR="00394F33" w:rsidRPr="00E86E69">
        <w:rPr>
          <w:rFonts w:ascii="Times New Roman" w:hAnsi="Times New Roman" w:cs="Times New Roman"/>
          <w:lang w:val="en-GB"/>
        </w:rPr>
        <w:t xml:space="preserve"> </w:t>
      </w:r>
      <w:r w:rsidRPr="00E86E69">
        <w:rPr>
          <w:rFonts w:ascii="Times New Roman" w:hAnsi="Times New Roman" w:cs="Times New Roman"/>
          <w:lang w:val="en-GB"/>
        </w:rPr>
        <w:lastRenderedPageBreak/>
        <w:t>question</w:t>
      </w:r>
      <w:r w:rsidR="001371B7" w:rsidRPr="00E86E69">
        <w:rPr>
          <w:rFonts w:ascii="Times New Roman" w:hAnsi="Times New Roman" w:cs="Times New Roman"/>
          <w:lang w:val="en-GB"/>
        </w:rPr>
        <w:t>; instead, it</w:t>
      </w:r>
      <w:r w:rsidRPr="00E86E69">
        <w:rPr>
          <w:rFonts w:ascii="Times New Roman" w:hAnsi="Times New Roman" w:cs="Times New Roman"/>
          <w:lang w:val="en-GB"/>
        </w:rPr>
        <w:t xml:space="preserve"> focus</w:t>
      </w:r>
      <w:r w:rsidR="001371B7" w:rsidRPr="00E86E69">
        <w:rPr>
          <w:rFonts w:ascii="Times New Roman" w:hAnsi="Times New Roman" w:cs="Times New Roman"/>
          <w:lang w:val="en-GB"/>
        </w:rPr>
        <w:t>es</w:t>
      </w:r>
      <w:r w:rsidRPr="00E86E69">
        <w:rPr>
          <w:rFonts w:ascii="Times New Roman" w:hAnsi="Times New Roman" w:cs="Times New Roman"/>
          <w:lang w:val="en-GB"/>
        </w:rPr>
        <w:t xml:space="preserve"> on a basic </w:t>
      </w:r>
      <w:r w:rsidR="00535688" w:rsidRPr="00E86E69">
        <w:rPr>
          <w:rFonts w:ascii="Times New Roman" w:hAnsi="Times New Roman" w:cs="Times New Roman"/>
          <w:lang w:val="en-GB"/>
        </w:rPr>
        <w:t xml:space="preserve">assessment </w:t>
      </w:r>
      <w:r w:rsidRPr="00E86E69">
        <w:rPr>
          <w:rFonts w:ascii="Times New Roman" w:hAnsi="Times New Roman" w:cs="Times New Roman"/>
          <w:lang w:val="en-GB"/>
        </w:rPr>
        <w:t xml:space="preserve">of the temporal (and with respect to the water column also spatial) pattern in the </w:t>
      </w:r>
      <w:proofErr w:type="spellStart"/>
      <w:r w:rsidRPr="00E86E69">
        <w:rPr>
          <w:rFonts w:ascii="Times New Roman" w:hAnsi="Times New Roman" w:cs="Times New Roman"/>
          <w:lang w:val="en-GB"/>
        </w:rPr>
        <w:t>macro</w:t>
      </w:r>
      <w:r w:rsidR="00523451" w:rsidRPr="00E86E69">
        <w:rPr>
          <w:rFonts w:ascii="Times New Roman" w:hAnsi="Times New Roman" w:cs="Times New Roman"/>
          <w:lang w:val="en-GB"/>
        </w:rPr>
        <w:t>biota</w:t>
      </w:r>
      <w:proofErr w:type="spellEnd"/>
      <w:r w:rsidR="00523451" w:rsidRPr="00E86E69">
        <w:rPr>
          <w:rFonts w:ascii="Times New Roman" w:hAnsi="Times New Roman" w:cs="Times New Roman"/>
          <w:lang w:val="en-GB"/>
        </w:rPr>
        <w:t xml:space="preserve"> </w:t>
      </w:r>
      <w:r w:rsidRPr="00E86E69">
        <w:rPr>
          <w:rFonts w:ascii="Times New Roman" w:hAnsi="Times New Roman" w:cs="Times New Roman"/>
          <w:lang w:val="en-GB"/>
        </w:rPr>
        <w:t xml:space="preserve">community </w:t>
      </w:r>
      <w:r w:rsidR="00535688" w:rsidRPr="00E86E69">
        <w:rPr>
          <w:rFonts w:ascii="Times New Roman" w:hAnsi="Times New Roman" w:cs="Times New Roman"/>
          <w:lang w:val="en-GB"/>
        </w:rPr>
        <w:t xml:space="preserve">distribution </w:t>
      </w:r>
      <w:r w:rsidRPr="00E86E69">
        <w:rPr>
          <w:rFonts w:ascii="Times New Roman" w:hAnsi="Times New Roman" w:cs="Times New Roman"/>
          <w:lang w:val="en-GB"/>
        </w:rPr>
        <w:t xml:space="preserve">and </w:t>
      </w:r>
      <w:r w:rsidR="00535688" w:rsidRPr="00E86E69">
        <w:rPr>
          <w:rFonts w:ascii="Times New Roman" w:hAnsi="Times New Roman" w:cs="Times New Roman"/>
          <w:lang w:val="en-GB"/>
        </w:rPr>
        <w:t xml:space="preserve">possible </w:t>
      </w:r>
      <w:r w:rsidRPr="00E86E69">
        <w:rPr>
          <w:rFonts w:ascii="Times New Roman" w:hAnsi="Times New Roman" w:cs="Times New Roman"/>
          <w:lang w:val="en-GB"/>
        </w:rPr>
        <w:t xml:space="preserve">hydrographic </w:t>
      </w:r>
      <w:r w:rsidR="00535688" w:rsidRPr="00E86E69">
        <w:rPr>
          <w:rFonts w:ascii="Times New Roman" w:hAnsi="Times New Roman" w:cs="Times New Roman"/>
          <w:lang w:val="en-GB"/>
        </w:rPr>
        <w:t xml:space="preserve">factors </w:t>
      </w:r>
      <w:r w:rsidR="001371B7" w:rsidRPr="00E86E69">
        <w:rPr>
          <w:rFonts w:ascii="Times New Roman" w:hAnsi="Times New Roman" w:cs="Times New Roman"/>
          <w:lang w:val="en-GB"/>
        </w:rPr>
        <w:t xml:space="preserve">that </w:t>
      </w:r>
      <w:r w:rsidR="00535688" w:rsidRPr="00E86E69">
        <w:rPr>
          <w:rFonts w:ascii="Times New Roman" w:hAnsi="Times New Roman" w:cs="Times New Roman"/>
          <w:lang w:val="en-GB"/>
        </w:rPr>
        <w:t>influenc</w:t>
      </w:r>
      <w:r w:rsidR="001371B7" w:rsidRPr="00E86E69">
        <w:rPr>
          <w:rFonts w:ascii="Times New Roman" w:hAnsi="Times New Roman" w:cs="Times New Roman"/>
          <w:lang w:val="en-GB"/>
        </w:rPr>
        <w:t>e</w:t>
      </w:r>
      <w:r w:rsidR="00535688" w:rsidRPr="00E86E69">
        <w:rPr>
          <w:rFonts w:ascii="Times New Roman" w:hAnsi="Times New Roman" w:cs="Times New Roman"/>
          <w:lang w:val="en-GB"/>
        </w:rPr>
        <w:t xml:space="preserve"> the shallow water biota. </w:t>
      </w:r>
      <w:r w:rsidR="002C5223" w:rsidRPr="00E86E69">
        <w:rPr>
          <w:rFonts w:ascii="Times New Roman" w:hAnsi="Times New Roman" w:cs="Times New Roman"/>
          <w:lang w:val="en-GB"/>
        </w:rPr>
        <w:t xml:space="preserve">The </w:t>
      </w:r>
      <w:r w:rsidR="00535688" w:rsidRPr="00E86E69">
        <w:rPr>
          <w:rFonts w:ascii="Times New Roman" w:hAnsi="Times New Roman" w:cs="Times New Roman"/>
          <w:lang w:val="en-GB"/>
        </w:rPr>
        <w:t>results of this study are by far incomplete and only represent a one-year study at a specific site in the Kongsfjord</w:t>
      </w:r>
      <w:ins w:id="255" w:author="P. Fischer" w:date="2017-01-09T17:00:00Z">
        <w:r w:rsidR="00583FCE">
          <w:rPr>
            <w:rFonts w:ascii="Times New Roman" w:hAnsi="Times New Roman" w:cs="Times New Roman"/>
            <w:lang w:val="en-GB"/>
          </w:rPr>
          <w:t>en</w:t>
        </w:r>
      </w:ins>
      <w:r w:rsidR="00535688" w:rsidRPr="00E86E69">
        <w:rPr>
          <w:rFonts w:ascii="Times New Roman" w:hAnsi="Times New Roman" w:cs="Times New Roman"/>
          <w:lang w:val="en-GB"/>
        </w:rPr>
        <w:t xml:space="preserve"> ecosystem</w:t>
      </w:r>
      <w:r w:rsidR="001371B7" w:rsidRPr="00E86E69">
        <w:rPr>
          <w:rFonts w:ascii="Times New Roman" w:hAnsi="Times New Roman" w:cs="Times New Roman"/>
          <w:lang w:val="en-GB"/>
        </w:rPr>
        <w:t>,</w:t>
      </w:r>
      <w:r w:rsidR="00535688" w:rsidRPr="00E86E69">
        <w:rPr>
          <w:rFonts w:ascii="Times New Roman" w:hAnsi="Times New Roman" w:cs="Times New Roman"/>
          <w:lang w:val="en-GB"/>
        </w:rPr>
        <w:t xml:space="preserve"> which may or may not </w:t>
      </w:r>
      <w:r w:rsidR="00523451" w:rsidRPr="00E86E69">
        <w:rPr>
          <w:rFonts w:ascii="Times New Roman" w:hAnsi="Times New Roman" w:cs="Times New Roman"/>
          <w:lang w:val="en-GB"/>
        </w:rPr>
        <w:t xml:space="preserve">be </w:t>
      </w:r>
      <w:r w:rsidR="00535688" w:rsidRPr="00E86E69">
        <w:rPr>
          <w:rFonts w:ascii="Times New Roman" w:hAnsi="Times New Roman" w:cs="Times New Roman"/>
          <w:lang w:val="en-GB"/>
        </w:rPr>
        <w:t xml:space="preserve">representative </w:t>
      </w:r>
      <w:r w:rsidR="001371B7" w:rsidRPr="00E86E69">
        <w:rPr>
          <w:rFonts w:ascii="Times New Roman" w:hAnsi="Times New Roman" w:cs="Times New Roman"/>
          <w:lang w:val="en-GB"/>
        </w:rPr>
        <w:t xml:space="preserve">of </w:t>
      </w:r>
      <w:r w:rsidR="00535688" w:rsidRPr="00E86E69">
        <w:rPr>
          <w:rFonts w:ascii="Times New Roman" w:hAnsi="Times New Roman" w:cs="Times New Roman"/>
          <w:lang w:val="en-GB"/>
        </w:rPr>
        <w:t>the shallow water community</w:t>
      </w:r>
      <w:r w:rsidR="002D33E1" w:rsidRPr="00E86E69">
        <w:rPr>
          <w:rFonts w:ascii="Times New Roman" w:hAnsi="Times New Roman" w:cs="Times New Roman"/>
          <w:lang w:val="en-GB"/>
        </w:rPr>
        <w:t xml:space="preserve"> of this area</w:t>
      </w:r>
      <w:r w:rsidR="00535688" w:rsidRPr="00E86E69">
        <w:rPr>
          <w:rFonts w:ascii="Times New Roman" w:hAnsi="Times New Roman" w:cs="Times New Roman"/>
          <w:lang w:val="en-GB"/>
        </w:rPr>
        <w:t xml:space="preserve">. </w:t>
      </w:r>
      <w:r w:rsidR="00BB791B" w:rsidRPr="00E86E69">
        <w:rPr>
          <w:rFonts w:ascii="Times New Roman" w:hAnsi="Times New Roman" w:cs="Times New Roman"/>
          <w:lang w:val="en-GB"/>
        </w:rPr>
        <w:t>However</w:t>
      </w:r>
      <w:r w:rsidR="00535688" w:rsidRPr="00E86E69">
        <w:rPr>
          <w:rFonts w:ascii="Times New Roman" w:hAnsi="Times New Roman" w:cs="Times New Roman"/>
          <w:lang w:val="en-GB"/>
        </w:rPr>
        <w:t xml:space="preserve">, the study presents a continuous year </w:t>
      </w:r>
      <w:proofErr w:type="gramStart"/>
      <w:r w:rsidR="00535688" w:rsidRPr="00E86E69">
        <w:rPr>
          <w:rFonts w:ascii="Times New Roman" w:hAnsi="Times New Roman" w:cs="Times New Roman"/>
          <w:lang w:val="en-GB"/>
        </w:rPr>
        <w:t>round</w:t>
      </w:r>
      <w:proofErr w:type="gramEnd"/>
      <w:r w:rsidR="00535688" w:rsidRPr="00E86E69">
        <w:rPr>
          <w:rFonts w:ascii="Times New Roman" w:hAnsi="Times New Roman" w:cs="Times New Roman"/>
          <w:lang w:val="en-GB"/>
        </w:rPr>
        <w:t xml:space="preserve"> data set in </w:t>
      </w:r>
      <w:r w:rsidR="00523451" w:rsidRPr="00E86E69">
        <w:rPr>
          <w:rFonts w:ascii="Times New Roman" w:hAnsi="Times New Roman" w:cs="Times New Roman"/>
          <w:lang w:val="en-GB"/>
        </w:rPr>
        <w:t xml:space="preserve">a </w:t>
      </w:r>
      <w:r w:rsidR="00535688" w:rsidRPr="00E86E69">
        <w:rPr>
          <w:rFonts w:ascii="Times New Roman" w:hAnsi="Times New Roman" w:cs="Times New Roman"/>
          <w:lang w:val="en-GB"/>
        </w:rPr>
        <w:t>temporal resolution of one week, which is</w:t>
      </w:r>
      <w:r w:rsidR="00BB791B" w:rsidRPr="00E86E69">
        <w:rPr>
          <w:rFonts w:ascii="Times New Roman" w:hAnsi="Times New Roman" w:cs="Times New Roman"/>
          <w:lang w:val="en-GB"/>
        </w:rPr>
        <w:t>,</w:t>
      </w:r>
      <w:r w:rsidR="00535688" w:rsidRPr="00E86E69">
        <w:rPr>
          <w:rFonts w:ascii="Times New Roman" w:hAnsi="Times New Roman" w:cs="Times New Roman"/>
          <w:lang w:val="en-GB"/>
        </w:rPr>
        <w:t xml:space="preserve"> to our knowledge</w:t>
      </w:r>
      <w:r w:rsidR="00BB791B" w:rsidRPr="00E86E69">
        <w:rPr>
          <w:rFonts w:ascii="Times New Roman" w:hAnsi="Times New Roman" w:cs="Times New Roman"/>
          <w:lang w:val="en-GB"/>
        </w:rPr>
        <w:t>,</w:t>
      </w:r>
      <w:r w:rsidR="00535688" w:rsidRPr="00E86E69">
        <w:rPr>
          <w:rFonts w:ascii="Times New Roman" w:hAnsi="Times New Roman" w:cs="Times New Roman"/>
          <w:lang w:val="en-GB"/>
        </w:rPr>
        <w:t xml:space="preserve"> not available in any other fjord system and especially not in the </w:t>
      </w:r>
      <w:ins w:id="256" w:author="P. Fischer" w:date="2017-01-09T16:55:00Z">
        <w:r w:rsidR="00583FCE">
          <w:rPr>
            <w:rFonts w:ascii="Times New Roman" w:hAnsi="Times New Roman" w:cs="Times New Roman"/>
            <w:lang w:val="en-GB"/>
          </w:rPr>
          <w:t>A</w:t>
        </w:r>
      </w:ins>
      <w:del w:id="257" w:author="P. Fischer" w:date="2017-01-09T16:55:00Z">
        <w:r w:rsidR="00535688" w:rsidRPr="00E86E69" w:rsidDel="00583FCE">
          <w:rPr>
            <w:rFonts w:ascii="Times New Roman" w:hAnsi="Times New Roman" w:cs="Times New Roman"/>
            <w:lang w:val="en-GB"/>
          </w:rPr>
          <w:delText>a</w:delText>
        </w:r>
      </w:del>
      <w:r w:rsidR="00535688" w:rsidRPr="00E86E69">
        <w:rPr>
          <w:rFonts w:ascii="Times New Roman" w:hAnsi="Times New Roman" w:cs="Times New Roman"/>
          <w:lang w:val="en-GB"/>
        </w:rPr>
        <w:t>rctic environment where winter data are missing at almost every level. However, even though the data provide a unique year round insight in a polar shallow water fjord community, we can assume that the technology used here has a certain bias with respect to species selectivity</w:t>
      </w:r>
      <w:r w:rsidR="00BB791B" w:rsidRPr="00E86E69">
        <w:rPr>
          <w:rFonts w:ascii="Times New Roman" w:hAnsi="Times New Roman" w:cs="Times New Roman"/>
          <w:lang w:val="en-GB"/>
        </w:rPr>
        <w:t>. T</w:t>
      </w:r>
      <w:r w:rsidR="00535688" w:rsidRPr="00E86E69">
        <w:rPr>
          <w:rFonts w:ascii="Times New Roman" w:hAnsi="Times New Roman" w:cs="Times New Roman"/>
          <w:lang w:val="en-GB"/>
        </w:rPr>
        <w:t>herefore</w:t>
      </w:r>
      <w:r w:rsidR="00BB791B" w:rsidRPr="00E86E69">
        <w:rPr>
          <w:rFonts w:ascii="Times New Roman" w:hAnsi="Times New Roman" w:cs="Times New Roman"/>
          <w:lang w:val="en-GB"/>
        </w:rPr>
        <w:t>,</w:t>
      </w:r>
      <w:r w:rsidR="00535688" w:rsidRPr="00E86E69">
        <w:rPr>
          <w:rFonts w:ascii="Times New Roman" w:hAnsi="Times New Roman" w:cs="Times New Roman"/>
          <w:lang w:val="en-GB"/>
        </w:rPr>
        <w:t xml:space="preserve"> these data have to be taken with care. </w:t>
      </w:r>
      <w:r w:rsidR="00BB791B" w:rsidRPr="00E86E69">
        <w:rPr>
          <w:rFonts w:ascii="Times New Roman" w:hAnsi="Times New Roman" w:cs="Times New Roman"/>
          <w:lang w:val="en-GB"/>
        </w:rPr>
        <w:t>For instance, c</w:t>
      </w:r>
      <w:r w:rsidR="00535688" w:rsidRPr="00E86E69">
        <w:rPr>
          <w:rFonts w:ascii="Times New Roman" w:hAnsi="Times New Roman" w:cs="Times New Roman"/>
          <w:lang w:val="en-GB"/>
        </w:rPr>
        <w:t xml:space="preserve">omparing our stereo-optically </w:t>
      </w:r>
      <w:r w:rsidR="000312FB" w:rsidRPr="00E86E69">
        <w:rPr>
          <w:rFonts w:ascii="Times New Roman" w:hAnsi="Times New Roman" w:cs="Times New Roman"/>
          <w:lang w:val="en-GB"/>
        </w:rPr>
        <w:t>assessed fish</w:t>
      </w:r>
      <w:r w:rsidR="00535688" w:rsidRPr="00E86E69">
        <w:rPr>
          <w:rFonts w:ascii="Times New Roman" w:hAnsi="Times New Roman" w:cs="Times New Roman"/>
          <w:lang w:val="en-GB"/>
        </w:rPr>
        <w:t xml:space="preserve"> data with data from classical sampling devices </w:t>
      </w:r>
      <w:r w:rsidR="000312FB" w:rsidRPr="00E86E69">
        <w:rPr>
          <w:rFonts w:ascii="Times New Roman" w:hAnsi="Times New Roman" w:cs="Times New Roman"/>
          <w:lang w:val="en-GB"/>
        </w:rPr>
        <w:t xml:space="preserve">in </w:t>
      </w:r>
      <w:proofErr w:type="spellStart"/>
      <w:r w:rsidR="000312FB" w:rsidRPr="00E86E69">
        <w:rPr>
          <w:rFonts w:ascii="Times New Roman" w:hAnsi="Times New Roman" w:cs="Times New Roman"/>
          <w:lang w:val="en-GB"/>
        </w:rPr>
        <w:t>Kongsfjord</w:t>
      </w:r>
      <w:proofErr w:type="spellEnd"/>
      <w:r w:rsidR="00A91EAE"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F326C48E-0677-4CEB-BE53-A6F6C542AFEB&lt;/uuid&gt;&lt;priority&gt;32&lt;/priority&gt;&lt;publications&gt;&lt;publication&gt;&lt;volume&gt;7&lt;/volume&gt;&lt;publication_date&gt;99201101001200000000220000&lt;/publication_date&gt;&lt;number&gt;1&lt;/number&gt;&lt;doi&gt;10.1080/17451001003671597&lt;/doi&gt;&lt;startpage&gt;13&lt;/startpage&gt;&lt;uuid&gt;12A39559-DC10-4E3C-8D6D-790412100C4E&lt;/uuid&gt;&lt;subtype&gt;400&lt;/subtype&gt;&lt;endpage&gt;26&lt;/endpage&gt;&lt;type&gt;400&lt;/type&gt;&lt;url&gt;http://www.tandfonline.com/doi/abs/10.1080/17451001003671597&lt;/url&gt;&lt;bundle&gt;&lt;publication&gt;&lt;title&gt;Marine Biology Research&lt;/title&gt;&lt;type&gt;-100&lt;/type&gt;&lt;subtype&gt;-100&lt;/subtype&gt;&lt;uuid&gt;D479C33E-4978-47C8-89CA-974BCC5113EA&lt;/uuid&gt;&lt;/publication&gt;&lt;/bundle&gt;&lt;authors&gt;&lt;author&gt;&lt;firstName&gt;Paul&lt;/firstName&gt;&lt;lastName&gt;Renaud&lt;/lastName&gt;&lt;/author&gt;&lt;author&gt;&lt;firstName&gt;Michael&lt;/firstName&gt;&lt;lastName&gt;Tessmann&lt;/lastName&gt;&lt;/author&gt;&lt;author&gt;&lt;firstName&gt;Anita&lt;/firstName&gt;&lt;lastName&gt;Evenset&lt;/lastName&gt;&lt;/author&gt;&lt;author&gt;&lt;firstName&gt;Guttorm&lt;/firstName&gt;&lt;lastName&gt;Christensen&lt;/lastName&gt;&lt;/author&gt;&lt;/authors&gt;&lt;/publication&gt;&lt;/publications&gt;&lt;cites&gt;&lt;cite&gt;&lt;prefix&gt;Brand:ue; Hop:2002jf;&lt;/prefix&gt;&lt;/cite&gt;&lt;/cites&gt;&lt;/citation&gt;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
        <w:t>(Brand</w:t>
      </w:r>
      <w:r w:rsidR="006F1474" w:rsidRPr="00FE55A3">
        <w:rPr>
          <w:rFonts w:ascii="Times New Roman" w:hAnsi="Times New Roman" w:cs="Times New Roman"/>
          <w:lang w:val="en-US"/>
        </w:rPr>
        <w:t xml:space="preserve"> and Fischer, </w:t>
      </w:r>
      <w:del w:id="258" w:author="P. Fischer" w:date="2017-01-09T19:38:00Z">
        <w:r w:rsidR="006F1474" w:rsidRPr="00FE55A3" w:rsidDel="00EA2EE5">
          <w:rPr>
            <w:rFonts w:ascii="Times New Roman" w:hAnsi="Times New Roman" w:cs="Times New Roman"/>
            <w:lang w:val="en-US"/>
          </w:rPr>
          <w:delText>subm</w:delText>
        </w:r>
      </w:del>
      <w:ins w:id="259" w:author="P. Fischer" w:date="2017-01-09T19:38:00Z">
        <w:r w:rsidR="00EA2EE5">
          <w:rPr>
            <w:rFonts w:ascii="Times New Roman" w:hAnsi="Times New Roman" w:cs="Times New Roman"/>
            <w:lang w:val="en-US"/>
          </w:rPr>
          <w:t>2016</w:t>
        </w:r>
      </w:ins>
      <w:del w:id="260" w:author="P. Fischer" w:date="2017-01-09T19:38:00Z">
        <w:r w:rsidR="006F1474" w:rsidRPr="00FE55A3" w:rsidDel="00EA2EE5">
          <w:rPr>
            <w:rFonts w:ascii="Times New Roman" w:hAnsi="Times New Roman" w:cs="Times New Roman"/>
            <w:lang w:val="en-US"/>
          </w:rPr>
          <w:delText>.</w:delText>
        </w:r>
      </w:del>
      <w:r w:rsidR="00ED2740" w:rsidRPr="00FE55A3">
        <w:rPr>
          <w:rFonts w:ascii="Times New Roman" w:hAnsi="Times New Roman" w:cs="Times New Roman"/>
          <w:lang w:val="en-US"/>
        </w:rPr>
        <w:t>; Hop</w:t>
      </w:r>
      <w:r w:rsidR="006F1474" w:rsidRPr="00FE55A3">
        <w:rPr>
          <w:rFonts w:ascii="Times New Roman" w:hAnsi="Times New Roman" w:cs="Times New Roman"/>
          <w:lang w:val="en-US"/>
        </w:rPr>
        <w:t xml:space="preserve"> et al., 2002;</w:t>
      </w:r>
      <w:r w:rsidR="00ED2740" w:rsidRPr="00FE55A3">
        <w:rPr>
          <w:rFonts w:ascii="Times New Roman" w:hAnsi="Times New Roman" w:cs="Times New Roman"/>
          <w:lang w:val="en-US"/>
        </w:rPr>
        <w:t xml:space="preserve"> Renaud et al., 2011)</w:t>
      </w:r>
      <w:r w:rsidR="008127D3" w:rsidRPr="00E86E69">
        <w:rPr>
          <w:rFonts w:ascii="Times New Roman" w:hAnsi="Times New Roman" w:cs="Times New Roman"/>
          <w:lang w:val="en-GB"/>
        </w:rPr>
        <w:fldChar w:fldCharType="end"/>
      </w:r>
      <w:r w:rsidR="00AB6E1C" w:rsidRPr="00E86E69">
        <w:rPr>
          <w:rFonts w:ascii="Times New Roman" w:hAnsi="Times New Roman" w:cs="Times New Roman"/>
          <w:lang w:val="en-GB"/>
        </w:rPr>
        <w:t xml:space="preserve"> </w:t>
      </w:r>
      <w:r w:rsidR="000312FB" w:rsidRPr="00E86E69">
        <w:rPr>
          <w:rFonts w:ascii="Times New Roman" w:hAnsi="Times New Roman" w:cs="Times New Roman"/>
          <w:lang w:val="en-GB"/>
        </w:rPr>
        <w:t>or even with sporadic diver</w:t>
      </w:r>
      <w:r w:rsidR="00AB6E1C" w:rsidRPr="00E86E69">
        <w:rPr>
          <w:rFonts w:ascii="Times New Roman" w:hAnsi="Times New Roman" w:cs="Times New Roman"/>
          <w:lang w:val="en-GB"/>
        </w:rPr>
        <w:t xml:space="preserve">s observations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6418B713-5C2E-4F28-93B7-F81B7909968E&lt;/uuid&gt;&lt;priority&gt;33&lt;/priority&gt;&lt;publications&gt;&lt;publication&gt;&lt;uuid&gt;4CFA9A17-7FAC-497E-B941-8D397713E8AB&lt;/uuid&gt;&lt;volume&gt;21&lt;/volume&gt;&lt;doi&gt;10.1111/j.1751-8369.2002.tb00073.x&lt;/doi&gt;&lt;startpage&gt;167&lt;/startpage&gt;&lt;publication_date&gt;99200206001200000000220000&lt;/publication_date&gt;&lt;url&gt;http://www.polarresearch.net/index.php/polar/article/view/6480&lt;/url&gt;&lt;citekey&gt;Hop:2002jf&lt;/citekey&gt;&lt;type&gt;400&lt;/type&gt;&lt;title&gt;The marine ecosystem of Kongsfjorden, Svalbard&lt;/title&gt;&lt;number&gt;1&lt;/number&gt;&lt;subtype&gt;400&lt;/subtype&gt;&lt;endpage&gt;208&lt;/endpage&gt;&lt;bundle&gt;&lt;publication&gt;&lt;publisher&gt;Blackwell Publishing Ltd&lt;/publisher&gt;&lt;title&gt;Polar Research&lt;/title&gt;&lt;type&gt;-100&lt;/type&gt;&lt;subtype&gt;-100&lt;/subtype&gt;&lt;uuid&gt;96179495-0861-4F24-B871-519BE2FBA920&lt;/uuid&gt;&lt;/publication&gt;&lt;/bundle&gt;&lt;authors&gt;&lt;author&gt;&lt;firstName&gt;Haakon&lt;/firstName&gt;&lt;lastName&gt;Hop&lt;/lastName&gt;&lt;/author&gt;&lt;author&gt;&lt;firstName&gt;Tom&lt;/firstName&gt;&lt;lastName&gt;Pearson&lt;/lastName&gt;&lt;/author&gt;&lt;author&gt;&lt;firstName&gt;Else&lt;/firstName&gt;&lt;middleNames&gt;Nøst&lt;/middleNames&gt;&lt;lastName&gt;Hegseth&lt;/lastName&gt;&lt;/author&gt;&lt;author&gt;&lt;firstName&gt;Kit&lt;/firstName&gt;&lt;middleNames&gt;M&lt;/middleNames&gt;&lt;lastName&gt;Kovacs&lt;/lastName&gt;&lt;/author&gt;&lt;author&gt;&lt;firstName&gt;Christian&lt;/firstName&gt;&lt;lastName&gt;Wiencke&lt;/lastName&gt;&lt;/author&gt;&lt;author&gt;&lt;firstName&gt;Slawek&lt;/firstName&gt;&lt;lastName&gt;Kwasniewski&lt;/lastName&gt;&lt;/author&gt;&lt;author&gt;&lt;firstName&gt;Ketil&lt;/firstName&gt;&lt;lastName&gt;Eiane&lt;/lastName&gt;&lt;/author&gt;&lt;author&gt;&lt;firstName&gt;Fridtjof&lt;/firstName&gt;&lt;lastName&gt;Mehlum&lt;/lastName&gt;&lt;/author&gt;&lt;author&gt;&lt;firstName&gt;Bjørn&lt;/firstName&gt;&lt;lastName&gt;Gulliksen&lt;/lastName&gt;&lt;/author&gt;&lt;author&gt;&lt;firstName&gt;Maria&lt;/firstName&gt;&lt;lastName&gt;Wlodarska-Kowalczuk&lt;/lastName&gt;&lt;/author&gt;&lt;author&gt;&lt;firstName&gt;Christian&lt;/firstName&gt;&lt;lastName&gt;Lydersen&lt;/lastName&gt;&lt;/author&gt;&lt;author&gt;&lt;firstName&gt;Jan&lt;/firstName&gt;&lt;middleNames&gt;Marcin&lt;/middleNames&gt;&lt;lastName&gt;Weslawski&lt;/lastName&gt;&lt;/author&gt;&lt;author&gt;&lt;firstName&gt;Sabine&lt;/firstName&gt;&lt;lastName&gt;Cochrane&lt;/lastName&gt;&lt;/author&gt;&lt;author&gt;&lt;firstName&gt;Geir&lt;/firstName&gt;&lt;middleNames&gt;Wing&lt;/middleNames&gt;&lt;lastName&gt;Gabrielsen&lt;/lastName&gt;&lt;/author&gt;&lt;author&gt;&lt;firstName&gt;Raymond&lt;/firstName&gt;&lt;middleNames&gt;J G&lt;/middleNames&gt;&lt;lastName&gt;Leakey&lt;/lastName&gt;&lt;/author&gt;&lt;author&gt;&lt;firstName&gt;Ole&lt;/firstName&gt;&lt;middleNames&gt;Jørgen&lt;/middleNames&gt;&lt;lastName&gt;Lønne&lt;/lastName&gt;&lt;/author&gt;&lt;author&gt;&lt;firstName&gt;Marek&lt;/firstName&gt;&lt;lastName&gt;Zajaczkowski&lt;/lastName&gt;&lt;/author&gt;&lt;author&gt;&lt;firstName&gt;Stig&lt;/firstName&gt;&lt;lastName&gt;Falk-Petersen&lt;/lastName&gt;&lt;/author&gt;&lt;author&gt;&lt;firstName&gt;Mike&lt;/firstName&gt;&lt;lastName&gt;Kendall&lt;/lastName&gt;&lt;/author&gt;&lt;author&gt;&lt;firstName&gt;Sten-Åke&lt;/firstName&gt;&lt;lastName&gt;Wängberg&lt;/lastName&gt;&lt;/author&gt;&lt;author&gt;&lt;firstName&gt;Kai&lt;/firstName&gt;&lt;lastName&gt;Bischof&lt;/lastName&gt;&lt;/author&gt;&lt;author&gt;&lt;firstName&gt;Andrey&lt;/firstName&gt;&lt;middleNames&gt;Y&lt;/middleNames&gt;&lt;lastName&gt;Voronkov&lt;/lastName&gt;&lt;/author&gt;&lt;author&gt;&lt;firstName&gt;Nikolaj&lt;/firstName&gt;&lt;middleNames&gt;A&lt;/middleNames&gt;&lt;lastName&gt;Kovaltchouk&lt;/lastName&gt;&lt;/author&gt;&lt;author&gt;&lt;firstName&gt;Jozef&lt;/firstName&gt;&lt;lastName&gt;Wiktor&lt;/lastName&gt;&lt;/author&gt;&lt;author&gt;&lt;firstName&gt;Michael&lt;/firstName&gt;&lt;lastName&gt;Poltermann&lt;/lastName&gt;&lt;/author&gt;&lt;author&gt;&lt;firstName&gt;Guido&lt;/firstName&gt;&lt;lastName&gt;Prisco&lt;/lastName&gt;&lt;/author&gt;&lt;author&gt;&lt;firstName&gt;Carlo&lt;/firstName&gt;&lt;lastName&gt;Papucci&lt;/lastName&gt;&lt;/author&gt;&lt;author&gt;&lt;firstName&gt;Sebastian&lt;/firstName&gt;&lt;lastName&gt;Gerland&lt;/lastName&gt;&lt;/author&gt;&lt;/authors&gt;&lt;/publication&gt;&lt;/publications&gt;&lt;cites&gt;&lt;cite&gt;&lt;prefix&gt;Brand:ue;&lt;/prefix&gt;&lt;/cite&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
        <w:t>(Brand</w:t>
      </w:r>
      <w:r w:rsidR="006F1474" w:rsidRPr="00FE55A3">
        <w:rPr>
          <w:rFonts w:ascii="Times New Roman" w:hAnsi="Times New Roman" w:cs="Times New Roman"/>
          <w:lang w:val="en-US"/>
        </w:rPr>
        <w:t xml:space="preserve"> and Fischer, </w:t>
      </w:r>
      <w:del w:id="261" w:author="P. Fischer" w:date="2017-01-09T19:38:00Z">
        <w:r w:rsidR="006F1474" w:rsidRPr="00FE55A3" w:rsidDel="00EA2EE5">
          <w:rPr>
            <w:rFonts w:ascii="Times New Roman" w:hAnsi="Times New Roman" w:cs="Times New Roman"/>
            <w:lang w:val="en-US"/>
          </w:rPr>
          <w:delText>subm.</w:delText>
        </w:r>
      </w:del>
      <w:ins w:id="262" w:author="P. Fischer" w:date="2017-01-09T19:38:00Z">
        <w:r w:rsidR="00EA2EE5">
          <w:rPr>
            <w:rFonts w:ascii="Times New Roman" w:hAnsi="Times New Roman" w:cs="Times New Roman"/>
            <w:lang w:val="en-US"/>
          </w:rPr>
          <w:t>2016</w:t>
        </w:r>
      </w:ins>
      <w:r w:rsidR="00ED2740" w:rsidRPr="00FE55A3">
        <w:rPr>
          <w:rFonts w:ascii="Times New Roman" w:hAnsi="Times New Roman" w:cs="Times New Roman"/>
          <w:lang w:val="en-US"/>
        </w:rPr>
        <w:t>; Hop et al., 2002)</w:t>
      </w:r>
      <w:r w:rsidR="008127D3" w:rsidRPr="00E86E69">
        <w:rPr>
          <w:rFonts w:ascii="Times New Roman" w:hAnsi="Times New Roman" w:cs="Times New Roman"/>
          <w:lang w:val="en-GB"/>
        </w:rPr>
        <w:fldChar w:fldCharType="end"/>
      </w:r>
      <w:r w:rsidR="000312FB" w:rsidRPr="00E86E69">
        <w:rPr>
          <w:rFonts w:ascii="Times New Roman" w:hAnsi="Times New Roman" w:cs="Times New Roman"/>
          <w:lang w:val="en-GB"/>
        </w:rPr>
        <w:t xml:space="preserve">, it becomes clear that </w:t>
      </w:r>
      <w:r w:rsidR="00FD06CA" w:rsidRPr="00E86E69">
        <w:rPr>
          <w:rFonts w:ascii="Times New Roman" w:hAnsi="Times New Roman" w:cs="Times New Roman"/>
          <w:lang w:val="en-GB"/>
        </w:rPr>
        <w:t xml:space="preserve">also </w:t>
      </w:r>
      <w:r w:rsidR="00174AE9" w:rsidRPr="00E86E69">
        <w:rPr>
          <w:rFonts w:ascii="Times New Roman" w:hAnsi="Times New Roman" w:cs="Times New Roman"/>
          <w:lang w:val="en-GB"/>
        </w:rPr>
        <w:t xml:space="preserve">our optical sensors </w:t>
      </w:r>
      <w:r w:rsidR="00FD06CA" w:rsidRPr="00E86E69">
        <w:rPr>
          <w:rFonts w:ascii="Times New Roman" w:hAnsi="Times New Roman" w:cs="Times New Roman"/>
          <w:lang w:val="en-GB"/>
        </w:rPr>
        <w:t xml:space="preserve">are </w:t>
      </w:r>
      <w:r w:rsidR="00AB6E1C" w:rsidRPr="00E86E69">
        <w:rPr>
          <w:rFonts w:ascii="Times New Roman" w:hAnsi="Times New Roman" w:cs="Times New Roman"/>
          <w:lang w:val="en-GB"/>
        </w:rPr>
        <w:t>species selective</w:t>
      </w:r>
      <w:r w:rsidR="000312FB" w:rsidRPr="00E86E69">
        <w:rPr>
          <w:rFonts w:ascii="Times New Roman" w:hAnsi="Times New Roman" w:cs="Times New Roman"/>
          <w:lang w:val="en-GB"/>
        </w:rPr>
        <w:t xml:space="preserve">. </w:t>
      </w:r>
      <w:r w:rsidR="004C3154"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&lt;citation&gt;&lt;uuid&gt;9EBD2D0B-7752-401A-B676-57499D1B55BE&lt;/uuid&gt;&lt;priority&gt;36&lt;/priority&gt;&lt;publications&gt;&lt;publication&gt;&lt;institution&gt;Alfred-Wegener-Institut, Helmholtz Centre for Polar- and Marine Research.&lt;/institution&gt;&lt;accepted_date&gt;99201600001200000000200000&lt;/accepted_date&gt;&lt;title&gt;Species composition and abundances of the shallow-water fish community of Kongsfjorden, Svalbard.&lt;/title&gt;&lt;revision_date&gt;99201600001200000000200000&lt;/revision_date&gt;&lt;subtype&gt;400&lt;/subtype&gt;&lt;uuid&gt;5471EEB3-9941-423C-A9A4-52758F415763&lt;/uuid&gt;&lt;type&gt;400&lt;/type&gt;&lt;citekey&gt;Brand:ue&lt;/citekey&gt;&lt;submission_date&gt;99201500001200000000200000&lt;/submission_date&gt;&lt;publication_date&gt;99999900001200000000200000&lt;/publication_date&gt;&lt;bundle&gt;&lt;publication&gt;&lt;title&gt;Polar Biology&lt;/title&gt;&lt;type&gt;-100&lt;/type&gt;&lt;subtype&gt;-100&lt;/subtype&gt;&lt;uuid&gt;8F35A507-F355-4468-8944-9E7A21462183&lt;/uuid&gt;&lt;/publication&gt;&lt;/bundle&gt;&lt;authors&gt;&lt;author&gt;&lt;firstName&gt;Markus&lt;/firstName&gt;&lt;lastName&gt;Brand&lt;/lastName&gt;&lt;/author&gt;&lt;author&gt;&lt;firstName&gt;Philipp&lt;/firstName&gt;&lt;lastName&gt;Fischer&lt;/lastName&gt;&lt;/author&gt;&lt;/authors&gt;&lt;/publication&gt;&lt;/publications&gt;&lt;cites&gt;&lt;/cites&gt;&lt;/citation&gt;</w:instrText>
      </w:r>
      <w:r w:rsidR="004C3154" w:rsidRPr="00E86E69">
        <w:rPr>
          <w:rFonts w:ascii="Times New Roman" w:hAnsi="Times New Roman" w:cs="Times New Roman"/>
          <w:lang w:val="en-GB"/>
        </w:rPr>
        <w:fldChar w:fldCharType="separate"/>
      </w:r>
      <w:del w:id="263" w:author="P. Fischer" w:date="2017-01-09T19:38:00Z">
        <w:r w:rsidR="006F1474" w:rsidRPr="00FE55A3" w:rsidDel="00EA2EE5">
          <w:rPr>
            <w:rFonts w:ascii="Times New Roman" w:hAnsi="Times New Roman" w:cs="Times New Roman"/>
            <w:lang w:val="en-US"/>
          </w:rPr>
          <w:delText>(</w:delText>
        </w:r>
      </w:del>
      <w:r w:rsidR="006F1474" w:rsidRPr="00FE55A3">
        <w:rPr>
          <w:rFonts w:ascii="Times New Roman" w:hAnsi="Times New Roman" w:cs="Times New Roman"/>
          <w:lang w:val="en-US"/>
        </w:rPr>
        <w:t>Brand and Fischer</w:t>
      </w:r>
      <w:ins w:id="264" w:author="P. Fischer" w:date="2017-01-09T19:39:00Z">
        <w:r w:rsidR="00EA2EE5">
          <w:rPr>
            <w:rFonts w:ascii="Times New Roman" w:hAnsi="Times New Roman" w:cs="Times New Roman"/>
            <w:lang w:val="en-US"/>
          </w:rPr>
          <w:t xml:space="preserve"> (</w:t>
        </w:r>
      </w:ins>
      <w:del w:id="265" w:author="P. Fischer" w:date="2017-01-09T19:39:00Z">
        <w:r w:rsidR="006F1474" w:rsidRPr="00FE55A3" w:rsidDel="00EA2EE5">
          <w:rPr>
            <w:rFonts w:ascii="Times New Roman" w:hAnsi="Times New Roman" w:cs="Times New Roman"/>
            <w:lang w:val="en-US"/>
          </w:rPr>
          <w:delText xml:space="preserve">, </w:delText>
        </w:r>
      </w:del>
      <w:del w:id="266" w:author="P. Fischer" w:date="2017-01-09T19:38:00Z">
        <w:r w:rsidR="006F1474" w:rsidRPr="00FE55A3" w:rsidDel="00EA2EE5">
          <w:rPr>
            <w:rFonts w:ascii="Times New Roman" w:hAnsi="Times New Roman" w:cs="Times New Roman"/>
            <w:lang w:val="en-US"/>
          </w:rPr>
          <w:delText>subm.</w:delText>
        </w:r>
      </w:del>
      <w:ins w:id="267" w:author="P. Fischer" w:date="2017-01-09T19:38:00Z">
        <w:r w:rsidR="00EA2EE5">
          <w:rPr>
            <w:rFonts w:ascii="Times New Roman" w:hAnsi="Times New Roman" w:cs="Times New Roman"/>
            <w:lang w:val="en-US"/>
          </w:rPr>
          <w:t>2016</w:t>
        </w:r>
      </w:ins>
      <w:r w:rsidR="0000280D" w:rsidRPr="00FE55A3">
        <w:rPr>
          <w:rFonts w:ascii="Times New Roman" w:hAnsi="Times New Roman" w:cs="Times New Roman"/>
          <w:lang w:val="en-US"/>
        </w:rPr>
        <w:t>)</w:t>
      </w:r>
      <w:r w:rsidR="004C3154" w:rsidRPr="00E86E69">
        <w:rPr>
          <w:rFonts w:ascii="Times New Roman" w:hAnsi="Times New Roman" w:cs="Times New Roman"/>
          <w:lang w:val="en-GB"/>
        </w:rPr>
        <w:fldChar w:fldCharType="end"/>
      </w:r>
      <w:r w:rsidR="00BB791B" w:rsidRPr="00E86E69">
        <w:rPr>
          <w:rFonts w:ascii="Times New Roman" w:hAnsi="Times New Roman" w:cs="Times New Roman"/>
          <w:lang w:val="en-GB"/>
        </w:rPr>
        <w:t>, for example</w:t>
      </w:r>
      <w:r w:rsidR="00D11CB0" w:rsidRPr="00E86E69">
        <w:rPr>
          <w:rFonts w:ascii="Times New Roman" w:hAnsi="Times New Roman" w:cs="Times New Roman"/>
          <w:lang w:val="en-GB"/>
        </w:rPr>
        <w:t xml:space="preserve"> reported for the s</w:t>
      </w:r>
      <w:r w:rsidR="00FB314F" w:rsidRPr="00E86E69">
        <w:rPr>
          <w:rFonts w:ascii="Times New Roman" w:hAnsi="Times New Roman" w:cs="Times New Roman"/>
          <w:lang w:val="en-GB"/>
        </w:rPr>
        <w:t xml:space="preserve">ummer month </w:t>
      </w:r>
      <w:r w:rsidR="00D11CB0" w:rsidRPr="00E86E69">
        <w:rPr>
          <w:rFonts w:ascii="Times New Roman" w:hAnsi="Times New Roman" w:cs="Times New Roman"/>
          <w:lang w:val="en-GB"/>
        </w:rPr>
        <w:t xml:space="preserve">a distinct </w:t>
      </w:r>
      <w:r w:rsidR="000732D1" w:rsidRPr="00E86E69">
        <w:rPr>
          <w:rFonts w:ascii="Times New Roman" w:hAnsi="Times New Roman" w:cs="Times New Roman"/>
          <w:lang w:val="en-GB"/>
        </w:rPr>
        <w:t>occurrence</w:t>
      </w:r>
      <w:r w:rsidR="00D11CB0" w:rsidRPr="00E86E69">
        <w:rPr>
          <w:rFonts w:ascii="Times New Roman" w:hAnsi="Times New Roman" w:cs="Times New Roman"/>
          <w:lang w:val="en-GB"/>
        </w:rPr>
        <w:t xml:space="preserve"> of the benthic sculpin </w:t>
      </w:r>
      <w:r w:rsidR="00D11CB0" w:rsidRPr="00A46367">
        <w:rPr>
          <w:rFonts w:ascii="Times New Roman" w:hAnsi="Times New Roman" w:cs="Times New Roman"/>
          <w:i/>
          <w:lang w:val="en-GB"/>
          <w:rPrChange w:id="268" w:author="P. Fischer" w:date="2017-01-09T19:18:00Z">
            <w:rPr>
              <w:rFonts w:ascii="Times New Roman" w:hAnsi="Times New Roman" w:cs="Times New Roman"/>
              <w:lang w:val="en-GB"/>
            </w:rPr>
          </w:rPrChange>
        </w:rPr>
        <w:t>Myoxocephalus scorpius</w:t>
      </w:r>
      <w:r w:rsidR="00D11CB0" w:rsidRPr="00E86E69">
        <w:rPr>
          <w:rFonts w:ascii="Times New Roman" w:hAnsi="Times New Roman" w:cs="Times New Roman"/>
          <w:lang w:val="en-GB"/>
        </w:rPr>
        <w:t xml:space="preserve">, a typical temperate and highly camouflaged benthic </w:t>
      </w:r>
      <w:r w:rsidR="00174AE9" w:rsidRPr="00E86E69">
        <w:rPr>
          <w:rFonts w:ascii="Times New Roman" w:hAnsi="Times New Roman" w:cs="Times New Roman"/>
          <w:lang w:val="en-GB"/>
        </w:rPr>
        <w:t xml:space="preserve">fish species </w:t>
      </w:r>
      <w:r w:rsidR="00D11CB0" w:rsidRPr="00E86E69">
        <w:rPr>
          <w:rFonts w:ascii="Times New Roman" w:hAnsi="Times New Roman" w:cs="Times New Roman"/>
          <w:lang w:val="en-GB"/>
        </w:rPr>
        <w:t>in fyke-net catches</w:t>
      </w:r>
      <w:r w:rsidR="00E63759" w:rsidRPr="00E86E69">
        <w:rPr>
          <w:rFonts w:ascii="Times New Roman" w:hAnsi="Times New Roman" w:cs="Times New Roman"/>
          <w:lang w:val="en-GB"/>
        </w:rPr>
        <w:t>. Although</w:t>
      </w:r>
      <w:r w:rsidR="00D11CB0" w:rsidRPr="00E86E69">
        <w:rPr>
          <w:rFonts w:ascii="Times New Roman" w:hAnsi="Times New Roman" w:cs="Times New Roman"/>
          <w:lang w:val="en-GB"/>
        </w:rPr>
        <w:t xml:space="preserve"> we detected </w:t>
      </w:r>
      <w:r w:rsidR="00D11CB0" w:rsidRPr="00E86E69">
        <w:rPr>
          <w:rFonts w:ascii="Times New Roman" w:hAnsi="Times New Roman" w:cs="Times New Roman"/>
          <w:i/>
          <w:lang w:val="en-GB"/>
        </w:rPr>
        <w:t>Myoxocephalus scorpius</w:t>
      </w:r>
      <w:r w:rsidR="00D11CB0" w:rsidRPr="00E86E69">
        <w:rPr>
          <w:rFonts w:ascii="Times New Roman" w:hAnsi="Times New Roman" w:cs="Times New Roman"/>
          <w:lang w:val="en-GB"/>
        </w:rPr>
        <w:t xml:space="preserve"> </w:t>
      </w:r>
      <w:r w:rsidR="00FB314F" w:rsidRPr="00E86E69">
        <w:rPr>
          <w:rFonts w:ascii="Times New Roman" w:hAnsi="Times New Roman" w:cs="Times New Roman"/>
          <w:lang w:val="en-GB"/>
        </w:rPr>
        <w:t xml:space="preserve">during summer </w:t>
      </w:r>
      <w:r w:rsidR="00D11CB0" w:rsidRPr="00E86E69">
        <w:rPr>
          <w:rFonts w:ascii="Times New Roman" w:hAnsi="Times New Roman" w:cs="Times New Roman"/>
          <w:lang w:val="en-GB"/>
        </w:rPr>
        <w:t xml:space="preserve">also </w:t>
      </w:r>
      <w:r w:rsidR="00FB314F" w:rsidRPr="00E86E69">
        <w:rPr>
          <w:rFonts w:ascii="Times New Roman" w:hAnsi="Times New Roman" w:cs="Times New Roman"/>
          <w:lang w:val="en-GB"/>
        </w:rPr>
        <w:t xml:space="preserve">on </w:t>
      </w:r>
      <w:r w:rsidR="00174AE9" w:rsidRPr="00E86E69">
        <w:rPr>
          <w:rFonts w:ascii="Times New Roman" w:hAnsi="Times New Roman" w:cs="Times New Roman"/>
          <w:lang w:val="en-GB"/>
        </w:rPr>
        <w:t xml:space="preserve">the stereoscopic </w:t>
      </w:r>
      <w:r w:rsidR="00D11CB0" w:rsidRPr="00E86E69">
        <w:rPr>
          <w:rFonts w:ascii="Times New Roman" w:hAnsi="Times New Roman" w:cs="Times New Roman"/>
          <w:lang w:val="en-GB"/>
        </w:rPr>
        <w:t xml:space="preserve">images, the overall abundance remained </w:t>
      </w:r>
      <w:r w:rsidR="00F8643C" w:rsidRPr="00E86E69">
        <w:rPr>
          <w:rFonts w:ascii="Times New Roman" w:hAnsi="Times New Roman" w:cs="Times New Roman"/>
          <w:lang w:val="en-GB"/>
        </w:rPr>
        <w:t>quite</w:t>
      </w:r>
      <w:r w:rsidR="00FB314F" w:rsidRPr="00E86E69">
        <w:rPr>
          <w:rFonts w:ascii="Times New Roman" w:hAnsi="Times New Roman" w:cs="Times New Roman"/>
          <w:lang w:val="en-GB"/>
        </w:rPr>
        <w:t xml:space="preserve"> low. </w:t>
      </w:r>
      <w:r w:rsidR="00174AE9" w:rsidRPr="00E86E69">
        <w:rPr>
          <w:rFonts w:ascii="Times New Roman" w:hAnsi="Times New Roman" w:cs="Times New Roman"/>
          <w:lang w:val="en-GB"/>
        </w:rPr>
        <w:t xml:space="preserve">Unfortunately, </w:t>
      </w:r>
      <w:r w:rsidR="00F8643C" w:rsidRPr="00E86E69">
        <w:rPr>
          <w:rFonts w:ascii="Times New Roman" w:hAnsi="Times New Roman" w:cs="Times New Roman"/>
          <w:lang w:val="en-GB"/>
        </w:rPr>
        <w:t xml:space="preserve">the </w:t>
      </w:r>
      <w:r w:rsidR="00FB314F" w:rsidRPr="00E86E69">
        <w:rPr>
          <w:rFonts w:ascii="Times New Roman" w:hAnsi="Times New Roman" w:cs="Times New Roman"/>
          <w:lang w:val="en-GB"/>
        </w:rPr>
        <w:t xml:space="preserve">fyke net catches </w:t>
      </w:r>
      <w:r w:rsidR="00174AE9" w:rsidRPr="00E86E69">
        <w:rPr>
          <w:rFonts w:ascii="Times New Roman" w:hAnsi="Times New Roman" w:cs="Times New Roman"/>
          <w:lang w:val="en-GB"/>
        </w:rPr>
        <w:t xml:space="preserve">of </w:t>
      </w:r>
      <w:r w:rsidR="004C3154"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&lt;citation&gt;&lt;uuid&gt;C994EBDE-58B8-4F1F-ADE6-C3892F79FBC4&lt;/uuid&gt;&lt;priority&gt;37&lt;/priority&gt;&lt;publications&gt;&lt;publication&gt;&lt;institution&gt;Alfred-Wegener-Institut, Helmholtz Centre for Polar- and Marine Research.&lt;/institution&gt;&lt;accepted_date&gt;99201600001200000000200000&lt;/accepted_date&gt;&lt;title&gt;Species composition and abundances of the shallow-water fish community of Kongsfjorden, Svalbard.&lt;/title&gt;&lt;revision_date&gt;99201600001200000000200000&lt;/revision_date&gt;&lt;subtype&gt;400&lt;/subtype&gt;&lt;uuid&gt;5471EEB3-9941-423C-A9A4-52758F415763&lt;/uuid&gt;&lt;type&gt;400&lt;/type&gt;&lt;citekey&gt;Brand:ue&lt;/citekey&gt;&lt;submission_date&gt;99201500001200000000200000&lt;/submission_date&gt;&lt;publication_date&gt;99999900001200000000200000&lt;/publication_date&gt;&lt;bundle&gt;&lt;publication&gt;&lt;title&gt;Polar Biology&lt;/title&gt;&lt;type&gt;-100&lt;/type&gt;&lt;subtype&gt;-100&lt;/subtype&gt;&lt;uuid&gt;8F35A507-F355-4468-8944-9E7A21462183&lt;/uuid&gt;&lt;/publication&gt;&lt;/bundle&gt;&lt;authors&gt;&lt;author&gt;&lt;firstName&gt;Markus&lt;/firstName&gt;&lt;lastName&gt;Brand&lt;/lastName&gt;&lt;/author&gt;&lt;author&gt;&lt;firstName&gt;Philipp&lt;/firstName&gt;&lt;lastName&gt;Fischer&lt;/lastName&gt;&lt;/author&gt;&lt;/authors&gt;&lt;/publication&gt;&lt;/publications&gt;&lt;cites&gt;&lt;/cites&gt;&lt;/citation&gt;</w:instrText>
      </w:r>
      <w:r w:rsidR="004C3154" w:rsidRPr="00E86E69">
        <w:rPr>
          <w:rFonts w:ascii="Times New Roman" w:hAnsi="Times New Roman" w:cs="Times New Roman"/>
          <w:lang w:val="en-GB"/>
        </w:rPr>
        <w:fldChar w:fldCharType="separate"/>
      </w:r>
      <w:r w:rsidR="006F1474" w:rsidRPr="00FE55A3">
        <w:rPr>
          <w:rFonts w:ascii="Times New Roman" w:hAnsi="Times New Roman" w:cs="Times New Roman"/>
          <w:lang w:val="en-US"/>
        </w:rPr>
        <w:t>Brand and Fischer</w:t>
      </w:r>
      <w:r w:rsidR="0006186F" w:rsidRPr="00FE55A3">
        <w:rPr>
          <w:rFonts w:ascii="Times New Roman" w:hAnsi="Times New Roman" w:cs="Times New Roman"/>
          <w:lang w:val="en-US"/>
        </w:rPr>
        <w:t xml:space="preserve"> (</w:t>
      </w:r>
      <w:del w:id="269" w:author="P. Fischer" w:date="2017-01-09T19:39:00Z">
        <w:r w:rsidR="006F1474" w:rsidRPr="00FE55A3" w:rsidDel="00EA2EE5">
          <w:rPr>
            <w:rFonts w:ascii="Times New Roman" w:hAnsi="Times New Roman" w:cs="Times New Roman"/>
            <w:lang w:val="en-US"/>
          </w:rPr>
          <w:delText>subm.</w:delText>
        </w:r>
      </w:del>
      <w:ins w:id="270" w:author="P. Fischer" w:date="2017-01-09T19:39:00Z">
        <w:r w:rsidR="00EA2EE5">
          <w:rPr>
            <w:rFonts w:ascii="Times New Roman" w:hAnsi="Times New Roman" w:cs="Times New Roman"/>
            <w:lang w:val="en-US"/>
          </w:rPr>
          <w:t>2016</w:t>
        </w:r>
      </w:ins>
      <w:r w:rsidR="0000280D" w:rsidRPr="00FE55A3">
        <w:rPr>
          <w:rFonts w:ascii="Times New Roman" w:hAnsi="Times New Roman" w:cs="Times New Roman"/>
          <w:lang w:val="en-US"/>
        </w:rPr>
        <w:t>)</w:t>
      </w:r>
      <w:r w:rsidR="004C3154" w:rsidRPr="00E86E69">
        <w:rPr>
          <w:rFonts w:ascii="Times New Roman" w:hAnsi="Times New Roman" w:cs="Times New Roman"/>
          <w:lang w:val="en-GB"/>
        </w:rPr>
        <w:fldChar w:fldCharType="end"/>
      </w:r>
      <w:r w:rsidR="00174AE9" w:rsidRPr="00E86E69">
        <w:rPr>
          <w:rFonts w:ascii="Times New Roman" w:hAnsi="Times New Roman" w:cs="Times New Roman"/>
          <w:lang w:val="en-GB"/>
        </w:rPr>
        <w:t xml:space="preserve">, as most other available marine studies of the fjord, </w:t>
      </w:r>
      <w:r w:rsidR="002D33E1" w:rsidRPr="00E86E69">
        <w:rPr>
          <w:rFonts w:ascii="Times New Roman" w:hAnsi="Times New Roman" w:cs="Times New Roman"/>
          <w:lang w:val="en-GB"/>
        </w:rPr>
        <w:t xml:space="preserve">are </w:t>
      </w:r>
      <w:r w:rsidR="00174AE9" w:rsidRPr="00E86E69">
        <w:rPr>
          <w:rFonts w:ascii="Times New Roman" w:hAnsi="Times New Roman" w:cs="Times New Roman"/>
          <w:lang w:val="en-GB"/>
        </w:rPr>
        <w:t xml:space="preserve">only </w:t>
      </w:r>
      <w:r w:rsidR="002D33E1" w:rsidRPr="00E86E69">
        <w:rPr>
          <w:rFonts w:ascii="Times New Roman" w:hAnsi="Times New Roman" w:cs="Times New Roman"/>
          <w:lang w:val="en-GB"/>
        </w:rPr>
        <w:t xml:space="preserve">available for the </w:t>
      </w:r>
      <w:r w:rsidR="007907EF" w:rsidRPr="00E86E69">
        <w:rPr>
          <w:rFonts w:ascii="Times New Roman" w:hAnsi="Times New Roman" w:cs="Times New Roman"/>
          <w:lang w:val="en-GB"/>
        </w:rPr>
        <w:t>polar s</w:t>
      </w:r>
      <w:r w:rsidR="00FB314F" w:rsidRPr="00E86E69">
        <w:rPr>
          <w:rFonts w:ascii="Times New Roman" w:hAnsi="Times New Roman" w:cs="Times New Roman"/>
          <w:lang w:val="en-GB"/>
        </w:rPr>
        <w:t xml:space="preserve">ummer </w:t>
      </w:r>
      <w:r w:rsidR="002D33E1" w:rsidRPr="00E86E69">
        <w:rPr>
          <w:rFonts w:ascii="Times New Roman" w:hAnsi="Times New Roman" w:cs="Times New Roman"/>
          <w:lang w:val="en-GB"/>
        </w:rPr>
        <w:t>month</w:t>
      </w:r>
      <w:r w:rsidR="00BB791B" w:rsidRPr="00E86E69">
        <w:rPr>
          <w:rFonts w:ascii="Times New Roman" w:hAnsi="Times New Roman" w:cs="Times New Roman"/>
          <w:lang w:val="en-GB"/>
        </w:rPr>
        <w:t>s</w:t>
      </w:r>
      <w:r w:rsidR="002D33E1" w:rsidRPr="00E86E69">
        <w:rPr>
          <w:rFonts w:ascii="Times New Roman" w:hAnsi="Times New Roman" w:cs="Times New Roman"/>
          <w:lang w:val="en-GB"/>
        </w:rPr>
        <w:t xml:space="preserve"> </w:t>
      </w:r>
      <w:r w:rsidR="00FB314F" w:rsidRPr="00E86E69">
        <w:rPr>
          <w:rFonts w:ascii="Times New Roman" w:hAnsi="Times New Roman" w:cs="Times New Roman"/>
          <w:lang w:val="en-GB"/>
        </w:rPr>
        <w:t xml:space="preserve">when </w:t>
      </w:r>
      <w:r w:rsidR="007907EF" w:rsidRPr="00E86E69">
        <w:rPr>
          <w:rFonts w:ascii="Times New Roman" w:hAnsi="Times New Roman" w:cs="Times New Roman"/>
          <w:lang w:val="en-GB"/>
        </w:rPr>
        <w:t xml:space="preserve">our </w:t>
      </w:r>
      <w:r w:rsidR="00174AE9" w:rsidRPr="00E86E69">
        <w:rPr>
          <w:rFonts w:ascii="Times New Roman" w:hAnsi="Times New Roman" w:cs="Times New Roman"/>
          <w:lang w:val="en-GB"/>
        </w:rPr>
        <w:t xml:space="preserve">stereo-optical </w:t>
      </w:r>
      <w:r w:rsidR="007907EF" w:rsidRPr="00E86E69">
        <w:rPr>
          <w:rFonts w:ascii="Times New Roman" w:hAnsi="Times New Roman" w:cs="Times New Roman"/>
          <w:lang w:val="en-GB"/>
        </w:rPr>
        <w:t xml:space="preserve">data revealed </w:t>
      </w:r>
      <w:r w:rsidR="00174AE9" w:rsidRPr="00E86E69">
        <w:rPr>
          <w:rFonts w:ascii="Times New Roman" w:hAnsi="Times New Roman" w:cs="Times New Roman"/>
          <w:lang w:val="en-GB"/>
        </w:rPr>
        <w:t xml:space="preserve">the lowest </w:t>
      </w:r>
      <w:r w:rsidR="00FB314F" w:rsidRPr="00E86E69">
        <w:rPr>
          <w:rFonts w:ascii="Times New Roman" w:hAnsi="Times New Roman" w:cs="Times New Roman"/>
          <w:lang w:val="en-GB"/>
        </w:rPr>
        <w:t xml:space="preserve">overall </w:t>
      </w:r>
      <w:r w:rsidR="00174AE9" w:rsidRPr="00E86E69">
        <w:rPr>
          <w:rFonts w:ascii="Times New Roman" w:hAnsi="Times New Roman" w:cs="Times New Roman"/>
          <w:lang w:val="en-GB"/>
        </w:rPr>
        <w:t xml:space="preserve">biota </w:t>
      </w:r>
      <w:r w:rsidR="000732D1" w:rsidRPr="00E86E69">
        <w:rPr>
          <w:rFonts w:ascii="Times New Roman" w:hAnsi="Times New Roman" w:cs="Times New Roman"/>
          <w:lang w:val="en-GB"/>
        </w:rPr>
        <w:t>abundance</w:t>
      </w:r>
      <w:r w:rsidR="00FB314F" w:rsidRPr="00E86E69">
        <w:rPr>
          <w:rFonts w:ascii="Times New Roman" w:hAnsi="Times New Roman" w:cs="Times New Roman"/>
          <w:lang w:val="en-GB"/>
        </w:rPr>
        <w:t xml:space="preserve"> </w:t>
      </w:r>
      <w:r w:rsidR="007907EF" w:rsidRPr="00E86E69">
        <w:rPr>
          <w:rFonts w:ascii="Times New Roman" w:hAnsi="Times New Roman" w:cs="Times New Roman"/>
          <w:lang w:val="en-GB"/>
        </w:rPr>
        <w:t xml:space="preserve">at all. </w:t>
      </w:r>
      <w:r w:rsidR="00174AE9" w:rsidRPr="00E86E69">
        <w:rPr>
          <w:rFonts w:ascii="Times New Roman" w:hAnsi="Times New Roman" w:cs="Times New Roman"/>
          <w:lang w:val="en-GB"/>
        </w:rPr>
        <w:t>However, t</w:t>
      </w:r>
      <w:r w:rsidR="007907EF" w:rsidRPr="00E86E69">
        <w:rPr>
          <w:rFonts w:ascii="Times New Roman" w:hAnsi="Times New Roman" w:cs="Times New Roman"/>
          <w:lang w:val="en-GB"/>
        </w:rPr>
        <w:t xml:space="preserve">aking into account that </w:t>
      </w:r>
      <w:r w:rsidR="00D11CB0" w:rsidRPr="00E86E69">
        <w:rPr>
          <w:rFonts w:ascii="Times New Roman" w:hAnsi="Times New Roman" w:cs="Times New Roman"/>
          <w:lang w:val="en-GB"/>
        </w:rPr>
        <w:t>fyke-nets are highly time integrative and catch fish only directly at the bottom</w:t>
      </w:r>
      <w:r w:rsidR="007907EF" w:rsidRPr="00E86E69">
        <w:rPr>
          <w:rFonts w:ascii="Times New Roman" w:hAnsi="Times New Roman" w:cs="Times New Roman"/>
          <w:lang w:val="en-GB"/>
        </w:rPr>
        <w:t xml:space="preserve">, the </w:t>
      </w:r>
      <w:r w:rsidR="00174AE9" w:rsidRPr="00E86E69">
        <w:rPr>
          <w:rFonts w:ascii="Times New Roman" w:hAnsi="Times New Roman" w:cs="Times New Roman"/>
          <w:lang w:val="en-GB"/>
        </w:rPr>
        <w:t xml:space="preserve">fyke-net and optical </w:t>
      </w:r>
      <w:r w:rsidR="007907EF" w:rsidRPr="00E86E69">
        <w:rPr>
          <w:rFonts w:ascii="Times New Roman" w:hAnsi="Times New Roman" w:cs="Times New Roman"/>
          <w:lang w:val="en-GB"/>
        </w:rPr>
        <w:t>data may be rather complementary than contradict</w:t>
      </w:r>
      <w:r w:rsidR="00BB791B" w:rsidRPr="00E86E69">
        <w:rPr>
          <w:rFonts w:ascii="Times New Roman" w:hAnsi="Times New Roman" w:cs="Times New Roman"/>
          <w:lang w:val="en-GB"/>
        </w:rPr>
        <w:t>ory</w:t>
      </w:r>
      <w:r w:rsidR="007907EF" w:rsidRPr="00E86E69">
        <w:rPr>
          <w:rFonts w:ascii="Times New Roman" w:hAnsi="Times New Roman" w:cs="Times New Roman"/>
          <w:lang w:val="en-GB"/>
        </w:rPr>
        <w:t xml:space="preserve">. </w:t>
      </w:r>
      <w:r w:rsidR="00D11CB0" w:rsidRPr="00E86E69">
        <w:rPr>
          <w:rFonts w:ascii="Times New Roman" w:hAnsi="Times New Roman" w:cs="Times New Roman"/>
          <w:lang w:val="en-GB"/>
        </w:rPr>
        <w:t xml:space="preserve">In the study of </w:t>
      </w:r>
      <w:r w:rsidR="004C3154"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&lt;citation&gt;&lt;uuid&gt;6379386F-B400-4C67-9785-4DBF093CC506&lt;/uuid&gt;&lt;priority&gt;0&lt;/priority&gt;&lt;publications&gt;&lt;publication&gt;&lt;institution&gt;Alfred-Wegener-Institut, Helmholtz Centre for Polar- and Marine Research.&lt;/institution&gt;&lt;accepted_date&gt;99201600001200000000200000&lt;/accepted_date&gt;&lt;title&gt;Species composition and abundances of the shallow-water fish community of Kongsfjorden, Svalbard.&lt;/title&gt;&lt;revision_date&gt;99201600001200000000200000&lt;/revision_date&gt;&lt;subtype&gt;400&lt;/subtype&gt;&lt;uuid&gt;5471EEB3-9941-423C-A9A4-52758F415763&lt;/uuid&gt;&lt;type&gt;400&lt;/type&gt;&lt;citekey&gt;Brand:ue&lt;/citekey&gt;&lt;submission_date&gt;99201500001200000000200000&lt;/submission_date&gt;&lt;publication_date&gt;99999900001200000000200000&lt;/publication_date&gt;&lt;bundle&gt;&lt;publication&gt;&lt;title&gt;Polar Biology&lt;/title&gt;&lt;type&gt;-100&lt;/type&gt;&lt;subtype&gt;-100&lt;/subtype&gt;&lt;uuid&gt;8F35A507-F355-4468-8944-9E7A21462183&lt;/uuid&gt;&lt;/publication&gt;&lt;/bundle&gt;&lt;authors&gt;&lt;author&gt;&lt;firstName&gt;Markus&lt;/firstName&gt;&lt;lastName&gt;Brand&lt;/lastName&gt;&lt;/author&gt;&lt;author&gt;&lt;firstName&gt;Philipp&lt;/firstName&gt;&lt;lastName&gt;Fischer&lt;/lastName&gt;&lt;/author&gt;&lt;/authors&gt;&lt;/publication&gt;&lt;/publications&gt;&lt;cites&gt;&lt;/cites&gt;&lt;/citation&gt;</w:instrText>
      </w:r>
      <w:r w:rsidR="004C3154" w:rsidRPr="00E86E69">
        <w:rPr>
          <w:rFonts w:ascii="Times New Roman" w:hAnsi="Times New Roman" w:cs="Times New Roman"/>
          <w:lang w:val="en-GB"/>
        </w:rPr>
        <w:fldChar w:fldCharType="separate"/>
      </w:r>
      <w:r w:rsidR="0000280D" w:rsidRPr="00FE55A3">
        <w:rPr>
          <w:rFonts w:ascii="Times New Roman" w:hAnsi="Times New Roman" w:cs="Times New Roman"/>
          <w:lang w:val="en-US"/>
        </w:rPr>
        <w:t>Brand and Fischer</w:t>
      </w:r>
      <w:r w:rsidR="0006186F" w:rsidRPr="00FE55A3">
        <w:rPr>
          <w:rFonts w:ascii="Times New Roman" w:hAnsi="Times New Roman" w:cs="Times New Roman"/>
          <w:lang w:val="en-US"/>
        </w:rPr>
        <w:t xml:space="preserve"> (</w:t>
      </w:r>
      <w:del w:id="271" w:author="P. Fischer" w:date="2017-01-09T19:39:00Z">
        <w:r w:rsidR="006F1474" w:rsidRPr="00FE55A3" w:rsidDel="00EA2EE5">
          <w:rPr>
            <w:rFonts w:ascii="Times New Roman" w:hAnsi="Times New Roman" w:cs="Times New Roman"/>
            <w:lang w:val="en-US"/>
          </w:rPr>
          <w:delText>subm.</w:delText>
        </w:r>
      </w:del>
      <w:ins w:id="272" w:author="P. Fischer" w:date="2017-01-09T19:39:00Z">
        <w:r w:rsidR="00EA2EE5">
          <w:rPr>
            <w:rFonts w:ascii="Times New Roman" w:hAnsi="Times New Roman" w:cs="Times New Roman"/>
            <w:lang w:val="en-US"/>
          </w:rPr>
          <w:t>2016</w:t>
        </w:r>
      </w:ins>
      <w:r w:rsidR="0000280D" w:rsidRPr="00FE55A3">
        <w:rPr>
          <w:rFonts w:ascii="Times New Roman" w:hAnsi="Times New Roman" w:cs="Times New Roman"/>
          <w:lang w:val="en-US"/>
        </w:rPr>
        <w:t>)</w:t>
      </w:r>
      <w:r w:rsidR="004C3154" w:rsidRPr="00E86E69">
        <w:rPr>
          <w:rFonts w:ascii="Times New Roman" w:hAnsi="Times New Roman" w:cs="Times New Roman"/>
          <w:lang w:val="en-GB"/>
        </w:rPr>
        <w:fldChar w:fldCharType="end"/>
      </w:r>
      <w:r w:rsidR="00D11CB0" w:rsidRPr="00E86E69">
        <w:rPr>
          <w:rFonts w:ascii="Times New Roman" w:hAnsi="Times New Roman" w:cs="Times New Roman"/>
          <w:lang w:val="en-GB"/>
        </w:rPr>
        <w:t xml:space="preserve">, fyke nets with a </w:t>
      </w:r>
      <w:r w:rsidR="00453555" w:rsidRPr="00E86E69">
        <w:rPr>
          <w:rFonts w:ascii="Times New Roman" w:hAnsi="Times New Roman" w:cs="Times New Roman"/>
          <w:lang w:val="en-GB"/>
        </w:rPr>
        <w:t xml:space="preserve">mesh size of 12 mm and a </w:t>
      </w:r>
      <w:r w:rsidR="00D11CB0" w:rsidRPr="00E86E69">
        <w:rPr>
          <w:rFonts w:ascii="Times New Roman" w:hAnsi="Times New Roman" w:cs="Times New Roman"/>
          <w:lang w:val="en-GB"/>
        </w:rPr>
        <w:t>steering net</w:t>
      </w:r>
      <w:r w:rsidR="00453555" w:rsidRPr="00E86E69">
        <w:rPr>
          <w:rFonts w:ascii="Times New Roman" w:hAnsi="Times New Roman" w:cs="Times New Roman"/>
          <w:lang w:val="en-GB"/>
        </w:rPr>
        <w:t xml:space="preserve"> of 18 mm were used. This type of net gear is highly selective for </w:t>
      </w:r>
      <w:r w:rsidR="0086079E" w:rsidRPr="00E86E69">
        <w:rPr>
          <w:rFonts w:ascii="Times New Roman" w:hAnsi="Times New Roman" w:cs="Times New Roman"/>
          <w:lang w:val="en-GB"/>
        </w:rPr>
        <w:t>strictly</w:t>
      </w:r>
      <w:r w:rsidR="00453555" w:rsidRPr="00E86E69">
        <w:rPr>
          <w:rFonts w:ascii="Times New Roman" w:hAnsi="Times New Roman" w:cs="Times New Roman"/>
          <w:lang w:val="en-GB"/>
        </w:rPr>
        <w:t xml:space="preserve"> benthic fish species with a high potential of </w:t>
      </w:r>
      <w:r w:rsidR="0086079E" w:rsidRPr="00E86E69">
        <w:rPr>
          <w:rFonts w:ascii="Times New Roman" w:hAnsi="Times New Roman" w:cs="Times New Roman"/>
          <w:lang w:val="en-GB"/>
        </w:rPr>
        <w:t>entanglement</w:t>
      </w:r>
      <w:r w:rsidR="00E63759" w:rsidRPr="00E86E69">
        <w:rPr>
          <w:rFonts w:ascii="Times New Roman" w:hAnsi="Times New Roman" w:cs="Times New Roman"/>
          <w:lang w:val="en-GB"/>
        </w:rPr>
        <w:t xml:space="preserve">, such as </w:t>
      </w:r>
      <w:r w:rsidR="00453555" w:rsidRPr="00E86E69">
        <w:rPr>
          <w:rFonts w:ascii="Times New Roman" w:hAnsi="Times New Roman" w:cs="Times New Roman"/>
          <w:lang w:val="en-GB"/>
        </w:rPr>
        <w:t xml:space="preserve">sculpins. </w:t>
      </w:r>
      <w:r w:rsidR="00BB791B" w:rsidRPr="00E86E69">
        <w:rPr>
          <w:rFonts w:ascii="Times New Roman" w:hAnsi="Times New Roman" w:cs="Times New Roman"/>
          <w:lang w:val="en-GB"/>
        </w:rPr>
        <w:t>In contrast</w:t>
      </w:r>
      <w:r w:rsidR="00453555" w:rsidRPr="00E86E69">
        <w:rPr>
          <w:rFonts w:ascii="Times New Roman" w:hAnsi="Times New Roman" w:cs="Times New Roman"/>
          <w:lang w:val="en-GB"/>
        </w:rPr>
        <w:t>, a stereo-optical method is most probably less selective for ben</w:t>
      </w:r>
      <w:r w:rsidR="00174AE9" w:rsidRPr="00E86E69">
        <w:rPr>
          <w:rFonts w:ascii="Times New Roman" w:hAnsi="Times New Roman" w:cs="Times New Roman"/>
          <w:lang w:val="en-GB"/>
        </w:rPr>
        <w:t>thic highly camouflaged fish sp</w:t>
      </w:r>
      <w:r w:rsidR="00453555" w:rsidRPr="00E86E69">
        <w:rPr>
          <w:rFonts w:ascii="Times New Roman" w:hAnsi="Times New Roman" w:cs="Times New Roman"/>
          <w:lang w:val="en-GB"/>
        </w:rPr>
        <w:t xml:space="preserve">ecies and may significantly </w:t>
      </w:r>
      <w:r w:rsidR="00453555" w:rsidRPr="00A46367">
        <w:rPr>
          <w:rFonts w:ascii="Times New Roman" w:hAnsi="Times New Roman" w:cs="Times New Roman"/>
          <w:lang w:val="en-GB"/>
        </w:rPr>
        <w:t xml:space="preserve">underestimate </w:t>
      </w:r>
      <w:ins w:id="273" w:author="P. Fischer" w:date="2017-01-09T19:18:00Z">
        <w:r w:rsidR="00A46367" w:rsidRPr="00A46367">
          <w:rPr>
            <w:rFonts w:ascii="Times" w:hAnsi="Times" w:cs="Times"/>
            <w:color w:val="000000"/>
            <w:lang w:val="en-US"/>
            <w:rPrChange w:id="274" w:author="P. Fischer" w:date="2017-01-09T19:18:00Z">
              <w:rPr>
                <w:rFonts w:ascii="Times" w:hAnsi="Times" w:cs="Times"/>
                <w:color w:val="000000"/>
                <w:sz w:val="29"/>
                <w:szCs w:val="29"/>
              </w:rPr>
            </w:rPrChange>
          </w:rPr>
          <w:t>fish with these characteristics</w:t>
        </w:r>
        <w:r w:rsidR="00A46367">
          <w:rPr>
            <w:rFonts w:ascii="Times" w:hAnsi="Times" w:cs="Times"/>
            <w:color w:val="000000"/>
            <w:lang w:val="en-US"/>
          </w:rPr>
          <w:t>.</w:t>
        </w:r>
        <w:r w:rsidR="00A46367" w:rsidRPr="00A46367">
          <w:rPr>
            <w:rFonts w:ascii="Times" w:hAnsi="Times" w:cs="Times"/>
            <w:color w:val="000000"/>
            <w:sz w:val="29"/>
            <w:szCs w:val="29"/>
            <w:lang w:val="en-US"/>
            <w:rPrChange w:id="275" w:author="P. Fischer" w:date="2017-01-09T19:18:00Z">
              <w:rPr>
                <w:rFonts w:ascii="Times" w:hAnsi="Times" w:cs="Times"/>
                <w:color w:val="000000"/>
                <w:sz w:val="29"/>
                <w:szCs w:val="29"/>
              </w:rPr>
            </w:rPrChange>
          </w:rPr>
          <w:t xml:space="preserve"> </w:t>
        </w:r>
      </w:ins>
    </w:p>
    <w:p w14:paraId="4289AC40" w14:textId="77777777" w:rsidR="0089729C" w:rsidRDefault="00453555" w:rsidP="0089729C">
      <w:pPr>
        <w:widowControl w:val="0"/>
        <w:autoSpaceDE w:val="0"/>
        <w:autoSpaceDN w:val="0"/>
        <w:adjustRightInd w:val="0"/>
        <w:spacing w:after="240" w:line="360" w:lineRule="auto"/>
        <w:rPr>
          <w:ins w:id="276" w:author="P. Fischer" w:date="2017-01-09T19:43:00Z"/>
          <w:rFonts w:ascii="Times New Roman" w:hAnsi="Times New Roman" w:cs="Times New Roman"/>
          <w:lang w:val="en-GB"/>
        </w:rPr>
      </w:pPr>
      <w:del w:id="277" w:author="P. Fischer" w:date="2017-01-09T19:18:00Z">
        <w:r w:rsidRPr="00E86E69" w:rsidDel="00A46367">
          <w:rPr>
            <w:rFonts w:ascii="Times New Roman" w:hAnsi="Times New Roman" w:cs="Times New Roman"/>
            <w:lang w:val="en-GB"/>
          </w:rPr>
          <w:delText>th</w:delText>
        </w:r>
        <w:r w:rsidR="00174AE9" w:rsidRPr="00E86E69" w:rsidDel="00A46367">
          <w:rPr>
            <w:rFonts w:ascii="Times New Roman" w:hAnsi="Times New Roman" w:cs="Times New Roman"/>
            <w:lang w:val="en-GB"/>
          </w:rPr>
          <w:delText>ose</w:delText>
        </w:r>
      </w:del>
      <w:del w:id="278" w:author="P. Fischer" w:date="2017-01-09T19:37:00Z">
        <w:r w:rsidR="00174AE9" w:rsidRPr="00E86E69" w:rsidDel="00EA2EE5">
          <w:rPr>
            <w:rFonts w:ascii="Times New Roman" w:hAnsi="Times New Roman" w:cs="Times New Roman"/>
            <w:lang w:val="en-GB"/>
          </w:rPr>
          <w:delText xml:space="preserve">. </w:delText>
        </w:r>
      </w:del>
      <w:r w:rsidR="00BB791B" w:rsidRPr="00E86E69">
        <w:rPr>
          <w:rFonts w:ascii="Times New Roman" w:hAnsi="Times New Roman" w:cs="Times New Roman"/>
          <w:lang w:val="en-GB"/>
        </w:rPr>
        <w:t>Instead</w:t>
      </w:r>
      <w:r w:rsidRPr="00E86E69">
        <w:rPr>
          <w:rFonts w:ascii="Times New Roman" w:hAnsi="Times New Roman" w:cs="Times New Roman"/>
          <w:lang w:val="en-GB"/>
        </w:rPr>
        <w:t>, our overal</w:t>
      </w:r>
      <w:r w:rsidR="00174AE9" w:rsidRPr="00E86E69">
        <w:rPr>
          <w:rFonts w:ascii="Times New Roman" w:hAnsi="Times New Roman" w:cs="Times New Roman"/>
          <w:lang w:val="en-GB"/>
        </w:rPr>
        <w:t>l</w:t>
      </w:r>
      <w:r w:rsidRPr="00E86E69">
        <w:rPr>
          <w:rFonts w:ascii="Times New Roman" w:hAnsi="Times New Roman" w:cs="Times New Roman"/>
          <w:lang w:val="en-GB"/>
        </w:rPr>
        <w:t xml:space="preserve"> image assessment procedure was </w:t>
      </w:r>
      <w:r w:rsidR="0086079E" w:rsidRPr="00E86E69">
        <w:rPr>
          <w:rFonts w:ascii="Times New Roman" w:hAnsi="Times New Roman" w:cs="Times New Roman"/>
          <w:lang w:val="en-GB"/>
        </w:rPr>
        <w:t>thoroughly</w:t>
      </w:r>
      <w:r w:rsidRPr="00E86E69">
        <w:rPr>
          <w:rFonts w:ascii="Times New Roman" w:hAnsi="Times New Roman" w:cs="Times New Roman"/>
          <w:lang w:val="en-GB"/>
        </w:rPr>
        <w:t xml:space="preserve"> </w:t>
      </w:r>
      <w:r w:rsidR="00BB791B" w:rsidRPr="00E86E69">
        <w:rPr>
          <w:rFonts w:ascii="Times New Roman" w:hAnsi="Times New Roman" w:cs="Times New Roman"/>
          <w:lang w:val="en-GB"/>
        </w:rPr>
        <w:t xml:space="preserve">performed </w:t>
      </w:r>
      <w:r w:rsidRPr="00E86E69">
        <w:rPr>
          <w:rFonts w:ascii="Times New Roman" w:hAnsi="Times New Roman" w:cs="Times New Roman"/>
          <w:lang w:val="en-GB"/>
        </w:rPr>
        <w:t xml:space="preserve">by two </w:t>
      </w:r>
      <w:r w:rsidR="0086079E" w:rsidRPr="00E86E69">
        <w:rPr>
          <w:rFonts w:ascii="Times New Roman" w:hAnsi="Times New Roman" w:cs="Times New Roman"/>
          <w:lang w:val="en-GB"/>
        </w:rPr>
        <w:t>different</w:t>
      </w:r>
      <w:r w:rsidRPr="00E86E69">
        <w:rPr>
          <w:rFonts w:ascii="Times New Roman" w:hAnsi="Times New Roman" w:cs="Times New Roman"/>
          <w:lang w:val="en-GB"/>
        </w:rPr>
        <w:t xml:space="preserve"> persons and showed similar results with respect to the </w:t>
      </w:r>
      <w:r w:rsidR="0086079E" w:rsidRPr="00E86E69">
        <w:rPr>
          <w:rFonts w:ascii="Times New Roman" w:hAnsi="Times New Roman" w:cs="Times New Roman"/>
          <w:lang w:val="en-GB"/>
        </w:rPr>
        <w:t>quantitative</w:t>
      </w:r>
      <w:r w:rsidRPr="00E86E69">
        <w:rPr>
          <w:rFonts w:ascii="Times New Roman" w:hAnsi="Times New Roman" w:cs="Times New Roman"/>
          <w:lang w:val="en-GB"/>
        </w:rPr>
        <w:t xml:space="preserve"> detection </w:t>
      </w:r>
      <w:r w:rsidRPr="00E86E69">
        <w:rPr>
          <w:rFonts w:ascii="Times New Roman" w:hAnsi="Times New Roman" w:cs="Times New Roman"/>
          <w:lang w:val="en-GB"/>
        </w:rPr>
        <w:lastRenderedPageBreak/>
        <w:t xml:space="preserve">of even small benthic mysids. </w:t>
      </w:r>
      <w:r w:rsidR="00E63759" w:rsidRPr="00E86E69">
        <w:rPr>
          <w:rFonts w:ascii="Times New Roman" w:hAnsi="Times New Roman" w:cs="Times New Roman"/>
          <w:lang w:val="en-GB"/>
        </w:rPr>
        <w:t>T</w:t>
      </w:r>
      <w:r w:rsidRPr="00E86E69">
        <w:rPr>
          <w:rFonts w:ascii="Times New Roman" w:hAnsi="Times New Roman" w:cs="Times New Roman"/>
          <w:lang w:val="en-GB"/>
        </w:rPr>
        <w:t>herefore</w:t>
      </w:r>
      <w:r w:rsidR="00BB791B" w:rsidRPr="00E86E69">
        <w:rPr>
          <w:rFonts w:ascii="Times New Roman" w:hAnsi="Times New Roman" w:cs="Times New Roman"/>
          <w:lang w:val="en-GB"/>
        </w:rPr>
        <w:t>,</w:t>
      </w:r>
      <w:r w:rsidRPr="00E86E69">
        <w:rPr>
          <w:rFonts w:ascii="Times New Roman" w:hAnsi="Times New Roman" w:cs="Times New Roman"/>
          <w:lang w:val="en-GB"/>
        </w:rPr>
        <w:t xml:space="preserve"> </w:t>
      </w:r>
      <w:r w:rsidR="00E63759" w:rsidRPr="00E86E69">
        <w:rPr>
          <w:rFonts w:ascii="Times New Roman" w:hAnsi="Times New Roman" w:cs="Times New Roman"/>
          <w:lang w:val="en-GB"/>
        </w:rPr>
        <w:t xml:space="preserve">we </w:t>
      </w:r>
      <w:r w:rsidRPr="00E86E69">
        <w:rPr>
          <w:rFonts w:ascii="Times New Roman" w:hAnsi="Times New Roman" w:cs="Times New Roman"/>
          <w:lang w:val="en-GB"/>
        </w:rPr>
        <w:t>assume that we would have detected also sculpins if available in higher abundances and</w:t>
      </w:r>
      <w:r w:rsidR="00BB791B" w:rsidRPr="00E86E69">
        <w:rPr>
          <w:rFonts w:ascii="Times New Roman" w:hAnsi="Times New Roman" w:cs="Times New Roman"/>
          <w:lang w:val="en-GB"/>
        </w:rPr>
        <w:t xml:space="preserve"> thus</w:t>
      </w:r>
      <w:r w:rsidRPr="00E86E69">
        <w:rPr>
          <w:rFonts w:ascii="Times New Roman" w:hAnsi="Times New Roman" w:cs="Times New Roman"/>
          <w:lang w:val="en-GB"/>
        </w:rPr>
        <w:t xml:space="preserve"> conclude that the </w:t>
      </w:r>
      <w:r w:rsidR="00FB314F" w:rsidRPr="00E86E69">
        <w:rPr>
          <w:rFonts w:ascii="Times New Roman" w:hAnsi="Times New Roman" w:cs="Times New Roman"/>
          <w:lang w:val="en-GB"/>
        </w:rPr>
        <w:t xml:space="preserve">quantitative </w:t>
      </w:r>
      <w:r w:rsidRPr="00E86E69">
        <w:rPr>
          <w:rFonts w:ascii="Times New Roman" w:hAnsi="Times New Roman" w:cs="Times New Roman"/>
          <w:lang w:val="en-GB"/>
        </w:rPr>
        <w:t xml:space="preserve">relation </w:t>
      </w:r>
      <w:r w:rsidR="00FB314F" w:rsidRPr="00E86E69">
        <w:rPr>
          <w:rFonts w:ascii="Times New Roman" w:hAnsi="Times New Roman" w:cs="Times New Roman"/>
          <w:lang w:val="en-GB"/>
        </w:rPr>
        <w:t>of</w:t>
      </w:r>
      <w:r w:rsidR="00174AE9" w:rsidRPr="00E86E69">
        <w:rPr>
          <w:rFonts w:ascii="Times New Roman" w:hAnsi="Times New Roman" w:cs="Times New Roman"/>
          <w:lang w:val="en-GB"/>
        </w:rPr>
        <w:t xml:space="preserve"> t</w:t>
      </w:r>
      <w:r w:rsidR="00FB314F" w:rsidRPr="00E86E69">
        <w:rPr>
          <w:rFonts w:ascii="Times New Roman" w:hAnsi="Times New Roman" w:cs="Times New Roman"/>
          <w:lang w:val="en-GB"/>
        </w:rPr>
        <w:t xml:space="preserve">he average abundance </w:t>
      </w:r>
      <w:r w:rsidRPr="00E86E69">
        <w:rPr>
          <w:rFonts w:ascii="Times New Roman" w:hAnsi="Times New Roman" w:cs="Times New Roman"/>
          <w:lang w:val="en-GB"/>
        </w:rPr>
        <w:t xml:space="preserve">between the major fish species found on the images </w:t>
      </w:r>
      <w:r w:rsidR="00FB314F" w:rsidRPr="00E86E69">
        <w:rPr>
          <w:rFonts w:ascii="Times New Roman" w:hAnsi="Times New Roman" w:cs="Times New Roman"/>
          <w:lang w:val="en-GB"/>
        </w:rPr>
        <w:t xml:space="preserve">might be more precise as found in the fyke net catches. This </w:t>
      </w:r>
      <w:r w:rsidR="00BB791B" w:rsidRPr="00E86E69">
        <w:rPr>
          <w:rFonts w:ascii="Times New Roman" w:hAnsi="Times New Roman" w:cs="Times New Roman"/>
          <w:lang w:val="en-GB"/>
        </w:rPr>
        <w:t xml:space="preserve">outcome </w:t>
      </w:r>
      <w:r w:rsidR="00FB314F" w:rsidRPr="00E86E69">
        <w:rPr>
          <w:rFonts w:ascii="Times New Roman" w:hAnsi="Times New Roman" w:cs="Times New Roman"/>
          <w:lang w:val="en-GB"/>
        </w:rPr>
        <w:t>seem</w:t>
      </w:r>
      <w:r w:rsidR="00174AE9" w:rsidRPr="00E86E69">
        <w:rPr>
          <w:rFonts w:ascii="Times New Roman" w:hAnsi="Times New Roman" w:cs="Times New Roman"/>
          <w:lang w:val="en-GB"/>
        </w:rPr>
        <w:t>s</w:t>
      </w:r>
      <w:r w:rsidR="00FB314F" w:rsidRPr="00E86E69">
        <w:rPr>
          <w:rFonts w:ascii="Times New Roman" w:hAnsi="Times New Roman" w:cs="Times New Roman"/>
          <w:lang w:val="en-GB"/>
        </w:rPr>
        <w:t xml:space="preserve"> to be supported also by </w:t>
      </w:r>
      <w:r w:rsidR="00174AE9" w:rsidRPr="00E86E69">
        <w:rPr>
          <w:rFonts w:ascii="Times New Roman" w:hAnsi="Times New Roman" w:cs="Times New Roman"/>
          <w:lang w:val="en-GB"/>
        </w:rPr>
        <w:t xml:space="preserve">the available </w:t>
      </w:r>
      <w:r w:rsidR="00FB314F" w:rsidRPr="00E86E69">
        <w:rPr>
          <w:rFonts w:ascii="Times New Roman" w:hAnsi="Times New Roman" w:cs="Times New Roman"/>
          <w:lang w:val="en-GB"/>
        </w:rPr>
        <w:t xml:space="preserve">diver observations in that area at least during summer.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42F84749-5EBF-494D-AF91-93FCF24CCD40&lt;/uuid&gt;&lt;priority&gt;34&lt;/priority&gt;&lt;publications&gt;&lt;publication&gt;&lt;uuid&gt;4CFA9A17-7FAC-497E-B941-8D397713E8AB&lt;/uuid&gt;&lt;volume&gt;21&lt;/volume&gt;&lt;doi&gt;10.1111/j.1751-8369.2002.tb00073.x&lt;/doi&gt;&lt;startpage&gt;167&lt;/startpage&gt;&lt;publication_date&gt;99200206001200000000220000&lt;/publication_date&gt;&lt;url&gt;http://www.polarresearch.net/index.php/polar/article/view/6480&lt;/url&gt;&lt;citekey&gt;Hop:2002jf&lt;/citekey&gt;&lt;type&gt;400&lt;/type&gt;&lt;title&gt;The marine ecosystem of Kongsfjorden, Svalbard&lt;/title&gt;&lt;number&gt;1&lt;/number&gt;&lt;subtype&gt;400&lt;/subtype&gt;&lt;endpage&gt;208&lt;/endpage&gt;&lt;bundle&gt;&lt;publication&gt;&lt;publisher&gt;Blackwell Publishing Ltd&lt;/publisher&gt;&lt;title&gt;Polar Research&lt;/title&gt;&lt;type&gt;-100&lt;/type&gt;&lt;subtype&gt;-100&lt;/subtype&gt;&lt;uuid&gt;96179495-0861-4F24-B871-519BE2FBA920&lt;/uuid&gt;&lt;/publication&gt;&lt;/bundle&gt;&lt;authors&gt;&lt;author&gt;&lt;firstName&gt;Haakon&lt;/firstName&gt;&lt;lastName&gt;Hop&lt;/lastName&gt;&lt;/author&gt;&lt;author&gt;&lt;firstName&gt;Tom&lt;/firstName&gt;&lt;lastName&gt;Pearson&lt;/lastName&gt;&lt;/author&gt;&lt;author&gt;&lt;firstName&gt;Else&lt;/firstName&gt;&lt;middleNames&gt;Nøst&lt;/middleNames&gt;&lt;lastName&gt;Hegseth&lt;/lastName&gt;&lt;/author&gt;&lt;author&gt;&lt;firstName&gt;Kit&lt;/firstName&gt;&lt;middleNames&gt;M&lt;/middleNames&gt;&lt;lastName&gt;Kovacs&lt;/lastName&gt;&lt;/author&gt;&lt;author&gt;&lt;firstName&gt;Christian&lt;/firstName&gt;&lt;lastName&gt;Wiencke&lt;/lastName&gt;&lt;/author&gt;&lt;author&gt;&lt;firstName&gt;Slawek&lt;/firstName&gt;&lt;lastName&gt;Kwasniewski&lt;/lastName&gt;&lt;/author&gt;&lt;author&gt;&lt;firstName&gt;Ketil&lt;/firstName&gt;&lt;lastName&gt;Eiane&lt;/lastName&gt;&lt;/author&gt;&lt;author&gt;&lt;firstName&gt;Fridtjof&lt;/firstName&gt;&lt;lastName&gt;Mehlum&lt;/lastName&gt;&lt;/author&gt;&lt;author&gt;&lt;firstName&gt;Bjørn&lt;/firstName&gt;&lt;lastName&gt;Gulliksen&lt;/lastName&gt;&lt;/author&gt;&lt;author&gt;&lt;firstName&gt;Maria&lt;/firstName&gt;&lt;lastName&gt;Wlodarska-Kowalczuk&lt;/lastName&gt;&lt;/author&gt;&lt;author&gt;&lt;firstName&gt;Christian&lt;/firstName&gt;&lt;lastName&gt;Lydersen&lt;/lastName&gt;&lt;/author&gt;&lt;author&gt;&lt;firstName&gt;Jan&lt;/firstName&gt;&lt;middleNames&gt;Marcin&lt;/middleNames&gt;&lt;lastName&gt;Weslawski&lt;/lastName&gt;&lt;/author&gt;&lt;author&gt;&lt;firstName&gt;Sabine&lt;/firstName&gt;&lt;lastName&gt;Cochrane&lt;/lastName&gt;&lt;/author&gt;&lt;author&gt;&lt;firstName&gt;Geir&lt;/firstName&gt;&lt;middleNames&gt;Wing&lt;/middleNames&gt;&lt;lastName&gt;Gabrielsen&lt;/lastName&gt;&lt;/author&gt;&lt;author&gt;&lt;firstName&gt;Raymond&lt;/firstName&gt;&lt;middleNames&gt;J G&lt;/middleNames&gt;&lt;lastName&gt;Leakey&lt;/lastName&gt;&lt;/author&gt;&lt;author&gt;&lt;firstName&gt;Ole&lt;/firstName&gt;&lt;middleNames&gt;Jørgen&lt;/middleNames&gt;&lt;lastName&gt;Lønne&lt;/lastName&gt;&lt;/author&gt;&lt;author&gt;&lt;firstName&gt;Marek&lt;/firstName&gt;&lt;lastName&gt;Zajaczkowski&lt;/lastName&gt;&lt;/author&gt;&lt;author&gt;&lt;firstName&gt;Stig&lt;/firstName&gt;&lt;lastName&gt;Falk-Petersen&lt;/lastName&gt;&lt;/author&gt;&lt;author&gt;&lt;firstName&gt;Mike&lt;/firstName&gt;&lt;lastName&gt;Kendall&lt;/lastName&gt;&lt;/author&gt;&lt;author&gt;&lt;firstName&gt;Sten-Åke&lt;/firstName&gt;&lt;lastName&gt;Wängberg&lt;/lastName&gt;&lt;/author&gt;&lt;author&gt;&lt;firstName&gt;Kai&lt;/firstName&gt;&lt;lastName&gt;Bischof&lt;/lastName&gt;&lt;/author&gt;&lt;author&gt;&lt;firstName&gt;Andrey&lt;/firstName&gt;&lt;middleNames&gt;Y&lt;/middleNames&gt;&lt;lastName&gt;Voronkov&lt;/lastName&gt;&lt;/author&gt;&lt;author&gt;&lt;firstName&gt;Nikolaj&lt;/firstName&gt;&lt;middleNames&gt;A&lt;/middleNames&gt;&lt;lastName&gt;Kovaltchouk&lt;/lastName&gt;&lt;/author&gt;&lt;author&gt;&lt;firstName&gt;Jozef&lt;/firstName&gt;&lt;lastName&gt;Wiktor&lt;/lastName&gt;&lt;/author&gt;&lt;author&gt;&lt;firstName&gt;Michael&lt;/firstName&gt;&lt;lastName&gt;Poltermann&lt;/lastName&gt;&lt;/author&gt;&lt;author&gt;&lt;firstName&gt;Guido&lt;/firstName&gt;&lt;lastName&gt;Prisco&lt;/lastName&gt;&lt;/author&gt;&lt;author&gt;&lt;firstName&gt;Carlo&lt;/firstName&gt;&lt;lastName&gt;Papucci&lt;/lastName&gt;&lt;/author&gt;&lt;author&gt;&lt;firstName&gt;Sebastian&lt;/firstName&gt;&lt;lastName&gt;Gerland&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279" w:author="P. Fischer" w:date="2017-01-09T16:38:00Z">
            <w:rPr>
              <w:rFonts w:ascii="Times New Roman" w:hAnsi="Times New Roman" w:cs="Times New Roman"/>
            </w:rPr>
          </w:rPrChange>
        </w:rPr>
        <w:t>Hop et al.</w:t>
      </w:r>
      <w:r w:rsidR="0006186F" w:rsidRPr="00FE55A3">
        <w:rPr>
          <w:rFonts w:ascii="Times New Roman" w:hAnsi="Times New Roman" w:cs="Times New Roman"/>
          <w:lang w:val="en-US"/>
          <w:rPrChange w:id="280" w:author="P. Fischer" w:date="2017-01-09T16:38:00Z">
            <w:rPr>
              <w:rFonts w:ascii="Times New Roman" w:hAnsi="Times New Roman" w:cs="Times New Roman"/>
            </w:rPr>
          </w:rPrChange>
        </w:rPr>
        <w:t xml:space="preserve"> (</w:t>
      </w:r>
      <w:r w:rsidR="00ED2740" w:rsidRPr="00FE55A3">
        <w:rPr>
          <w:rFonts w:ascii="Times New Roman" w:hAnsi="Times New Roman" w:cs="Times New Roman"/>
          <w:lang w:val="en-US"/>
          <w:rPrChange w:id="281" w:author="P. Fischer" w:date="2017-01-09T16:38:00Z">
            <w:rPr>
              <w:rFonts w:ascii="Times New Roman" w:hAnsi="Times New Roman" w:cs="Times New Roman"/>
            </w:rPr>
          </w:rPrChange>
        </w:rPr>
        <w:t>2002)</w:t>
      </w:r>
      <w:r w:rsidR="008127D3" w:rsidRPr="00E86E69">
        <w:rPr>
          <w:rFonts w:ascii="Times New Roman" w:hAnsi="Times New Roman" w:cs="Times New Roman"/>
          <w:lang w:val="en-GB"/>
        </w:rPr>
        <w:fldChar w:fldCharType="end"/>
      </w:r>
      <w:r w:rsidR="00FB314F" w:rsidRPr="00E86E69">
        <w:rPr>
          <w:rFonts w:ascii="Times New Roman" w:hAnsi="Times New Roman" w:cs="Times New Roman"/>
          <w:lang w:val="en-GB"/>
        </w:rPr>
        <w:t xml:space="preserve"> and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38E09AC0-FE95-4246-B9F4-242D5882D114&lt;/uuid&gt;&lt;priority&gt;35&lt;/priority&gt;&lt;publications&gt;&lt;publication&gt;&lt;volume&gt;7&lt;/volume&gt;&lt;publication_date&gt;99201101001200000000220000&lt;/publication_date&gt;&lt;number&gt;1&lt;/number&gt;&lt;doi&gt;10.1080/17451001003671597&lt;/doi&gt;&lt;startpage&gt;13&lt;/startpage&gt;&lt;uuid&gt;12A39559-DC10-4E3C-8D6D-790412100C4E&lt;/uuid&gt;&lt;subtype&gt;400&lt;/subtype&gt;&lt;endpage&gt;26&lt;/endpage&gt;&lt;type&gt;400&lt;/type&gt;&lt;url&gt;http://www.tandfonline.com/doi/abs/10.1080/17451001003671597&lt;/url&gt;&lt;bundle&gt;&lt;publication&gt;&lt;title&gt;Marine Biology Research&lt;/title&gt;&lt;type&gt;-100&lt;/type&gt;&lt;subtype&gt;-100&lt;/subtype&gt;&lt;uuid&gt;D479C33E-4978-47C8-89CA-974BCC5113EA&lt;/uuid&gt;&lt;/publication&gt;&lt;/bundle&gt;&lt;authors&gt;&lt;author&gt;&lt;firstName&gt;Paul&lt;/firstName&gt;&lt;lastName&gt;Renaud&lt;/lastName&gt;&lt;/author&gt;&lt;author&gt;&lt;firstName&gt;Michael&lt;/firstName&gt;&lt;lastName&gt;Tessmann&lt;/lastName&gt;&lt;/author&gt;&lt;author&gt;&lt;firstName&gt;Anita&lt;/firstName&gt;&lt;lastName&gt;Evenset&lt;/lastName&gt;&lt;/author&gt;&lt;author&gt;&lt;firstName&gt;Guttorm&lt;/firstName&gt;&lt;lastName&gt;Christensen&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Change w:id="282" w:author="P. Fischer" w:date="2017-01-09T16:38:00Z">
            <w:rPr>
              <w:rFonts w:ascii="Times New Roman" w:hAnsi="Times New Roman" w:cs="Times New Roman"/>
            </w:rPr>
          </w:rPrChange>
        </w:rPr>
        <w:t>Renaud et al.</w:t>
      </w:r>
      <w:r w:rsidR="0006186F" w:rsidRPr="00FE55A3">
        <w:rPr>
          <w:rFonts w:ascii="Times New Roman" w:hAnsi="Times New Roman" w:cs="Times New Roman"/>
          <w:lang w:val="en-US"/>
          <w:rPrChange w:id="283" w:author="P. Fischer" w:date="2017-01-09T16:38:00Z">
            <w:rPr>
              <w:rFonts w:ascii="Times New Roman" w:hAnsi="Times New Roman" w:cs="Times New Roman"/>
            </w:rPr>
          </w:rPrChange>
        </w:rPr>
        <w:t xml:space="preserve"> (</w:t>
      </w:r>
      <w:r w:rsidR="00ED2740" w:rsidRPr="00FE55A3">
        <w:rPr>
          <w:rFonts w:ascii="Times New Roman" w:hAnsi="Times New Roman" w:cs="Times New Roman"/>
          <w:lang w:val="en-US"/>
          <w:rPrChange w:id="284" w:author="P. Fischer" w:date="2017-01-09T16:38:00Z">
            <w:rPr>
              <w:rFonts w:ascii="Times New Roman" w:hAnsi="Times New Roman" w:cs="Times New Roman"/>
            </w:rPr>
          </w:rPrChange>
        </w:rPr>
        <w:t>2011)</w:t>
      </w:r>
      <w:r w:rsidR="008127D3" w:rsidRPr="00E86E69">
        <w:rPr>
          <w:rFonts w:ascii="Times New Roman" w:hAnsi="Times New Roman" w:cs="Times New Roman"/>
          <w:lang w:val="en-GB"/>
        </w:rPr>
        <w:fldChar w:fldCharType="end"/>
      </w:r>
      <w:r w:rsidR="00FB314F" w:rsidRPr="00E86E69">
        <w:rPr>
          <w:rFonts w:ascii="Times New Roman" w:hAnsi="Times New Roman" w:cs="Times New Roman"/>
          <w:lang w:val="en-GB"/>
        </w:rPr>
        <w:t xml:space="preserve"> both reported the cod species </w:t>
      </w:r>
      <w:r w:rsidR="00FB314F" w:rsidRPr="00E86E69">
        <w:rPr>
          <w:rFonts w:ascii="Times New Roman" w:hAnsi="Times New Roman" w:cs="Times New Roman"/>
          <w:i/>
          <w:lang w:val="en-GB"/>
        </w:rPr>
        <w:t>Gadus morhua</w:t>
      </w:r>
      <w:r w:rsidR="00FB314F" w:rsidRPr="00E86E69">
        <w:rPr>
          <w:rFonts w:ascii="Times New Roman" w:hAnsi="Times New Roman" w:cs="Times New Roman"/>
          <w:lang w:val="en-GB"/>
        </w:rPr>
        <w:t xml:space="preserve"> as one of the most abundant species in the area which would be in accordance with our findings. Nevertheless, the comparison of these two methods show</w:t>
      </w:r>
      <w:ins w:id="285" w:author="P. Fischer" w:date="2017-01-09T17:45:00Z">
        <w:r w:rsidR="00522E17">
          <w:rPr>
            <w:rFonts w:ascii="Times New Roman" w:hAnsi="Times New Roman" w:cs="Times New Roman"/>
            <w:lang w:val="en-GB"/>
          </w:rPr>
          <w:t>s</w:t>
        </w:r>
      </w:ins>
      <w:r w:rsidR="00FB314F" w:rsidRPr="00E86E69">
        <w:rPr>
          <w:rFonts w:ascii="Times New Roman" w:hAnsi="Times New Roman" w:cs="Times New Roman"/>
          <w:lang w:val="en-GB"/>
        </w:rPr>
        <w:t xml:space="preserve"> that there is a large uncer</w:t>
      </w:r>
      <w:r w:rsidR="002D33E1" w:rsidRPr="00E86E69">
        <w:rPr>
          <w:rFonts w:ascii="Times New Roman" w:hAnsi="Times New Roman" w:cs="Times New Roman"/>
          <w:lang w:val="en-GB"/>
        </w:rPr>
        <w:t>tainty</w:t>
      </w:r>
      <w:r w:rsidR="00FB314F" w:rsidRPr="00E86E69">
        <w:rPr>
          <w:rFonts w:ascii="Times New Roman" w:hAnsi="Times New Roman" w:cs="Times New Roman"/>
          <w:lang w:val="en-GB"/>
        </w:rPr>
        <w:t xml:space="preserve"> with respect to </w:t>
      </w:r>
      <w:r w:rsidR="007907EF" w:rsidRPr="00E86E69">
        <w:rPr>
          <w:rFonts w:ascii="Times New Roman" w:hAnsi="Times New Roman" w:cs="Times New Roman"/>
          <w:lang w:val="en-GB"/>
        </w:rPr>
        <w:t xml:space="preserve">the methodological approach </w:t>
      </w:r>
      <w:r w:rsidR="00BB791B" w:rsidRPr="00E86E69">
        <w:rPr>
          <w:rFonts w:ascii="Times New Roman" w:hAnsi="Times New Roman" w:cs="Times New Roman"/>
          <w:lang w:val="en-GB"/>
        </w:rPr>
        <w:t>that should be used</w:t>
      </w:r>
      <w:r w:rsidR="007907EF" w:rsidRPr="00E86E69">
        <w:rPr>
          <w:rFonts w:ascii="Times New Roman" w:hAnsi="Times New Roman" w:cs="Times New Roman"/>
          <w:lang w:val="en-GB"/>
        </w:rPr>
        <w:t xml:space="preserve"> in future studies. Furthermore, </w:t>
      </w:r>
      <w:r w:rsidR="00BB791B" w:rsidRPr="00E86E69">
        <w:rPr>
          <w:rFonts w:ascii="Times New Roman" w:hAnsi="Times New Roman" w:cs="Times New Roman"/>
          <w:lang w:val="en-GB"/>
        </w:rPr>
        <w:t>our</w:t>
      </w:r>
      <w:r w:rsidR="007907EF" w:rsidRPr="00E86E69">
        <w:rPr>
          <w:rFonts w:ascii="Times New Roman" w:hAnsi="Times New Roman" w:cs="Times New Roman"/>
          <w:lang w:val="en-GB"/>
        </w:rPr>
        <w:t xml:space="preserve"> </w:t>
      </w:r>
      <w:r w:rsidR="007907EF" w:rsidRPr="00E86E69">
        <w:rPr>
          <w:rFonts w:ascii="Times New Roman" w:hAnsi="Times New Roman" w:cs="Times New Roman"/>
          <w:i/>
          <w:lang w:val="en-GB"/>
        </w:rPr>
        <w:t>in situ</w:t>
      </w:r>
      <w:r w:rsidR="007907EF" w:rsidRPr="00E86E69">
        <w:rPr>
          <w:rFonts w:ascii="Times New Roman" w:hAnsi="Times New Roman" w:cs="Times New Roman"/>
          <w:lang w:val="en-GB"/>
        </w:rPr>
        <w:t xml:space="preserve"> optical methods </w:t>
      </w:r>
      <w:r w:rsidR="00174AE9" w:rsidRPr="00E86E69">
        <w:rPr>
          <w:rFonts w:ascii="Times New Roman" w:hAnsi="Times New Roman" w:cs="Times New Roman"/>
          <w:lang w:val="en-GB"/>
        </w:rPr>
        <w:t>allow for a low-invasive abund</w:t>
      </w:r>
      <w:r w:rsidR="007907EF" w:rsidRPr="00E86E69">
        <w:rPr>
          <w:rFonts w:ascii="Times New Roman" w:hAnsi="Times New Roman" w:cs="Times New Roman"/>
          <w:lang w:val="en-GB"/>
        </w:rPr>
        <w:t>a</w:t>
      </w:r>
      <w:r w:rsidR="00174AE9" w:rsidRPr="00E86E69">
        <w:rPr>
          <w:rFonts w:ascii="Times New Roman" w:hAnsi="Times New Roman" w:cs="Times New Roman"/>
          <w:lang w:val="en-GB"/>
        </w:rPr>
        <w:t>n</w:t>
      </w:r>
      <w:r w:rsidR="007907EF" w:rsidRPr="00E86E69">
        <w:rPr>
          <w:rFonts w:ascii="Times New Roman" w:hAnsi="Times New Roman" w:cs="Times New Roman"/>
          <w:lang w:val="en-GB"/>
        </w:rPr>
        <w:t xml:space="preserve">ce estimate, for a precise length-frequency analysis of the mapped fish and also for a continuous year </w:t>
      </w:r>
      <w:proofErr w:type="gramStart"/>
      <w:r w:rsidR="007907EF" w:rsidRPr="00E86E69">
        <w:rPr>
          <w:rFonts w:ascii="Times New Roman" w:hAnsi="Times New Roman" w:cs="Times New Roman"/>
          <w:lang w:val="en-GB"/>
        </w:rPr>
        <w:t>round</w:t>
      </w:r>
      <w:proofErr w:type="gramEnd"/>
      <w:r w:rsidR="007907EF" w:rsidRPr="00E86E69">
        <w:rPr>
          <w:rFonts w:ascii="Times New Roman" w:hAnsi="Times New Roman" w:cs="Times New Roman"/>
          <w:lang w:val="en-GB"/>
        </w:rPr>
        <w:t xml:space="preserve"> assessment of the community. However, it does not allow for further investigations </w:t>
      </w:r>
      <w:r w:rsidR="00BB791B" w:rsidRPr="00E86E69">
        <w:rPr>
          <w:rFonts w:ascii="Times New Roman" w:hAnsi="Times New Roman" w:cs="Times New Roman"/>
          <w:lang w:val="en-GB"/>
        </w:rPr>
        <w:t>such as</w:t>
      </w:r>
      <w:r w:rsidR="007907EF" w:rsidRPr="00E86E69">
        <w:rPr>
          <w:rFonts w:ascii="Times New Roman" w:hAnsi="Times New Roman" w:cs="Times New Roman"/>
          <w:lang w:val="en-GB"/>
        </w:rPr>
        <w:t xml:space="preserve"> stomach content analysis and precise aging </w:t>
      </w:r>
      <w:r w:rsidR="00271459" w:rsidRPr="00E86E69">
        <w:rPr>
          <w:rFonts w:ascii="Times New Roman" w:hAnsi="Times New Roman" w:cs="Times New Roman"/>
          <w:lang w:val="en-GB"/>
        </w:rPr>
        <w:t>based on scale or ot</w:t>
      </w:r>
      <w:r w:rsidR="002D33E1" w:rsidRPr="00E86E69">
        <w:rPr>
          <w:rFonts w:ascii="Times New Roman" w:hAnsi="Times New Roman" w:cs="Times New Roman"/>
          <w:lang w:val="en-GB"/>
        </w:rPr>
        <w:t>o</w:t>
      </w:r>
      <w:r w:rsidR="00271459" w:rsidRPr="00E86E69">
        <w:rPr>
          <w:rFonts w:ascii="Times New Roman" w:hAnsi="Times New Roman" w:cs="Times New Roman"/>
          <w:lang w:val="en-GB"/>
        </w:rPr>
        <w:t>lith analysis.</w:t>
      </w:r>
      <w:ins w:id="286" w:author="P. Fischer" w:date="2017-01-09T19:41:00Z">
        <w:r w:rsidR="005314DD">
          <w:rPr>
            <w:rFonts w:ascii="Times New Roman" w:hAnsi="Times New Roman" w:cs="Times New Roman"/>
            <w:lang w:val="en-GB"/>
          </w:rPr>
          <w:t xml:space="preserve"> </w:t>
        </w:r>
      </w:ins>
      <w:del w:id="287" w:author="P. Fischer" w:date="2017-01-09T19:41:00Z">
        <w:r w:rsidR="00271459" w:rsidRPr="00E86E69" w:rsidDel="005314DD">
          <w:rPr>
            <w:rFonts w:ascii="Times New Roman" w:hAnsi="Times New Roman" w:cs="Times New Roman"/>
            <w:lang w:val="en-GB"/>
          </w:rPr>
          <w:delText xml:space="preserve"> </w:delText>
        </w:r>
      </w:del>
      <w:r w:rsidR="00F8643C" w:rsidRPr="00E86E69">
        <w:rPr>
          <w:rFonts w:ascii="Times New Roman" w:hAnsi="Times New Roman" w:cs="Times New Roman"/>
          <w:lang w:val="en-GB"/>
        </w:rPr>
        <w:t>I</w:t>
      </w:r>
      <w:r w:rsidR="00271459" w:rsidRPr="00E86E69">
        <w:rPr>
          <w:rFonts w:ascii="Times New Roman" w:hAnsi="Times New Roman" w:cs="Times New Roman"/>
          <w:lang w:val="en-GB"/>
        </w:rPr>
        <w:t xml:space="preserve">f we manage to combine </w:t>
      </w:r>
      <w:r w:rsidR="001545C4" w:rsidRPr="00E86E69">
        <w:rPr>
          <w:rFonts w:ascii="Times New Roman" w:hAnsi="Times New Roman" w:cs="Times New Roman"/>
          <w:lang w:val="en-GB"/>
        </w:rPr>
        <w:t xml:space="preserve">such continuous </w:t>
      </w:r>
      <w:r w:rsidR="00114E83" w:rsidRPr="00E86E69">
        <w:rPr>
          <w:rFonts w:ascii="Times New Roman" w:hAnsi="Times New Roman" w:cs="Times New Roman"/>
          <w:lang w:val="en-GB"/>
        </w:rPr>
        <w:t xml:space="preserve">hydrographic and community </w:t>
      </w:r>
      <w:r w:rsidR="001545C4" w:rsidRPr="00E86E69">
        <w:rPr>
          <w:rFonts w:ascii="Times New Roman" w:hAnsi="Times New Roman" w:cs="Times New Roman"/>
          <w:lang w:val="en-GB"/>
        </w:rPr>
        <w:t xml:space="preserve">observations using </w:t>
      </w:r>
      <w:r w:rsidR="00271459" w:rsidRPr="00E86E69">
        <w:rPr>
          <w:rFonts w:ascii="Times New Roman" w:hAnsi="Times New Roman" w:cs="Times New Roman"/>
          <w:lang w:val="en-GB"/>
        </w:rPr>
        <w:t>cable</w:t>
      </w:r>
      <w:r w:rsidR="00CF5726" w:rsidRPr="00E86E69">
        <w:rPr>
          <w:rFonts w:ascii="Times New Roman" w:hAnsi="Times New Roman" w:cs="Times New Roman"/>
          <w:lang w:val="en-GB"/>
        </w:rPr>
        <w:t>-</w:t>
      </w:r>
      <w:r w:rsidR="00271459" w:rsidRPr="00E86E69">
        <w:rPr>
          <w:rFonts w:ascii="Times New Roman" w:hAnsi="Times New Roman" w:cs="Times New Roman"/>
          <w:lang w:val="en-GB"/>
        </w:rPr>
        <w:t xml:space="preserve">connected </w:t>
      </w:r>
      <w:r w:rsidR="001545C4" w:rsidRPr="00E86E69">
        <w:rPr>
          <w:rFonts w:ascii="Times New Roman" w:hAnsi="Times New Roman" w:cs="Times New Roman"/>
          <w:lang w:val="en-GB"/>
        </w:rPr>
        <w:t xml:space="preserve">observatories </w:t>
      </w:r>
      <w:r w:rsidR="00271459" w:rsidRPr="00E86E69">
        <w:rPr>
          <w:rFonts w:ascii="Times New Roman" w:hAnsi="Times New Roman" w:cs="Times New Roman"/>
          <w:lang w:val="en-GB"/>
        </w:rPr>
        <w:t xml:space="preserve">with classical ground </w:t>
      </w:r>
      <w:proofErr w:type="spellStart"/>
      <w:r w:rsidR="00271459" w:rsidRPr="00E86E69">
        <w:rPr>
          <w:rFonts w:ascii="Times New Roman" w:hAnsi="Times New Roman" w:cs="Times New Roman"/>
          <w:lang w:val="en-GB"/>
        </w:rPr>
        <w:t>tr</w:t>
      </w:r>
      <w:r w:rsidR="002D33E1" w:rsidRPr="00E86E69">
        <w:rPr>
          <w:rFonts w:ascii="Times New Roman" w:hAnsi="Times New Roman" w:cs="Times New Roman"/>
          <w:lang w:val="en-GB"/>
        </w:rPr>
        <w:t>o</w:t>
      </w:r>
      <w:r w:rsidR="00271459" w:rsidRPr="00E86E69">
        <w:rPr>
          <w:rFonts w:ascii="Times New Roman" w:hAnsi="Times New Roman" w:cs="Times New Roman"/>
          <w:lang w:val="en-GB"/>
        </w:rPr>
        <w:t>uthing</w:t>
      </w:r>
      <w:proofErr w:type="spellEnd"/>
      <w:r w:rsidR="00271459" w:rsidRPr="00E86E69">
        <w:rPr>
          <w:rFonts w:ascii="Times New Roman" w:hAnsi="Times New Roman" w:cs="Times New Roman"/>
          <w:lang w:val="en-GB"/>
        </w:rPr>
        <w:t xml:space="preserve"> fishing or sampling methods, we may reduce our scientific fishing effort to a limited number of specimen</w:t>
      </w:r>
      <w:r w:rsidR="00CF5726" w:rsidRPr="00E86E69">
        <w:rPr>
          <w:rFonts w:ascii="Times New Roman" w:hAnsi="Times New Roman" w:cs="Times New Roman"/>
          <w:lang w:val="en-GB"/>
        </w:rPr>
        <w:t>,</w:t>
      </w:r>
      <w:r w:rsidR="00271459" w:rsidRPr="00E86E69">
        <w:rPr>
          <w:rFonts w:ascii="Times New Roman" w:hAnsi="Times New Roman" w:cs="Times New Roman"/>
          <w:lang w:val="en-GB"/>
        </w:rPr>
        <w:t xml:space="preserve"> which are needed for specific </w:t>
      </w:r>
      <w:r w:rsidR="00BB791B" w:rsidRPr="00E86E69">
        <w:rPr>
          <w:rFonts w:ascii="Times New Roman" w:hAnsi="Times New Roman" w:cs="Times New Roman"/>
          <w:lang w:val="en-GB"/>
        </w:rPr>
        <w:t xml:space="preserve">detailed </w:t>
      </w:r>
      <w:r w:rsidR="00271459" w:rsidRPr="00E86E69">
        <w:rPr>
          <w:rFonts w:ascii="Times New Roman" w:hAnsi="Times New Roman" w:cs="Times New Roman"/>
          <w:lang w:val="en-GB"/>
        </w:rPr>
        <w:t xml:space="preserve">analysis </w:t>
      </w:r>
      <w:r w:rsidR="00BB791B" w:rsidRPr="00E86E69">
        <w:rPr>
          <w:rFonts w:ascii="Times New Roman" w:hAnsi="Times New Roman" w:cs="Times New Roman"/>
          <w:lang w:val="en-GB"/>
        </w:rPr>
        <w:t>such as</w:t>
      </w:r>
      <w:r w:rsidR="00271459" w:rsidRPr="00E86E69">
        <w:rPr>
          <w:rFonts w:ascii="Times New Roman" w:hAnsi="Times New Roman" w:cs="Times New Roman"/>
          <w:lang w:val="en-GB"/>
        </w:rPr>
        <w:t xml:space="preserve"> stom</w:t>
      </w:r>
      <w:r w:rsidR="00174AE9" w:rsidRPr="00E86E69">
        <w:rPr>
          <w:rFonts w:ascii="Times New Roman" w:hAnsi="Times New Roman" w:cs="Times New Roman"/>
          <w:lang w:val="en-GB"/>
        </w:rPr>
        <w:t>ach content</w:t>
      </w:r>
      <w:r w:rsidR="002D33E1" w:rsidRPr="00E86E69">
        <w:rPr>
          <w:rFonts w:ascii="Times New Roman" w:hAnsi="Times New Roman" w:cs="Times New Roman"/>
          <w:lang w:val="en-GB"/>
        </w:rPr>
        <w:t xml:space="preserve"> </w:t>
      </w:r>
      <w:r w:rsidR="00174AE9" w:rsidRPr="00E86E69">
        <w:rPr>
          <w:rFonts w:ascii="Times New Roman" w:hAnsi="Times New Roman" w:cs="Times New Roman"/>
          <w:lang w:val="en-GB"/>
        </w:rPr>
        <w:t>and otoli</w:t>
      </w:r>
      <w:r w:rsidR="00271459" w:rsidRPr="00E86E69">
        <w:rPr>
          <w:rFonts w:ascii="Times New Roman" w:hAnsi="Times New Roman" w:cs="Times New Roman"/>
          <w:lang w:val="en-GB"/>
        </w:rPr>
        <w:t>th</w:t>
      </w:r>
      <w:r w:rsidR="00BB791B" w:rsidRPr="00E86E69">
        <w:rPr>
          <w:rFonts w:ascii="Times New Roman" w:hAnsi="Times New Roman" w:cs="Times New Roman"/>
          <w:lang w:val="en-GB"/>
        </w:rPr>
        <w:t>-</w:t>
      </w:r>
      <w:r w:rsidR="00271459" w:rsidRPr="00E86E69">
        <w:rPr>
          <w:rFonts w:ascii="Times New Roman" w:hAnsi="Times New Roman" w:cs="Times New Roman"/>
          <w:lang w:val="en-GB"/>
        </w:rPr>
        <w:t xml:space="preserve">based aging and </w:t>
      </w:r>
      <w:r w:rsidR="00CF5726" w:rsidRPr="00E86E69">
        <w:rPr>
          <w:rFonts w:ascii="Times New Roman" w:hAnsi="Times New Roman" w:cs="Times New Roman"/>
          <w:lang w:val="en-GB"/>
        </w:rPr>
        <w:t>obtain</w:t>
      </w:r>
      <w:r w:rsidR="00174AE9" w:rsidRPr="00E86E69">
        <w:rPr>
          <w:rFonts w:ascii="Times New Roman" w:hAnsi="Times New Roman" w:cs="Times New Roman"/>
          <w:lang w:val="en-GB"/>
        </w:rPr>
        <w:t xml:space="preserve"> </w:t>
      </w:r>
      <w:r w:rsidR="00271459" w:rsidRPr="00E86E69">
        <w:rPr>
          <w:rFonts w:ascii="Times New Roman" w:hAnsi="Times New Roman" w:cs="Times New Roman"/>
          <w:lang w:val="en-GB"/>
        </w:rPr>
        <w:t xml:space="preserve">the required </w:t>
      </w:r>
      <w:r w:rsidR="00174AE9" w:rsidRPr="00E86E69">
        <w:rPr>
          <w:rFonts w:ascii="Times New Roman" w:hAnsi="Times New Roman" w:cs="Times New Roman"/>
          <w:lang w:val="en-GB"/>
        </w:rPr>
        <w:t xml:space="preserve">more invasive </w:t>
      </w:r>
      <w:r w:rsidR="00271459" w:rsidRPr="00E86E69">
        <w:rPr>
          <w:rFonts w:ascii="Times New Roman" w:hAnsi="Times New Roman" w:cs="Times New Roman"/>
          <w:lang w:val="en-GB"/>
        </w:rPr>
        <w:t xml:space="preserve">stock abundance and growth data via non-invasive </w:t>
      </w:r>
      <w:r w:rsidR="002D33E1" w:rsidRPr="00E86E69">
        <w:rPr>
          <w:rFonts w:ascii="Times New Roman" w:hAnsi="Times New Roman" w:cs="Times New Roman"/>
          <w:lang w:val="en-GB"/>
        </w:rPr>
        <w:t xml:space="preserve">optical </w:t>
      </w:r>
      <w:r w:rsidR="00271459" w:rsidRPr="00E86E69">
        <w:rPr>
          <w:rFonts w:ascii="Times New Roman" w:hAnsi="Times New Roman" w:cs="Times New Roman"/>
          <w:lang w:val="en-GB"/>
        </w:rPr>
        <w:t xml:space="preserve">methods. These approaches may finally </w:t>
      </w:r>
      <w:r w:rsidR="00E63759" w:rsidRPr="00E86E69">
        <w:rPr>
          <w:rFonts w:ascii="Times New Roman" w:hAnsi="Times New Roman" w:cs="Times New Roman"/>
          <w:lang w:val="en-GB"/>
        </w:rPr>
        <w:t>enable the</w:t>
      </w:r>
      <w:r w:rsidR="00271459" w:rsidRPr="00E86E69">
        <w:rPr>
          <w:rFonts w:ascii="Times New Roman" w:hAnsi="Times New Roman" w:cs="Times New Roman"/>
          <w:lang w:val="en-GB"/>
        </w:rPr>
        <w:t xml:space="preserve"> reduc</w:t>
      </w:r>
      <w:r w:rsidR="00E63759" w:rsidRPr="00E86E69">
        <w:rPr>
          <w:rFonts w:ascii="Times New Roman" w:hAnsi="Times New Roman" w:cs="Times New Roman"/>
          <w:lang w:val="en-GB"/>
        </w:rPr>
        <w:t>tion of</w:t>
      </w:r>
      <w:r w:rsidR="00271459" w:rsidRPr="00E86E69">
        <w:rPr>
          <w:rFonts w:ascii="Times New Roman" w:hAnsi="Times New Roman" w:cs="Times New Roman"/>
          <w:lang w:val="en-GB"/>
        </w:rPr>
        <w:t xml:space="preserve"> our fishing effort without </w:t>
      </w:r>
      <w:proofErr w:type="spellStart"/>
      <w:r w:rsidR="002D33E1" w:rsidRPr="00E86E69">
        <w:rPr>
          <w:rFonts w:ascii="Times New Roman" w:hAnsi="Times New Roman" w:cs="Times New Roman"/>
          <w:lang w:val="en-GB"/>
        </w:rPr>
        <w:t>lo</w:t>
      </w:r>
      <w:ins w:id="288" w:author="P. Fischer" w:date="2017-01-09T17:46:00Z">
        <w:r w:rsidR="00522E17">
          <w:rPr>
            <w:rFonts w:ascii="Times New Roman" w:hAnsi="Times New Roman" w:cs="Times New Roman"/>
            <w:lang w:val="en-GB"/>
          </w:rPr>
          <w:t>o</w:t>
        </w:r>
      </w:ins>
      <w:r w:rsidR="002D33E1" w:rsidRPr="00E86E69">
        <w:rPr>
          <w:rFonts w:ascii="Times New Roman" w:hAnsi="Times New Roman" w:cs="Times New Roman"/>
          <w:lang w:val="en-GB"/>
        </w:rPr>
        <w:t>sing</w:t>
      </w:r>
      <w:proofErr w:type="spellEnd"/>
      <w:r w:rsidR="00271459" w:rsidRPr="00E86E69">
        <w:rPr>
          <w:rFonts w:ascii="Times New Roman" w:hAnsi="Times New Roman" w:cs="Times New Roman"/>
          <w:lang w:val="en-GB"/>
        </w:rPr>
        <w:t xml:space="preserve"> the required data </w:t>
      </w:r>
      <w:r w:rsidR="002D33E1" w:rsidRPr="00E86E69">
        <w:rPr>
          <w:rFonts w:ascii="Times New Roman" w:hAnsi="Times New Roman" w:cs="Times New Roman"/>
          <w:lang w:val="en-GB"/>
        </w:rPr>
        <w:t xml:space="preserve">density </w:t>
      </w:r>
      <w:r w:rsidR="00271459" w:rsidRPr="00E86E69">
        <w:rPr>
          <w:rFonts w:ascii="Times New Roman" w:hAnsi="Times New Roman" w:cs="Times New Roman"/>
          <w:lang w:val="en-GB"/>
        </w:rPr>
        <w:t>and therefore contribute to the increasing scientific demand of a resource conservative science also in fish and community ecology</w:t>
      </w:r>
      <w:r w:rsidR="00E63759" w:rsidRPr="00E86E69">
        <w:rPr>
          <w:rFonts w:ascii="Times New Roman" w:hAnsi="Times New Roman" w:cs="Times New Roman"/>
          <w:lang w:val="en-GB"/>
        </w:rPr>
        <w:t>,</w:t>
      </w:r>
      <w:r w:rsidR="00174AE9" w:rsidRPr="00E86E69">
        <w:rPr>
          <w:rFonts w:ascii="Times New Roman" w:hAnsi="Times New Roman" w:cs="Times New Roman"/>
          <w:lang w:val="en-GB"/>
        </w:rPr>
        <w:t xml:space="preserve"> especially in ecological sensitive areas</w:t>
      </w:r>
      <w:r w:rsidR="00E63759" w:rsidRPr="00E86E69">
        <w:rPr>
          <w:rFonts w:ascii="Times New Roman" w:hAnsi="Times New Roman" w:cs="Times New Roman"/>
          <w:lang w:val="en-GB"/>
        </w:rPr>
        <w:t>,</w:t>
      </w:r>
      <w:r w:rsidR="00174AE9" w:rsidRPr="00E86E69">
        <w:rPr>
          <w:rFonts w:ascii="Times New Roman" w:hAnsi="Times New Roman" w:cs="Times New Roman"/>
          <w:lang w:val="en-GB"/>
        </w:rPr>
        <w:t xml:space="preserve"> </w:t>
      </w:r>
      <w:r w:rsidR="00CF5726" w:rsidRPr="00E86E69">
        <w:rPr>
          <w:rFonts w:ascii="Times New Roman" w:hAnsi="Times New Roman" w:cs="Times New Roman"/>
          <w:lang w:val="en-GB"/>
        </w:rPr>
        <w:t>such as the</w:t>
      </w:r>
      <w:r w:rsidR="00174AE9" w:rsidRPr="00E86E69">
        <w:rPr>
          <w:rFonts w:ascii="Times New Roman" w:hAnsi="Times New Roman" w:cs="Times New Roman"/>
          <w:lang w:val="en-GB"/>
        </w:rPr>
        <w:t xml:space="preserve"> polar fjords or marine protected areas</w:t>
      </w:r>
      <w:r w:rsidR="00271459" w:rsidRPr="00E86E69">
        <w:rPr>
          <w:rFonts w:ascii="Times New Roman" w:hAnsi="Times New Roman" w:cs="Times New Roman"/>
          <w:lang w:val="en-GB"/>
        </w:rPr>
        <w:t>.</w:t>
      </w:r>
    </w:p>
    <w:p w14:paraId="36A1EC7E" w14:textId="77777777" w:rsidR="005314DD" w:rsidRPr="005314DD" w:rsidRDefault="005314DD" w:rsidP="005314DD">
      <w:pPr>
        <w:widowControl w:val="0"/>
        <w:autoSpaceDE w:val="0"/>
        <w:autoSpaceDN w:val="0"/>
        <w:adjustRightInd w:val="0"/>
        <w:spacing w:after="240" w:line="340" w:lineRule="atLeast"/>
        <w:rPr>
          <w:ins w:id="289" w:author="P. Fischer" w:date="2017-01-09T19:50:00Z"/>
          <w:rFonts w:ascii="Times New Roman" w:hAnsi="Times New Roman" w:cs="Times New Roman"/>
          <w:b/>
          <w:lang w:val="en-GB"/>
          <w:rPrChange w:id="290" w:author="P. Fischer" w:date="2017-01-09T19:50:00Z">
            <w:rPr>
              <w:ins w:id="291" w:author="P. Fischer" w:date="2017-01-09T19:50:00Z"/>
              <w:rFonts w:ascii="Times New Roman" w:hAnsi="Times New Roman" w:cs="Times New Roman"/>
              <w:lang w:val="en-GB"/>
            </w:rPr>
          </w:rPrChange>
        </w:rPr>
      </w:pPr>
      <w:ins w:id="292" w:author="P. Fischer" w:date="2017-01-09T19:50:00Z">
        <w:r w:rsidRPr="005314DD">
          <w:rPr>
            <w:rFonts w:ascii="Times New Roman" w:hAnsi="Times New Roman" w:cs="Times New Roman"/>
            <w:b/>
            <w:lang w:val="en-GB"/>
            <w:rPrChange w:id="293" w:author="P. Fischer" w:date="2017-01-09T19:50:00Z">
              <w:rPr>
                <w:rFonts w:ascii="Times New Roman" w:hAnsi="Times New Roman" w:cs="Times New Roman"/>
                <w:lang w:val="en-GB"/>
              </w:rPr>
            </w:rPrChange>
          </w:rPr>
          <w:t>Next steps and needs</w:t>
        </w:r>
      </w:ins>
    </w:p>
    <w:p w14:paraId="7CFA5E0F" w14:textId="2E3BD8DD" w:rsidR="00FB1683" w:rsidRPr="00F05AF8" w:rsidRDefault="005314DD" w:rsidP="00632620">
      <w:pPr>
        <w:widowControl w:val="0"/>
        <w:autoSpaceDE w:val="0"/>
        <w:autoSpaceDN w:val="0"/>
        <w:adjustRightInd w:val="0"/>
        <w:spacing w:after="240" w:line="340" w:lineRule="atLeast"/>
        <w:rPr>
          <w:ins w:id="294" w:author="P. Fischer" w:date="2017-01-09T19:59:00Z"/>
          <w:rFonts w:ascii="Times" w:hAnsi="Times" w:cs="Times"/>
          <w:color w:val="000000"/>
          <w:lang w:val="en-US"/>
          <w:rPrChange w:id="295" w:author="P. Fischer" w:date="2017-01-09T20:09:00Z">
            <w:rPr>
              <w:ins w:id="296" w:author="P. Fischer" w:date="2017-01-09T19:59:00Z"/>
              <w:rFonts w:ascii="Times" w:hAnsi="Times" w:cs="Times"/>
              <w:color w:val="000000"/>
              <w:sz w:val="29"/>
              <w:szCs w:val="29"/>
              <w:lang w:val="en-US"/>
            </w:rPr>
          </w:rPrChange>
        </w:rPr>
      </w:pPr>
      <w:ins w:id="297" w:author="P. Fischer" w:date="2017-01-09T19:43:00Z">
        <w:r w:rsidRPr="00F05AF8">
          <w:rPr>
            <w:rFonts w:ascii="Times New Roman" w:hAnsi="Times New Roman" w:cs="Times New Roman"/>
            <w:lang w:val="en-GB"/>
          </w:rPr>
          <w:t>Besides the here presented ecological and hydrographical results</w:t>
        </w:r>
      </w:ins>
      <w:ins w:id="298" w:author="P. Fischer" w:date="2017-01-09T19:45:00Z">
        <w:r w:rsidRPr="00F05AF8">
          <w:rPr>
            <w:rFonts w:ascii="Times New Roman" w:hAnsi="Times New Roman" w:cs="Times New Roman"/>
            <w:lang w:val="en-GB"/>
          </w:rPr>
          <w:t xml:space="preserve"> from the Kongsfjorden ecosystem</w:t>
        </w:r>
      </w:ins>
      <w:ins w:id="299" w:author="P. Fischer" w:date="2017-01-09T19:43:00Z">
        <w:r w:rsidRPr="00722B26">
          <w:rPr>
            <w:rFonts w:ascii="Times New Roman" w:hAnsi="Times New Roman" w:cs="Times New Roman"/>
            <w:lang w:val="en-GB"/>
          </w:rPr>
          <w:t>, th</w:t>
        </w:r>
      </w:ins>
      <w:ins w:id="300" w:author="P. Fischer" w:date="2017-01-09T19:45:00Z">
        <w:r w:rsidRPr="00722B26">
          <w:rPr>
            <w:rFonts w:ascii="Times New Roman" w:hAnsi="Times New Roman" w:cs="Times New Roman"/>
            <w:lang w:val="en-GB"/>
          </w:rPr>
          <w:t>e</w:t>
        </w:r>
      </w:ins>
      <w:ins w:id="301" w:author="P. Fischer" w:date="2017-01-09T19:43:00Z">
        <w:r w:rsidRPr="00722B26">
          <w:rPr>
            <w:rFonts w:ascii="Times New Roman" w:hAnsi="Times New Roman" w:cs="Times New Roman"/>
            <w:lang w:val="en-GB"/>
          </w:rPr>
          <w:t xml:space="preserve"> study demonstrates </w:t>
        </w:r>
      </w:ins>
      <w:ins w:id="302" w:author="P. Fischer" w:date="2017-01-09T19:44:00Z">
        <w:r w:rsidRPr="00722B26">
          <w:rPr>
            <w:rFonts w:ascii="Times New Roman" w:hAnsi="Times New Roman" w:cs="Times New Roman"/>
            <w:lang w:val="en-GB"/>
          </w:rPr>
          <w:t>th</w:t>
        </w:r>
      </w:ins>
      <w:ins w:id="303" w:author="P. Fischer" w:date="2017-01-09T19:45:00Z">
        <w:r w:rsidRPr="00722B26">
          <w:rPr>
            <w:rFonts w:ascii="Times New Roman" w:hAnsi="Times New Roman" w:cs="Times New Roman"/>
            <w:lang w:val="en-GB"/>
          </w:rPr>
          <w:t xml:space="preserve">e </w:t>
        </w:r>
      </w:ins>
      <w:ins w:id="304" w:author="P. Fischer" w:date="2017-01-09T19:49:00Z">
        <w:r w:rsidRPr="00722B26">
          <w:rPr>
            <w:rFonts w:ascii="Times New Roman" w:hAnsi="Times New Roman" w:cs="Times New Roman"/>
            <w:lang w:val="en-GB"/>
          </w:rPr>
          <w:t xml:space="preserve">advantages </w:t>
        </w:r>
      </w:ins>
      <w:ins w:id="305" w:author="P. Fischer" w:date="2017-01-09T19:45:00Z">
        <w:r w:rsidRPr="00722B26">
          <w:rPr>
            <w:rFonts w:ascii="Times New Roman" w:hAnsi="Times New Roman" w:cs="Times New Roman"/>
            <w:lang w:val="en-GB"/>
          </w:rPr>
          <w:t xml:space="preserve">of </w:t>
        </w:r>
      </w:ins>
      <w:ins w:id="306" w:author="P. Fischer" w:date="2017-01-09T20:13:00Z">
        <w:r w:rsidR="00722B26">
          <w:rPr>
            <w:rFonts w:ascii="Times New Roman" w:hAnsi="Times New Roman" w:cs="Times New Roman"/>
            <w:lang w:val="en-GB"/>
          </w:rPr>
          <w:t xml:space="preserve">cabled </w:t>
        </w:r>
      </w:ins>
      <w:ins w:id="307" w:author="P. Fischer" w:date="2017-01-09T19:43:00Z">
        <w:r w:rsidRPr="00722B26">
          <w:rPr>
            <w:rFonts w:ascii="Times New Roman" w:hAnsi="Times New Roman" w:cs="Times New Roman"/>
            <w:lang w:val="en-GB"/>
          </w:rPr>
          <w:t>observator</w:t>
        </w:r>
      </w:ins>
      <w:ins w:id="308" w:author="P. Fischer" w:date="2017-01-09T20:13:00Z">
        <w:r w:rsidR="00722B26">
          <w:rPr>
            <w:rFonts w:ascii="Times New Roman" w:hAnsi="Times New Roman" w:cs="Times New Roman"/>
            <w:lang w:val="en-GB"/>
          </w:rPr>
          <w:t xml:space="preserve">y technology </w:t>
        </w:r>
      </w:ins>
      <w:ins w:id="309" w:author="Markus Brand" w:date="2017-01-10T15:17:00Z">
        <w:r w:rsidR="00665634">
          <w:rPr>
            <w:rFonts w:ascii="Times New Roman" w:hAnsi="Times New Roman" w:cs="Times New Roman"/>
            <w:lang w:val="en-GB"/>
          </w:rPr>
          <w:t xml:space="preserve">- </w:t>
        </w:r>
      </w:ins>
      <w:ins w:id="310" w:author="P. Fischer" w:date="2017-01-09T19:47:00Z">
        <w:r w:rsidRPr="00722B26">
          <w:rPr>
            <w:rFonts w:ascii="Times New Roman" w:hAnsi="Times New Roman" w:cs="Times New Roman"/>
            <w:lang w:val="en-GB"/>
          </w:rPr>
          <w:t xml:space="preserve">especially when combined with other research methods </w:t>
        </w:r>
      </w:ins>
      <w:ins w:id="311" w:author="P. Fischer" w:date="2017-01-09T19:48:00Z">
        <w:r w:rsidRPr="00722B26">
          <w:rPr>
            <w:rFonts w:ascii="Times New Roman" w:hAnsi="Times New Roman" w:cs="Times New Roman"/>
            <w:lang w:val="en-GB"/>
          </w:rPr>
          <w:t xml:space="preserve">in a multidisciplinary approach </w:t>
        </w:r>
        <w:r w:rsidRPr="00F05AF8">
          <w:rPr>
            <w:rFonts w:ascii="Times" w:hAnsi="Times" w:cs="Times"/>
            <w:color w:val="000000"/>
            <w:lang w:val="en-US"/>
            <w:rPrChange w:id="312" w:author="P. Fischer" w:date="2017-01-09T20:09:00Z">
              <w:rPr>
                <w:rFonts w:ascii="Times" w:hAnsi="Times" w:cs="Times"/>
                <w:color w:val="000000"/>
                <w:sz w:val="29"/>
                <w:szCs w:val="29"/>
                <w:lang w:val="en-US"/>
              </w:rPr>
            </w:rPrChange>
          </w:rPr>
          <w:t xml:space="preserve">integrating biology with the understanding of the physical environment. </w:t>
        </w:r>
      </w:ins>
      <w:ins w:id="313" w:author="P. Fischer" w:date="2017-01-09T19:52:00Z">
        <w:r w:rsidR="00FB1683" w:rsidRPr="00F05AF8">
          <w:rPr>
            <w:rFonts w:ascii="Times" w:hAnsi="Times" w:cs="Times"/>
            <w:color w:val="000000"/>
            <w:lang w:val="en-US"/>
            <w:rPrChange w:id="314" w:author="P. Fischer" w:date="2017-01-09T20:09:00Z">
              <w:rPr>
                <w:rFonts w:ascii="Times" w:hAnsi="Times" w:cs="Times"/>
                <w:color w:val="000000"/>
                <w:sz w:val="29"/>
                <w:szCs w:val="29"/>
                <w:lang w:val="en-US"/>
              </w:rPr>
            </w:rPrChange>
          </w:rPr>
          <w:t xml:space="preserve">Cabled observatories with </w:t>
        </w:r>
      </w:ins>
      <w:ins w:id="315" w:author="P. Fischer" w:date="2017-01-09T19:53:00Z">
        <w:r w:rsidR="00FB1683" w:rsidRPr="00F05AF8">
          <w:rPr>
            <w:rFonts w:ascii="Times" w:hAnsi="Times" w:cs="Times"/>
            <w:color w:val="000000"/>
            <w:lang w:val="en-US"/>
            <w:rPrChange w:id="316" w:author="P. Fischer" w:date="2017-01-09T20:09:00Z">
              <w:rPr>
                <w:rFonts w:ascii="Times" w:hAnsi="Times" w:cs="Times"/>
                <w:color w:val="000000"/>
                <w:sz w:val="29"/>
                <w:szCs w:val="29"/>
                <w:lang w:val="en-US"/>
              </w:rPr>
            </w:rPrChange>
          </w:rPr>
          <w:t xml:space="preserve">continuous </w:t>
        </w:r>
      </w:ins>
      <w:ins w:id="317" w:author="P. Fischer" w:date="2017-01-09T19:52:00Z">
        <w:r w:rsidR="00FB1683" w:rsidRPr="00F05AF8">
          <w:rPr>
            <w:rFonts w:ascii="Times" w:hAnsi="Times" w:cs="Times"/>
            <w:color w:val="000000"/>
            <w:lang w:val="en-US"/>
            <w:rPrChange w:id="318" w:author="P. Fischer" w:date="2017-01-09T20:09:00Z">
              <w:rPr>
                <w:rFonts w:ascii="Times" w:hAnsi="Times" w:cs="Times"/>
                <w:color w:val="000000"/>
                <w:sz w:val="29"/>
                <w:szCs w:val="29"/>
                <w:lang w:val="en-US"/>
              </w:rPr>
            </w:rPrChange>
          </w:rPr>
          <w:t>power</w:t>
        </w:r>
      </w:ins>
      <w:ins w:id="319" w:author="P. Fischer" w:date="2017-01-09T19:53:00Z">
        <w:r w:rsidR="00FB1683" w:rsidRPr="00F05AF8">
          <w:rPr>
            <w:rFonts w:ascii="Times" w:hAnsi="Times" w:cs="Times"/>
            <w:color w:val="000000"/>
            <w:lang w:val="en-US"/>
            <w:rPrChange w:id="320" w:author="P. Fischer" w:date="2017-01-09T20:09:00Z">
              <w:rPr>
                <w:rFonts w:ascii="Times" w:hAnsi="Times" w:cs="Times"/>
                <w:color w:val="000000"/>
                <w:sz w:val="29"/>
                <w:szCs w:val="29"/>
                <w:lang w:val="en-US"/>
              </w:rPr>
            </w:rPrChange>
          </w:rPr>
          <w:t xml:space="preserve"> supply </w:t>
        </w:r>
      </w:ins>
      <w:ins w:id="321" w:author="P. Fischer" w:date="2017-01-09T19:52:00Z">
        <w:r w:rsidR="00FB1683" w:rsidRPr="00F05AF8">
          <w:rPr>
            <w:rFonts w:ascii="Times" w:hAnsi="Times" w:cs="Times"/>
            <w:color w:val="000000"/>
            <w:lang w:val="en-US"/>
            <w:rPrChange w:id="322" w:author="P. Fischer" w:date="2017-01-09T20:09:00Z">
              <w:rPr>
                <w:rFonts w:ascii="Times" w:hAnsi="Times" w:cs="Times"/>
                <w:color w:val="000000"/>
                <w:sz w:val="29"/>
                <w:szCs w:val="29"/>
                <w:lang w:val="en-US"/>
              </w:rPr>
            </w:rPrChange>
          </w:rPr>
          <w:t xml:space="preserve">and network </w:t>
        </w:r>
      </w:ins>
      <w:ins w:id="323" w:author="P. Fischer" w:date="2017-01-09T19:53:00Z">
        <w:r w:rsidR="00FB1683" w:rsidRPr="00F05AF8">
          <w:rPr>
            <w:rFonts w:ascii="Times" w:hAnsi="Times" w:cs="Times"/>
            <w:color w:val="000000"/>
            <w:lang w:val="en-US"/>
            <w:rPrChange w:id="324" w:author="P. Fischer" w:date="2017-01-09T20:09:00Z">
              <w:rPr>
                <w:rFonts w:ascii="Times" w:hAnsi="Times" w:cs="Times"/>
                <w:color w:val="000000"/>
                <w:sz w:val="29"/>
                <w:szCs w:val="29"/>
                <w:lang w:val="en-US"/>
              </w:rPr>
            </w:rPrChange>
          </w:rPr>
          <w:t xml:space="preserve">access </w:t>
        </w:r>
      </w:ins>
      <w:ins w:id="325" w:author="P. Fischer" w:date="2017-01-09T19:52:00Z">
        <w:r w:rsidR="00FB1683" w:rsidRPr="00F05AF8">
          <w:rPr>
            <w:rFonts w:ascii="Times" w:hAnsi="Times" w:cs="Times"/>
            <w:color w:val="000000"/>
            <w:lang w:val="en-US"/>
            <w:rPrChange w:id="326" w:author="P. Fischer" w:date="2017-01-09T20:09:00Z">
              <w:rPr>
                <w:rFonts w:ascii="Times" w:hAnsi="Times" w:cs="Times"/>
                <w:color w:val="000000"/>
                <w:sz w:val="29"/>
                <w:szCs w:val="29"/>
                <w:lang w:val="en-US"/>
              </w:rPr>
            </w:rPrChange>
          </w:rPr>
          <w:t>allow the use of</w:t>
        </w:r>
      </w:ins>
      <w:ins w:id="327" w:author="P. Fischer" w:date="2017-01-09T19:53:00Z">
        <w:r w:rsidR="00FB1683" w:rsidRPr="00F05AF8">
          <w:rPr>
            <w:rFonts w:ascii="Times" w:hAnsi="Times" w:cs="Times"/>
            <w:color w:val="000000"/>
            <w:lang w:val="en-US"/>
            <w:rPrChange w:id="328" w:author="P. Fischer" w:date="2017-01-09T20:09:00Z">
              <w:rPr>
                <w:rFonts w:ascii="Times" w:hAnsi="Times" w:cs="Times"/>
                <w:color w:val="000000"/>
                <w:sz w:val="29"/>
                <w:szCs w:val="29"/>
                <w:lang w:val="en-US"/>
              </w:rPr>
            </w:rPrChange>
          </w:rPr>
          <w:t xml:space="preserve"> </w:t>
        </w:r>
      </w:ins>
      <w:ins w:id="329" w:author="P. Fischer" w:date="2017-01-09T19:51:00Z">
        <w:r w:rsidR="00FB1683" w:rsidRPr="00F05AF8">
          <w:rPr>
            <w:rFonts w:ascii="Times" w:hAnsi="Times" w:cs="Times"/>
            <w:color w:val="000000"/>
            <w:lang w:val="en-US"/>
            <w:rPrChange w:id="330" w:author="P. Fischer" w:date="2017-01-09T20:09:00Z">
              <w:rPr>
                <w:rFonts w:ascii="Times" w:hAnsi="Times" w:cs="Times"/>
                <w:color w:val="000000"/>
                <w:sz w:val="29"/>
                <w:szCs w:val="29"/>
                <w:lang w:val="en-US"/>
              </w:rPr>
            </w:rPrChange>
          </w:rPr>
          <w:t>state of the art IT-</w:t>
        </w:r>
      </w:ins>
      <w:ins w:id="331" w:author="P. Fischer" w:date="2017-01-09T19:54:00Z">
        <w:r w:rsidR="00FB1683" w:rsidRPr="00F05AF8">
          <w:rPr>
            <w:rFonts w:ascii="Times" w:hAnsi="Times" w:cs="Times"/>
            <w:color w:val="000000"/>
            <w:lang w:val="en-US"/>
            <w:rPrChange w:id="332" w:author="P. Fischer" w:date="2017-01-09T20:09:00Z">
              <w:rPr>
                <w:rFonts w:ascii="Times" w:hAnsi="Times" w:cs="Times"/>
                <w:color w:val="000000"/>
                <w:sz w:val="29"/>
                <w:szCs w:val="29"/>
                <w:lang w:val="en-US"/>
              </w:rPr>
            </w:rPrChange>
          </w:rPr>
          <w:t xml:space="preserve">technology </w:t>
        </w:r>
      </w:ins>
      <w:ins w:id="333" w:author="P. Fischer" w:date="2017-01-09T19:53:00Z">
        <w:r w:rsidR="00FB1683" w:rsidRPr="00F05AF8">
          <w:rPr>
            <w:rFonts w:ascii="Times" w:hAnsi="Times" w:cs="Times"/>
            <w:color w:val="000000"/>
            <w:lang w:val="en-US"/>
            <w:rPrChange w:id="334" w:author="P. Fischer" w:date="2017-01-09T20:09:00Z">
              <w:rPr>
                <w:rFonts w:ascii="Times" w:hAnsi="Times" w:cs="Times"/>
                <w:color w:val="000000"/>
                <w:sz w:val="29"/>
                <w:szCs w:val="29"/>
                <w:lang w:val="en-US"/>
              </w:rPr>
            </w:rPrChange>
          </w:rPr>
          <w:t xml:space="preserve">and smart-monitoring </w:t>
        </w:r>
      </w:ins>
      <w:ins w:id="335" w:author="P. Fischer" w:date="2017-01-09T19:54:00Z">
        <w:r w:rsidR="00FB1683" w:rsidRPr="00F05AF8">
          <w:rPr>
            <w:rFonts w:ascii="Times" w:hAnsi="Times" w:cs="Times"/>
            <w:color w:val="000000"/>
            <w:lang w:val="en-US"/>
            <w:rPrChange w:id="336" w:author="P. Fischer" w:date="2017-01-09T20:09:00Z">
              <w:rPr>
                <w:rFonts w:ascii="Times" w:hAnsi="Times" w:cs="Times"/>
                <w:color w:val="000000"/>
                <w:sz w:val="29"/>
                <w:szCs w:val="29"/>
                <w:lang w:val="en-US"/>
              </w:rPr>
            </w:rPrChange>
          </w:rPr>
          <w:t xml:space="preserve">approaches </w:t>
        </w:r>
      </w:ins>
      <w:ins w:id="337" w:author="P. Fischer" w:date="2017-01-09T19:52:00Z">
        <w:r w:rsidR="00FB1683" w:rsidRPr="00F05AF8">
          <w:rPr>
            <w:rFonts w:ascii="Times" w:hAnsi="Times" w:cs="Times"/>
            <w:color w:val="000000"/>
            <w:lang w:val="en-US"/>
            <w:rPrChange w:id="338" w:author="P. Fischer" w:date="2017-01-09T20:09:00Z">
              <w:rPr>
                <w:rFonts w:ascii="Times" w:hAnsi="Times" w:cs="Times"/>
                <w:color w:val="000000"/>
                <w:sz w:val="29"/>
                <w:szCs w:val="29"/>
                <w:lang w:val="en-US"/>
              </w:rPr>
            </w:rPrChange>
          </w:rPr>
          <w:t>under water</w:t>
        </w:r>
      </w:ins>
      <w:ins w:id="339" w:author="Markus Brand" w:date="2017-01-10T15:23:00Z">
        <w:r w:rsidR="006402E3">
          <w:rPr>
            <w:rFonts w:ascii="Times" w:hAnsi="Times" w:cs="Times"/>
            <w:color w:val="000000"/>
            <w:lang w:val="en-US"/>
          </w:rPr>
          <w:t xml:space="preserve">. These </w:t>
        </w:r>
      </w:ins>
      <w:ins w:id="340" w:author="P. Fischer" w:date="2017-01-09T19:52:00Z">
        <w:del w:id="341" w:author="Markus Brand" w:date="2017-01-10T15:23:00Z">
          <w:r w:rsidR="00FB1683" w:rsidRPr="00F05AF8" w:rsidDel="006402E3">
            <w:rPr>
              <w:rFonts w:ascii="Times" w:hAnsi="Times" w:cs="Times"/>
              <w:color w:val="000000"/>
              <w:lang w:val="en-US"/>
              <w:rPrChange w:id="342" w:author="P. Fischer" w:date="2017-01-09T20:09:00Z">
                <w:rPr>
                  <w:rFonts w:ascii="Times" w:hAnsi="Times" w:cs="Times"/>
                  <w:color w:val="000000"/>
                  <w:sz w:val="29"/>
                  <w:szCs w:val="29"/>
                  <w:lang w:val="en-US"/>
                </w:rPr>
              </w:rPrChange>
            </w:rPr>
            <w:delText xml:space="preserve"> </w:delText>
          </w:r>
        </w:del>
      </w:ins>
      <w:ins w:id="343" w:author="P. Fischer" w:date="2017-01-09T19:54:00Z">
        <w:del w:id="344" w:author="Markus Brand" w:date="2017-01-10T15:23:00Z">
          <w:r w:rsidR="00FB1683" w:rsidRPr="00F05AF8" w:rsidDel="006402E3">
            <w:rPr>
              <w:rFonts w:ascii="Times" w:hAnsi="Times" w:cs="Times"/>
              <w:color w:val="000000"/>
              <w:lang w:val="en-US"/>
              <w:rPrChange w:id="345" w:author="P. Fischer" w:date="2017-01-09T20:09:00Z">
                <w:rPr>
                  <w:rFonts w:ascii="Times" w:hAnsi="Times" w:cs="Times"/>
                  <w:color w:val="000000"/>
                  <w:sz w:val="29"/>
                  <w:szCs w:val="29"/>
                  <w:lang w:val="en-US"/>
                </w:rPr>
              </w:rPrChange>
            </w:rPr>
            <w:delText xml:space="preserve">which </w:delText>
          </w:r>
        </w:del>
        <w:r w:rsidR="00FB1683" w:rsidRPr="00F05AF8">
          <w:rPr>
            <w:rFonts w:ascii="Times" w:hAnsi="Times" w:cs="Times"/>
            <w:color w:val="000000"/>
            <w:lang w:val="en-US"/>
            <w:rPrChange w:id="346" w:author="P. Fischer" w:date="2017-01-09T20:09:00Z">
              <w:rPr>
                <w:rFonts w:ascii="Times" w:hAnsi="Times" w:cs="Times"/>
                <w:color w:val="000000"/>
                <w:sz w:val="29"/>
                <w:szCs w:val="29"/>
                <w:lang w:val="en-US"/>
              </w:rPr>
            </w:rPrChange>
          </w:rPr>
          <w:t xml:space="preserve">are often not applicable in mooring based sensor technology because </w:t>
        </w:r>
      </w:ins>
      <w:ins w:id="347" w:author="P. Fischer" w:date="2017-01-09T20:15:00Z">
        <w:del w:id="348" w:author="Markus Brand" w:date="2017-01-10T15:44:00Z">
          <w:r w:rsidR="00722B26" w:rsidDel="00D57A33">
            <w:rPr>
              <w:rFonts w:ascii="Times" w:hAnsi="Times" w:cs="Times"/>
              <w:color w:val="000000"/>
              <w:lang w:val="en-US"/>
            </w:rPr>
            <w:delText xml:space="preserve">a) </w:delText>
          </w:r>
        </w:del>
        <w:del w:id="349" w:author="Markus Brand" w:date="2017-01-10T15:30:00Z">
          <w:r w:rsidR="00722B26" w:rsidDel="00825867">
            <w:rPr>
              <w:rFonts w:ascii="Times" w:hAnsi="Times" w:cs="Times"/>
              <w:color w:val="000000"/>
              <w:lang w:val="en-US"/>
            </w:rPr>
            <w:delText xml:space="preserve">the </w:delText>
          </w:r>
        </w:del>
      </w:ins>
      <w:ins w:id="350" w:author="P. Fischer" w:date="2017-01-09T19:55:00Z">
        <w:del w:id="351" w:author="Markus Brand" w:date="2017-01-10T15:30:00Z">
          <w:r w:rsidR="00FB1683" w:rsidRPr="00F05AF8" w:rsidDel="00825867">
            <w:rPr>
              <w:rFonts w:ascii="Times" w:hAnsi="Times" w:cs="Times"/>
              <w:color w:val="000000"/>
              <w:lang w:val="en-US"/>
              <w:rPrChange w:id="352" w:author="P. Fischer" w:date="2017-01-09T20:09:00Z">
                <w:rPr>
                  <w:rFonts w:ascii="Times" w:hAnsi="Times" w:cs="Times"/>
                  <w:color w:val="000000"/>
                  <w:sz w:val="29"/>
                  <w:szCs w:val="29"/>
                  <w:lang w:val="en-US"/>
                </w:rPr>
              </w:rPrChange>
            </w:rPr>
            <w:delText xml:space="preserve">data </w:delText>
          </w:r>
        </w:del>
      </w:ins>
      <w:ins w:id="353" w:author="P. Fischer" w:date="2017-01-09T20:14:00Z">
        <w:del w:id="354" w:author="Markus Brand" w:date="2017-01-10T15:30:00Z">
          <w:r w:rsidR="00722B26" w:rsidDel="00825867">
            <w:rPr>
              <w:rFonts w:ascii="Times" w:hAnsi="Times" w:cs="Times"/>
              <w:color w:val="000000"/>
              <w:lang w:val="en-US"/>
            </w:rPr>
            <w:delText xml:space="preserve">can </w:delText>
          </w:r>
        </w:del>
      </w:ins>
      <w:ins w:id="355" w:author="P. Fischer" w:date="2017-01-09T19:56:00Z">
        <w:del w:id="356" w:author="Markus Brand" w:date="2017-01-10T15:30:00Z">
          <w:r w:rsidR="00FB1683" w:rsidRPr="00F05AF8" w:rsidDel="00825867">
            <w:rPr>
              <w:rFonts w:ascii="Times" w:hAnsi="Times" w:cs="Times"/>
              <w:color w:val="000000"/>
              <w:lang w:val="en-US"/>
              <w:rPrChange w:id="357" w:author="P. Fischer" w:date="2017-01-09T20:09:00Z">
                <w:rPr>
                  <w:rFonts w:ascii="Times" w:hAnsi="Times" w:cs="Times"/>
                  <w:color w:val="000000"/>
                  <w:sz w:val="29"/>
                  <w:szCs w:val="29"/>
                  <w:lang w:val="en-US"/>
                </w:rPr>
              </w:rPrChange>
            </w:rPr>
            <w:delText xml:space="preserve">only </w:delText>
          </w:r>
        </w:del>
      </w:ins>
      <w:ins w:id="358" w:author="P. Fischer" w:date="2017-01-09T20:15:00Z">
        <w:del w:id="359" w:author="Markus Brand" w:date="2017-01-10T15:30:00Z">
          <w:r w:rsidR="00722B26" w:rsidDel="00825867">
            <w:rPr>
              <w:rFonts w:ascii="Times" w:hAnsi="Times" w:cs="Times"/>
              <w:color w:val="000000"/>
              <w:lang w:val="en-US"/>
            </w:rPr>
            <w:delText xml:space="preserve">be </w:delText>
          </w:r>
        </w:del>
      </w:ins>
      <w:ins w:id="360" w:author="P. Fischer" w:date="2017-01-09T19:56:00Z">
        <w:del w:id="361" w:author="Markus Brand" w:date="2017-01-10T15:30:00Z">
          <w:r w:rsidR="00FB1683" w:rsidRPr="00F05AF8" w:rsidDel="00825867">
            <w:rPr>
              <w:rFonts w:ascii="Times" w:hAnsi="Times" w:cs="Times"/>
              <w:color w:val="000000"/>
              <w:lang w:val="en-US"/>
              <w:rPrChange w:id="362" w:author="P. Fischer" w:date="2017-01-09T20:09:00Z">
                <w:rPr>
                  <w:rFonts w:ascii="Times" w:hAnsi="Times" w:cs="Times"/>
                  <w:color w:val="000000"/>
                  <w:sz w:val="29"/>
                  <w:szCs w:val="29"/>
                  <w:lang w:val="en-US"/>
                </w:rPr>
              </w:rPrChange>
            </w:rPr>
            <w:delText xml:space="preserve">recovered after a longer period of time </w:delText>
          </w:r>
        </w:del>
      </w:ins>
      <w:ins w:id="363" w:author="P. Fischer" w:date="2017-01-09T20:15:00Z">
        <w:del w:id="364" w:author="Markus Brand" w:date="2017-01-10T15:30:00Z">
          <w:r w:rsidR="00722B26" w:rsidDel="00825867">
            <w:rPr>
              <w:rFonts w:ascii="Times" w:hAnsi="Times" w:cs="Times"/>
              <w:color w:val="000000"/>
              <w:lang w:val="en-US"/>
            </w:rPr>
            <w:delText>when the mooring is</w:delText>
          </w:r>
        </w:del>
      </w:ins>
      <w:ins w:id="365" w:author="Markus Brand" w:date="2017-01-10T15:30:00Z">
        <w:r w:rsidR="00D57A33">
          <w:rPr>
            <w:rFonts w:ascii="Times" w:hAnsi="Times" w:cs="Times"/>
            <w:color w:val="000000"/>
            <w:lang w:val="en-US"/>
          </w:rPr>
          <w:t>no</w:t>
        </w:r>
      </w:ins>
      <w:ins w:id="366" w:author="Markus Brand" w:date="2017-01-10T15:43:00Z">
        <w:r w:rsidR="00D57A33">
          <w:rPr>
            <w:rFonts w:ascii="Times" w:hAnsi="Times" w:cs="Times"/>
            <w:color w:val="000000"/>
            <w:lang w:val="en-US"/>
          </w:rPr>
          <w:t xml:space="preserve"> </w:t>
        </w:r>
      </w:ins>
      <w:ins w:id="367" w:author="Markus Brand" w:date="2017-01-10T15:42:00Z">
        <w:r w:rsidR="005E5AFF">
          <w:rPr>
            <w:rFonts w:ascii="Times" w:hAnsi="Times" w:cs="Times"/>
            <w:color w:val="000000"/>
            <w:lang w:val="en-US"/>
          </w:rPr>
          <w:t>feedback</w:t>
        </w:r>
      </w:ins>
      <w:ins w:id="368" w:author="Markus Brand" w:date="2017-01-10T15:43:00Z">
        <w:r w:rsidR="00D57A33">
          <w:rPr>
            <w:rFonts w:ascii="Times" w:hAnsi="Times" w:cs="Times"/>
            <w:color w:val="000000"/>
            <w:lang w:val="en-US"/>
          </w:rPr>
          <w:t xml:space="preserve"> to the operator is </w:t>
        </w:r>
        <w:proofErr w:type="spellStart"/>
        <w:r w:rsidR="00D57A33">
          <w:rPr>
            <w:rFonts w:ascii="Times" w:hAnsi="Times" w:cs="Times"/>
            <w:color w:val="000000"/>
            <w:lang w:val="en-US"/>
          </w:rPr>
          <w:t>possbile</w:t>
        </w:r>
      </w:ins>
      <w:proofErr w:type="spellEnd"/>
      <w:ins w:id="369" w:author="Markus Brand" w:date="2017-01-10T15:30:00Z">
        <w:r w:rsidR="00825867">
          <w:rPr>
            <w:rFonts w:ascii="Times" w:hAnsi="Times" w:cs="Times"/>
            <w:color w:val="000000"/>
            <w:lang w:val="en-US"/>
          </w:rPr>
          <w:t xml:space="preserve"> </w:t>
        </w:r>
      </w:ins>
      <w:ins w:id="370" w:author="P. Fischer" w:date="2017-01-09T20:15:00Z">
        <w:del w:id="371" w:author="Markus Brand" w:date="2017-01-10T15:30:00Z">
          <w:r w:rsidR="00722B26" w:rsidDel="00825867">
            <w:rPr>
              <w:rFonts w:ascii="Times" w:hAnsi="Times" w:cs="Times"/>
              <w:color w:val="000000"/>
              <w:lang w:val="en-US"/>
            </w:rPr>
            <w:delText xml:space="preserve"> recovered </w:delText>
          </w:r>
        </w:del>
      </w:ins>
      <w:ins w:id="372" w:author="P. Fischer" w:date="2017-01-09T19:56:00Z">
        <w:r w:rsidR="00FB1683" w:rsidRPr="00F05AF8">
          <w:rPr>
            <w:rFonts w:ascii="Times" w:hAnsi="Times" w:cs="Times"/>
            <w:color w:val="000000"/>
            <w:lang w:val="en-US"/>
            <w:rPrChange w:id="373" w:author="P. Fischer" w:date="2017-01-09T20:09:00Z">
              <w:rPr>
                <w:rFonts w:ascii="Times" w:hAnsi="Times" w:cs="Times"/>
                <w:color w:val="000000"/>
                <w:sz w:val="29"/>
                <w:szCs w:val="29"/>
                <w:lang w:val="en-US"/>
              </w:rPr>
            </w:rPrChange>
          </w:rPr>
          <w:t>and</w:t>
        </w:r>
      </w:ins>
      <w:ins w:id="374" w:author="Markus Brand" w:date="2017-01-10T15:44:00Z">
        <w:r w:rsidR="00D57A33">
          <w:rPr>
            <w:rFonts w:ascii="Times" w:hAnsi="Times" w:cs="Times"/>
            <w:color w:val="000000"/>
            <w:lang w:val="en-US"/>
          </w:rPr>
          <w:t xml:space="preserve"> ther</w:t>
        </w:r>
      </w:ins>
      <w:ins w:id="375" w:author="Markus Brand" w:date="2017-01-10T15:45:00Z">
        <w:r w:rsidR="00D57A33">
          <w:rPr>
            <w:rFonts w:ascii="Times" w:hAnsi="Times" w:cs="Times"/>
            <w:color w:val="000000"/>
            <w:lang w:val="en-US"/>
          </w:rPr>
          <w:t>e</w:t>
        </w:r>
      </w:ins>
      <w:ins w:id="376" w:author="Markus Brand" w:date="2017-01-10T15:44:00Z">
        <w:r w:rsidR="00D57A33">
          <w:rPr>
            <w:rFonts w:ascii="Times" w:hAnsi="Times" w:cs="Times"/>
            <w:color w:val="000000"/>
            <w:lang w:val="en-US"/>
          </w:rPr>
          <w:t xml:space="preserve">by </w:t>
        </w:r>
      </w:ins>
      <w:ins w:id="377" w:author="P. Fischer" w:date="2017-01-09T19:56:00Z">
        <w:del w:id="378" w:author="Markus Brand" w:date="2017-01-10T15:44:00Z">
          <w:r w:rsidR="00FB1683" w:rsidRPr="00F05AF8" w:rsidDel="00D57A33">
            <w:rPr>
              <w:rFonts w:ascii="Times" w:hAnsi="Times" w:cs="Times"/>
              <w:color w:val="000000"/>
              <w:lang w:val="en-US"/>
              <w:rPrChange w:id="379" w:author="P. Fischer" w:date="2017-01-09T20:09:00Z">
                <w:rPr>
                  <w:rFonts w:ascii="Times" w:hAnsi="Times" w:cs="Times"/>
                  <w:color w:val="000000"/>
                  <w:sz w:val="29"/>
                  <w:szCs w:val="29"/>
                  <w:lang w:val="en-US"/>
                </w:rPr>
              </w:rPrChange>
            </w:rPr>
            <w:delText xml:space="preserve"> </w:delText>
          </w:r>
        </w:del>
      </w:ins>
      <w:ins w:id="380" w:author="P. Fischer" w:date="2017-01-09T20:15:00Z">
        <w:del w:id="381" w:author="Markus Brand" w:date="2017-01-10T15:44:00Z">
          <w:r w:rsidR="00722B26" w:rsidDel="00D57A33">
            <w:rPr>
              <w:rFonts w:ascii="Times" w:hAnsi="Times" w:cs="Times"/>
              <w:color w:val="000000"/>
              <w:lang w:val="en-US"/>
            </w:rPr>
            <w:delText xml:space="preserve">b) </w:delText>
          </w:r>
        </w:del>
      </w:ins>
      <w:ins w:id="382" w:author="P. Fischer" w:date="2017-01-09T19:56:00Z">
        <w:r w:rsidR="00FB1683" w:rsidRPr="00F05AF8">
          <w:rPr>
            <w:rFonts w:ascii="Times" w:hAnsi="Times" w:cs="Times"/>
            <w:color w:val="000000"/>
            <w:lang w:val="en-US"/>
            <w:rPrChange w:id="383" w:author="P. Fischer" w:date="2017-01-09T20:09:00Z">
              <w:rPr>
                <w:rFonts w:ascii="Times" w:hAnsi="Times" w:cs="Times"/>
                <w:color w:val="000000"/>
                <w:sz w:val="29"/>
                <w:szCs w:val="29"/>
                <w:lang w:val="en-US"/>
              </w:rPr>
            </w:rPrChange>
          </w:rPr>
          <w:t xml:space="preserve">the researcher </w:t>
        </w:r>
      </w:ins>
      <w:ins w:id="384" w:author="P. Fischer" w:date="2017-01-09T19:58:00Z">
        <w:r w:rsidR="00FB1683" w:rsidRPr="00F05AF8">
          <w:rPr>
            <w:rFonts w:ascii="Times" w:hAnsi="Times" w:cs="Times"/>
            <w:color w:val="000000"/>
            <w:lang w:val="en-US"/>
            <w:rPrChange w:id="385" w:author="P. Fischer" w:date="2017-01-09T20:09:00Z">
              <w:rPr>
                <w:rFonts w:ascii="Times" w:hAnsi="Times" w:cs="Times"/>
                <w:color w:val="000000"/>
                <w:sz w:val="29"/>
                <w:szCs w:val="29"/>
                <w:lang w:val="en-US"/>
              </w:rPr>
            </w:rPrChange>
          </w:rPr>
          <w:t xml:space="preserve">itself </w:t>
        </w:r>
      </w:ins>
      <w:ins w:id="386" w:author="P. Fischer" w:date="2017-01-09T19:56:00Z">
        <w:r w:rsidR="00FB1683" w:rsidRPr="00F05AF8">
          <w:rPr>
            <w:rFonts w:ascii="Times" w:hAnsi="Times" w:cs="Times"/>
            <w:color w:val="000000"/>
            <w:lang w:val="en-US"/>
            <w:rPrChange w:id="387" w:author="P. Fischer" w:date="2017-01-09T20:09:00Z">
              <w:rPr>
                <w:rFonts w:ascii="Times" w:hAnsi="Times" w:cs="Times"/>
                <w:color w:val="000000"/>
                <w:sz w:val="29"/>
                <w:szCs w:val="29"/>
                <w:lang w:val="en-US"/>
              </w:rPr>
            </w:rPrChange>
          </w:rPr>
          <w:t xml:space="preserve">cannot react on </w:t>
        </w:r>
      </w:ins>
      <w:ins w:id="388" w:author="P. Fischer" w:date="2017-01-09T19:57:00Z">
        <w:r w:rsidR="00FB1683" w:rsidRPr="00F05AF8">
          <w:rPr>
            <w:rFonts w:ascii="Times" w:hAnsi="Times" w:cs="Times"/>
            <w:color w:val="000000"/>
            <w:lang w:val="en-US"/>
            <w:rPrChange w:id="389" w:author="P. Fischer" w:date="2017-01-09T20:09:00Z">
              <w:rPr>
                <w:rFonts w:ascii="Times" w:hAnsi="Times" w:cs="Times"/>
                <w:color w:val="000000"/>
                <w:sz w:val="29"/>
                <w:szCs w:val="29"/>
                <w:lang w:val="en-US"/>
              </w:rPr>
            </w:rPrChange>
          </w:rPr>
          <w:t xml:space="preserve">specific </w:t>
        </w:r>
      </w:ins>
      <w:ins w:id="390" w:author="P. Fischer" w:date="2017-01-09T19:56:00Z">
        <w:r w:rsidR="00FB1683" w:rsidRPr="00F05AF8">
          <w:rPr>
            <w:rFonts w:ascii="Times" w:hAnsi="Times" w:cs="Times"/>
            <w:color w:val="000000"/>
            <w:lang w:val="en-US"/>
            <w:rPrChange w:id="391" w:author="P. Fischer" w:date="2017-01-09T20:09:00Z">
              <w:rPr>
                <w:rFonts w:ascii="Times" w:hAnsi="Times" w:cs="Times"/>
                <w:color w:val="000000"/>
                <w:sz w:val="29"/>
                <w:szCs w:val="29"/>
                <w:lang w:val="en-US"/>
              </w:rPr>
            </w:rPrChange>
          </w:rPr>
          <w:t>environmental</w:t>
        </w:r>
      </w:ins>
      <w:ins w:id="392" w:author="P. Fischer" w:date="2017-01-09T19:57:00Z">
        <w:r w:rsidR="00FB1683" w:rsidRPr="00F05AF8">
          <w:rPr>
            <w:rFonts w:ascii="Times" w:hAnsi="Times" w:cs="Times"/>
            <w:color w:val="000000"/>
            <w:lang w:val="en-US"/>
            <w:rPrChange w:id="393" w:author="P. Fischer" w:date="2017-01-09T20:09:00Z">
              <w:rPr>
                <w:rFonts w:ascii="Times" w:hAnsi="Times" w:cs="Times"/>
                <w:color w:val="000000"/>
                <w:sz w:val="29"/>
                <w:szCs w:val="29"/>
                <w:lang w:val="en-US"/>
              </w:rPr>
            </w:rPrChange>
          </w:rPr>
          <w:t xml:space="preserve"> situations during the measuring process.  Furthermore, </w:t>
        </w:r>
      </w:ins>
      <w:ins w:id="394" w:author="P. Fischer" w:date="2017-01-09T19:58:00Z">
        <w:r w:rsidR="00FB1683" w:rsidRPr="00F05AF8">
          <w:rPr>
            <w:rFonts w:ascii="Times" w:hAnsi="Times" w:cs="Times"/>
            <w:color w:val="000000"/>
            <w:lang w:val="en-US"/>
            <w:rPrChange w:id="395" w:author="P. Fischer" w:date="2017-01-09T20:09:00Z">
              <w:rPr>
                <w:rFonts w:ascii="Times" w:hAnsi="Times" w:cs="Times"/>
                <w:color w:val="000000"/>
                <w:sz w:val="29"/>
                <w:szCs w:val="29"/>
                <w:lang w:val="en-US"/>
              </w:rPr>
            </w:rPrChange>
          </w:rPr>
          <w:t xml:space="preserve">complex sensor systems like profiling video or stereo-imaging systems </w:t>
        </w:r>
      </w:ins>
      <w:ins w:id="396" w:author="P. Fischer" w:date="2017-01-09T19:59:00Z">
        <w:r w:rsidR="00FB1683" w:rsidRPr="00F05AF8">
          <w:rPr>
            <w:rFonts w:ascii="Times" w:hAnsi="Times" w:cs="Times"/>
            <w:color w:val="000000"/>
            <w:lang w:val="en-US"/>
            <w:rPrChange w:id="397" w:author="P. Fischer" w:date="2017-01-09T20:09:00Z">
              <w:rPr>
                <w:rFonts w:ascii="Times" w:hAnsi="Times" w:cs="Times"/>
                <w:color w:val="000000"/>
                <w:sz w:val="29"/>
                <w:szCs w:val="29"/>
                <w:lang w:val="en-US"/>
              </w:rPr>
            </w:rPrChange>
          </w:rPr>
          <w:t xml:space="preserve">often </w:t>
        </w:r>
      </w:ins>
      <w:ins w:id="398" w:author="P. Fischer" w:date="2017-01-09T20:15:00Z">
        <w:r w:rsidR="00722B26">
          <w:rPr>
            <w:rFonts w:ascii="Times" w:hAnsi="Times" w:cs="Times"/>
            <w:color w:val="000000"/>
            <w:lang w:val="en-US"/>
          </w:rPr>
          <w:t xml:space="preserve">cannot </w:t>
        </w:r>
      </w:ins>
      <w:ins w:id="399" w:author="P. Fischer" w:date="2017-01-09T19:59:00Z">
        <w:r w:rsidR="00FB1683" w:rsidRPr="00F05AF8">
          <w:rPr>
            <w:rFonts w:ascii="Times" w:hAnsi="Times" w:cs="Times"/>
            <w:color w:val="000000"/>
            <w:lang w:val="en-US"/>
            <w:rPrChange w:id="400" w:author="P. Fischer" w:date="2017-01-09T20:09:00Z">
              <w:rPr>
                <w:rFonts w:ascii="Times" w:hAnsi="Times" w:cs="Times"/>
                <w:color w:val="000000"/>
                <w:sz w:val="29"/>
                <w:szCs w:val="29"/>
                <w:lang w:val="en-US"/>
              </w:rPr>
            </w:rPrChange>
          </w:rPr>
          <w:lastRenderedPageBreak/>
          <w:t xml:space="preserve">be operated unsupervised </w:t>
        </w:r>
      </w:ins>
      <w:ins w:id="401" w:author="P. Fischer" w:date="2017-01-09T20:16:00Z">
        <w:r w:rsidR="00722B26">
          <w:rPr>
            <w:rFonts w:ascii="Times" w:hAnsi="Times" w:cs="Times"/>
            <w:color w:val="000000"/>
            <w:lang w:val="en-US"/>
          </w:rPr>
          <w:t xml:space="preserve">for longer times </w:t>
        </w:r>
      </w:ins>
      <w:ins w:id="402" w:author="P. Fischer" w:date="2017-01-09T20:01:00Z">
        <w:r w:rsidR="00F05AF8" w:rsidRPr="00F05AF8">
          <w:rPr>
            <w:rFonts w:ascii="Times" w:hAnsi="Times" w:cs="Times"/>
            <w:color w:val="000000"/>
            <w:lang w:val="en-US"/>
            <w:rPrChange w:id="403" w:author="P. Fischer" w:date="2017-01-09T20:09:00Z">
              <w:rPr>
                <w:rFonts w:ascii="Times" w:hAnsi="Times" w:cs="Times"/>
                <w:color w:val="000000"/>
                <w:sz w:val="29"/>
                <w:szCs w:val="29"/>
                <w:lang w:val="en-US"/>
              </w:rPr>
            </w:rPrChange>
          </w:rPr>
          <w:t xml:space="preserve">because the </w:t>
        </w:r>
      </w:ins>
      <w:ins w:id="404" w:author="P. Fischer" w:date="2017-01-09T20:02:00Z">
        <w:r w:rsidR="00F05AF8" w:rsidRPr="00F05AF8">
          <w:rPr>
            <w:rFonts w:ascii="Times" w:hAnsi="Times" w:cs="Times"/>
            <w:color w:val="000000"/>
            <w:lang w:val="en-US"/>
            <w:rPrChange w:id="405" w:author="P. Fischer" w:date="2017-01-09T20:09:00Z">
              <w:rPr>
                <w:rFonts w:ascii="Times" w:hAnsi="Times" w:cs="Times"/>
                <w:color w:val="000000"/>
                <w:sz w:val="29"/>
                <w:szCs w:val="29"/>
                <w:lang w:val="en-US"/>
              </w:rPr>
            </w:rPrChange>
          </w:rPr>
          <w:t xml:space="preserve">controlling </w:t>
        </w:r>
      </w:ins>
      <w:ins w:id="406" w:author="P. Fischer" w:date="2017-01-09T20:01:00Z">
        <w:r w:rsidR="00F05AF8" w:rsidRPr="00F05AF8">
          <w:rPr>
            <w:rFonts w:ascii="Times" w:hAnsi="Times" w:cs="Times"/>
            <w:color w:val="000000"/>
            <w:lang w:val="en-US"/>
            <w:rPrChange w:id="407" w:author="P. Fischer" w:date="2017-01-09T20:09:00Z">
              <w:rPr>
                <w:rFonts w:ascii="Times" w:hAnsi="Times" w:cs="Times"/>
                <w:color w:val="000000"/>
                <w:sz w:val="29"/>
                <w:szCs w:val="29"/>
                <w:lang w:val="en-US"/>
              </w:rPr>
            </w:rPrChange>
          </w:rPr>
          <w:t xml:space="preserve">software </w:t>
        </w:r>
      </w:ins>
      <w:ins w:id="408" w:author="P. Fischer" w:date="2017-01-09T20:02:00Z">
        <w:r w:rsidR="00F05AF8" w:rsidRPr="00F05AF8">
          <w:rPr>
            <w:rFonts w:ascii="Times" w:hAnsi="Times" w:cs="Times"/>
            <w:color w:val="000000"/>
            <w:lang w:val="en-US"/>
            <w:rPrChange w:id="409" w:author="P. Fischer" w:date="2017-01-09T20:09:00Z">
              <w:rPr>
                <w:rFonts w:ascii="Times" w:hAnsi="Times" w:cs="Times"/>
                <w:color w:val="000000"/>
                <w:sz w:val="29"/>
                <w:szCs w:val="29"/>
                <w:lang w:val="en-US"/>
              </w:rPr>
            </w:rPrChange>
          </w:rPr>
          <w:t xml:space="preserve">is </w:t>
        </w:r>
      </w:ins>
      <w:ins w:id="410" w:author="P. Fischer" w:date="2017-01-09T20:04:00Z">
        <w:r w:rsidR="00F05AF8" w:rsidRPr="00F05AF8">
          <w:rPr>
            <w:rFonts w:ascii="Times" w:hAnsi="Times" w:cs="Times"/>
            <w:color w:val="000000"/>
            <w:lang w:val="en-US"/>
            <w:rPrChange w:id="411" w:author="P. Fischer" w:date="2017-01-09T20:09:00Z">
              <w:rPr>
                <w:rFonts w:ascii="Times" w:hAnsi="Times" w:cs="Times"/>
                <w:color w:val="000000"/>
                <w:sz w:val="29"/>
                <w:szCs w:val="29"/>
                <w:lang w:val="en-US"/>
              </w:rPr>
            </w:rPrChange>
          </w:rPr>
          <w:t xml:space="preserve">either </w:t>
        </w:r>
      </w:ins>
      <w:ins w:id="412" w:author="P. Fischer" w:date="2017-01-09T20:02:00Z">
        <w:r w:rsidR="00F05AF8" w:rsidRPr="00F05AF8">
          <w:rPr>
            <w:rFonts w:ascii="Times" w:hAnsi="Times" w:cs="Times"/>
            <w:color w:val="000000"/>
            <w:lang w:val="en-US"/>
            <w:rPrChange w:id="413" w:author="P. Fischer" w:date="2017-01-09T20:09:00Z">
              <w:rPr>
                <w:rFonts w:ascii="Times" w:hAnsi="Times" w:cs="Times"/>
                <w:color w:val="000000"/>
                <w:sz w:val="29"/>
                <w:szCs w:val="29"/>
                <w:lang w:val="en-US"/>
              </w:rPr>
            </w:rPrChange>
          </w:rPr>
          <w:t>too complex</w:t>
        </w:r>
      </w:ins>
      <w:ins w:id="414" w:author="P. Fischer" w:date="2017-01-09T20:16:00Z">
        <w:r w:rsidR="00722B26">
          <w:rPr>
            <w:rFonts w:ascii="Times" w:hAnsi="Times" w:cs="Times"/>
            <w:color w:val="000000"/>
            <w:lang w:val="en-US"/>
          </w:rPr>
          <w:t>, the power consumption is to</w:t>
        </w:r>
      </w:ins>
      <w:ins w:id="415" w:author="Markus Brand" w:date="2017-01-10T15:08:00Z">
        <w:r w:rsidR="00351960">
          <w:rPr>
            <w:rFonts w:ascii="Times" w:hAnsi="Times" w:cs="Times"/>
            <w:color w:val="000000"/>
            <w:lang w:val="en-US"/>
          </w:rPr>
          <w:t>o</w:t>
        </w:r>
      </w:ins>
      <w:ins w:id="416" w:author="P. Fischer" w:date="2017-01-09T20:16:00Z">
        <w:r w:rsidR="00722B26">
          <w:rPr>
            <w:rFonts w:ascii="Times" w:hAnsi="Times" w:cs="Times"/>
            <w:color w:val="000000"/>
            <w:lang w:val="en-US"/>
          </w:rPr>
          <w:t xml:space="preserve"> high, </w:t>
        </w:r>
      </w:ins>
      <w:ins w:id="417" w:author="P. Fischer" w:date="2017-01-09T20:04:00Z">
        <w:r w:rsidR="00F05AF8" w:rsidRPr="00F05AF8">
          <w:rPr>
            <w:rFonts w:ascii="Times" w:hAnsi="Times" w:cs="Times"/>
            <w:color w:val="000000"/>
            <w:lang w:val="en-US"/>
            <w:rPrChange w:id="418" w:author="P. Fischer" w:date="2017-01-09T20:09:00Z">
              <w:rPr>
                <w:rFonts w:ascii="Times" w:hAnsi="Times" w:cs="Times"/>
                <w:color w:val="000000"/>
                <w:sz w:val="29"/>
                <w:szCs w:val="29"/>
                <w:lang w:val="en-US"/>
              </w:rPr>
            </w:rPrChange>
          </w:rPr>
          <w:t xml:space="preserve">or the required test </w:t>
        </w:r>
      </w:ins>
      <w:ins w:id="419" w:author="P. Fischer" w:date="2017-01-09T20:17:00Z">
        <w:r w:rsidR="00722B26">
          <w:rPr>
            <w:rFonts w:ascii="Times" w:hAnsi="Times" w:cs="Times"/>
            <w:color w:val="000000"/>
            <w:lang w:val="en-US"/>
          </w:rPr>
          <w:t xml:space="preserve">and development </w:t>
        </w:r>
      </w:ins>
      <w:ins w:id="420" w:author="P. Fischer" w:date="2017-01-09T20:04:00Z">
        <w:r w:rsidR="00F05AF8" w:rsidRPr="00F05AF8">
          <w:rPr>
            <w:rFonts w:ascii="Times" w:hAnsi="Times" w:cs="Times"/>
            <w:color w:val="000000"/>
            <w:lang w:val="en-US"/>
            <w:rPrChange w:id="421" w:author="P. Fischer" w:date="2017-01-09T20:09:00Z">
              <w:rPr>
                <w:rFonts w:ascii="Times" w:hAnsi="Times" w:cs="Times"/>
                <w:color w:val="000000"/>
                <w:sz w:val="29"/>
                <w:szCs w:val="29"/>
                <w:lang w:val="en-US"/>
              </w:rPr>
            </w:rPrChange>
          </w:rPr>
          <w:t xml:space="preserve">phases for </w:t>
        </w:r>
      </w:ins>
      <w:ins w:id="422" w:author="P. Fischer" w:date="2017-01-09T20:17:00Z">
        <w:r w:rsidR="00722B26">
          <w:rPr>
            <w:rFonts w:ascii="Times" w:hAnsi="Times" w:cs="Times"/>
            <w:color w:val="000000"/>
            <w:lang w:val="en-US"/>
          </w:rPr>
          <w:t>an unsupervised operati</w:t>
        </w:r>
      </w:ins>
      <w:ins w:id="423" w:author="Markus Brand" w:date="2017-01-10T16:41:00Z">
        <w:r w:rsidR="00D20634">
          <w:rPr>
            <w:rFonts w:ascii="Times" w:hAnsi="Times" w:cs="Times"/>
            <w:color w:val="000000"/>
            <w:lang w:val="en-US"/>
          </w:rPr>
          <w:t>on</w:t>
        </w:r>
      </w:ins>
      <w:ins w:id="424" w:author="P. Fischer" w:date="2017-01-09T20:17:00Z">
        <w:del w:id="425" w:author="Markus Brand" w:date="2017-01-10T16:41:00Z">
          <w:r w:rsidR="00722B26" w:rsidDel="00D20634">
            <w:rPr>
              <w:rFonts w:ascii="Times" w:hAnsi="Times" w:cs="Times"/>
              <w:color w:val="000000"/>
              <w:lang w:val="en-US"/>
            </w:rPr>
            <w:delText>ng</w:delText>
          </w:r>
        </w:del>
        <w:r w:rsidR="00722B26">
          <w:rPr>
            <w:rFonts w:ascii="Times" w:hAnsi="Times" w:cs="Times"/>
            <w:color w:val="000000"/>
            <w:lang w:val="en-US"/>
          </w:rPr>
          <w:t xml:space="preserve"> of such </w:t>
        </w:r>
      </w:ins>
      <w:ins w:id="426" w:author="P. Fischer" w:date="2017-01-09T20:04:00Z">
        <w:r w:rsidR="00722B26" w:rsidRPr="00722B26">
          <w:rPr>
            <w:rFonts w:ascii="Times" w:hAnsi="Times" w:cs="Times"/>
            <w:color w:val="000000"/>
            <w:lang w:val="en-US"/>
          </w:rPr>
          <w:t>syste</w:t>
        </w:r>
        <w:r w:rsidR="00F05AF8" w:rsidRPr="00F05AF8">
          <w:rPr>
            <w:rFonts w:ascii="Times" w:hAnsi="Times" w:cs="Times"/>
            <w:color w:val="000000"/>
            <w:lang w:val="en-US"/>
            <w:rPrChange w:id="427" w:author="P. Fischer" w:date="2017-01-09T20:09:00Z">
              <w:rPr>
                <w:rFonts w:ascii="Times" w:hAnsi="Times" w:cs="Times"/>
                <w:color w:val="000000"/>
                <w:sz w:val="29"/>
                <w:szCs w:val="29"/>
                <w:lang w:val="en-US"/>
              </w:rPr>
            </w:rPrChange>
          </w:rPr>
          <w:t xml:space="preserve">ms </w:t>
        </w:r>
        <w:del w:id="428" w:author="Markus Brand" w:date="2017-01-10T16:41:00Z">
          <w:r w:rsidR="00F05AF8" w:rsidRPr="00F05AF8" w:rsidDel="00D20634">
            <w:rPr>
              <w:rFonts w:ascii="Times" w:hAnsi="Times" w:cs="Times"/>
              <w:color w:val="000000"/>
              <w:lang w:val="en-US"/>
              <w:rPrChange w:id="429" w:author="P. Fischer" w:date="2017-01-09T20:09:00Z">
                <w:rPr>
                  <w:rFonts w:ascii="Times" w:hAnsi="Times" w:cs="Times"/>
                  <w:color w:val="000000"/>
                  <w:sz w:val="29"/>
                  <w:szCs w:val="29"/>
                  <w:lang w:val="en-US"/>
                </w:rPr>
              </w:rPrChange>
            </w:rPr>
            <w:delText>are</w:delText>
          </w:r>
        </w:del>
      </w:ins>
      <w:ins w:id="430" w:author="Markus Brand" w:date="2017-01-10T16:41:00Z">
        <w:r w:rsidR="00D20634">
          <w:rPr>
            <w:rFonts w:ascii="Times" w:hAnsi="Times" w:cs="Times"/>
            <w:color w:val="000000"/>
            <w:lang w:val="en-US"/>
          </w:rPr>
          <w:t>are</w:t>
        </w:r>
      </w:ins>
      <w:ins w:id="431" w:author="P. Fischer" w:date="2017-01-09T20:04:00Z">
        <w:r w:rsidR="00F05AF8" w:rsidRPr="00F05AF8">
          <w:rPr>
            <w:rFonts w:ascii="Times" w:hAnsi="Times" w:cs="Times"/>
            <w:color w:val="000000"/>
            <w:lang w:val="en-US"/>
            <w:rPrChange w:id="432" w:author="P. Fischer" w:date="2017-01-09T20:09:00Z">
              <w:rPr>
                <w:rFonts w:ascii="Times" w:hAnsi="Times" w:cs="Times"/>
                <w:color w:val="000000"/>
                <w:sz w:val="29"/>
                <w:szCs w:val="29"/>
                <w:lang w:val="en-US"/>
              </w:rPr>
            </w:rPrChange>
          </w:rPr>
          <w:t xml:space="preserve"> too long and </w:t>
        </w:r>
      </w:ins>
      <w:ins w:id="433" w:author="P. Fischer" w:date="2017-01-09T20:18:00Z">
        <w:r w:rsidR="00722B26">
          <w:rPr>
            <w:rFonts w:ascii="Times" w:hAnsi="Times" w:cs="Times"/>
            <w:color w:val="000000"/>
            <w:lang w:val="en-US"/>
          </w:rPr>
          <w:t xml:space="preserve">therefore </w:t>
        </w:r>
      </w:ins>
      <w:ins w:id="434" w:author="P. Fischer" w:date="2017-01-09T20:04:00Z">
        <w:r w:rsidR="00F05AF8" w:rsidRPr="00F05AF8">
          <w:rPr>
            <w:rFonts w:ascii="Times" w:hAnsi="Times" w:cs="Times"/>
            <w:color w:val="000000"/>
            <w:lang w:val="en-US"/>
            <w:rPrChange w:id="435" w:author="P. Fischer" w:date="2017-01-09T20:09:00Z">
              <w:rPr>
                <w:rFonts w:ascii="Times" w:hAnsi="Times" w:cs="Times"/>
                <w:color w:val="000000"/>
                <w:sz w:val="29"/>
                <w:szCs w:val="29"/>
                <w:lang w:val="en-US"/>
              </w:rPr>
            </w:rPrChange>
          </w:rPr>
          <w:t>too expensive</w:t>
        </w:r>
      </w:ins>
      <w:ins w:id="436" w:author="P. Fischer" w:date="2017-01-09T20:18:00Z">
        <w:r w:rsidR="00722B26">
          <w:rPr>
            <w:rFonts w:ascii="Times" w:hAnsi="Times" w:cs="Times"/>
            <w:color w:val="000000"/>
            <w:lang w:val="en-US"/>
          </w:rPr>
          <w:t xml:space="preserve">. </w:t>
        </w:r>
      </w:ins>
      <w:ins w:id="437" w:author="P. Fischer" w:date="2017-01-09T20:04:00Z">
        <w:r w:rsidR="00F05AF8" w:rsidRPr="00F05AF8">
          <w:rPr>
            <w:rFonts w:ascii="Times" w:hAnsi="Times" w:cs="Times"/>
            <w:color w:val="000000"/>
            <w:lang w:val="en-US"/>
            <w:rPrChange w:id="438" w:author="P. Fischer" w:date="2017-01-09T20:09:00Z">
              <w:rPr>
                <w:rFonts w:ascii="Times" w:hAnsi="Times" w:cs="Times"/>
                <w:color w:val="000000"/>
                <w:sz w:val="29"/>
                <w:szCs w:val="29"/>
                <w:lang w:val="en-US"/>
              </w:rPr>
            </w:rPrChange>
          </w:rPr>
          <w:t>C</w:t>
        </w:r>
      </w:ins>
      <w:ins w:id="439" w:author="P. Fischer" w:date="2017-01-09T19:59:00Z">
        <w:r w:rsidR="00FB1683" w:rsidRPr="00F05AF8">
          <w:rPr>
            <w:rFonts w:ascii="Times" w:hAnsi="Times" w:cs="Times"/>
            <w:color w:val="000000"/>
            <w:lang w:val="en-US"/>
            <w:rPrChange w:id="440" w:author="P. Fischer" w:date="2017-01-09T20:09:00Z">
              <w:rPr>
                <w:rFonts w:ascii="Times" w:hAnsi="Times" w:cs="Times"/>
                <w:color w:val="000000"/>
                <w:sz w:val="29"/>
                <w:szCs w:val="29"/>
                <w:lang w:val="en-US"/>
              </w:rPr>
            </w:rPrChange>
          </w:rPr>
          <w:t xml:space="preserve">abled </w:t>
        </w:r>
      </w:ins>
      <w:ins w:id="441" w:author="P. Fischer" w:date="2017-01-09T20:03:00Z">
        <w:r w:rsidR="00F05AF8" w:rsidRPr="00F05AF8">
          <w:rPr>
            <w:rFonts w:ascii="Times" w:hAnsi="Times" w:cs="Times"/>
            <w:color w:val="000000"/>
            <w:lang w:val="en-US"/>
            <w:rPrChange w:id="442" w:author="P. Fischer" w:date="2017-01-09T20:09:00Z">
              <w:rPr>
                <w:rFonts w:ascii="Times" w:hAnsi="Times" w:cs="Times"/>
                <w:color w:val="000000"/>
                <w:sz w:val="29"/>
                <w:szCs w:val="29"/>
                <w:lang w:val="en-US"/>
              </w:rPr>
            </w:rPrChange>
          </w:rPr>
          <w:t xml:space="preserve">observatories </w:t>
        </w:r>
      </w:ins>
      <w:ins w:id="443" w:author="P. Fischer" w:date="2017-01-09T19:59:00Z">
        <w:r w:rsidR="00FB1683" w:rsidRPr="00F05AF8">
          <w:rPr>
            <w:rFonts w:ascii="Times" w:hAnsi="Times" w:cs="Times"/>
            <w:color w:val="000000"/>
            <w:lang w:val="en-US"/>
            <w:rPrChange w:id="444" w:author="P. Fischer" w:date="2017-01-09T20:09:00Z">
              <w:rPr>
                <w:rFonts w:ascii="Times" w:hAnsi="Times" w:cs="Times"/>
                <w:color w:val="000000"/>
                <w:sz w:val="29"/>
                <w:szCs w:val="29"/>
                <w:lang w:val="en-US"/>
              </w:rPr>
            </w:rPrChange>
          </w:rPr>
          <w:t>with permanent access</w:t>
        </w:r>
      </w:ins>
      <w:ins w:id="445" w:author="P. Fischer" w:date="2017-01-09T20:00:00Z">
        <w:r w:rsidR="00FB1683" w:rsidRPr="00F05AF8">
          <w:rPr>
            <w:rFonts w:ascii="Times" w:hAnsi="Times" w:cs="Times"/>
            <w:color w:val="000000"/>
            <w:lang w:val="en-US"/>
            <w:rPrChange w:id="446" w:author="P. Fischer" w:date="2017-01-09T20:09:00Z">
              <w:rPr>
                <w:rFonts w:ascii="Times" w:hAnsi="Times" w:cs="Times"/>
                <w:color w:val="000000"/>
                <w:sz w:val="29"/>
                <w:szCs w:val="29"/>
                <w:lang w:val="en-US"/>
              </w:rPr>
            </w:rPrChange>
          </w:rPr>
          <w:t xml:space="preserve">, </w:t>
        </w:r>
      </w:ins>
      <w:ins w:id="447" w:author="P. Fischer" w:date="2017-01-09T20:18:00Z">
        <w:r w:rsidR="00722B26">
          <w:rPr>
            <w:rFonts w:ascii="Times" w:hAnsi="Times" w:cs="Times"/>
            <w:color w:val="000000"/>
            <w:lang w:val="en-US"/>
          </w:rPr>
          <w:t xml:space="preserve">power supply </w:t>
        </w:r>
      </w:ins>
      <w:ins w:id="448" w:author="P. Fischer" w:date="2017-01-09T20:00:00Z">
        <w:r w:rsidR="00FB1683" w:rsidRPr="00F05AF8">
          <w:rPr>
            <w:rFonts w:ascii="Times" w:hAnsi="Times" w:cs="Times"/>
            <w:color w:val="000000"/>
            <w:lang w:val="en-US"/>
            <w:rPrChange w:id="449" w:author="P. Fischer" w:date="2017-01-09T20:09:00Z">
              <w:rPr>
                <w:rFonts w:ascii="Times" w:hAnsi="Times" w:cs="Times"/>
                <w:color w:val="000000"/>
                <w:sz w:val="29"/>
                <w:szCs w:val="29"/>
                <w:lang w:val="en-US"/>
              </w:rPr>
            </w:rPrChange>
          </w:rPr>
          <w:t xml:space="preserve">and systems control </w:t>
        </w:r>
      </w:ins>
      <w:ins w:id="450" w:author="P. Fischer" w:date="2017-01-09T19:59:00Z">
        <w:r w:rsidR="00FB1683" w:rsidRPr="00F05AF8">
          <w:rPr>
            <w:rFonts w:ascii="Times" w:hAnsi="Times" w:cs="Times"/>
            <w:color w:val="000000"/>
            <w:lang w:val="en-US"/>
            <w:rPrChange w:id="451" w:author="P. Fischer" w:date="2017-01-09T20:09:00Z">
              <w:rPr>
                <w:rFonts w:ascii="Times" w:hAnsi="Times" w:cs="Times"/>
                <w:color w:val="000000"/>
                <w:sz w:val="29"/>
                <w:szCs w:val="29"/>
                <w:lang w:val="en-US"/>
              </w:rPr>
            </w:rPrChange>
          </w:rPr>
          <w:t xml:space="preserve">allow </w:t>
        </w:r>
      </w:ins>
      <w:ins w:id="452" w:author="P. Fischer" w:date="2017-01-09T20:18:00Z">
        <w:r w:rsidR="00722B26">
          <w:rPr>
            <w:rFonts w:ascii="Times" w:hAnsi="Times" w:cs="Times"/>
            <w:color w:val="000000"/>
            <w:lang w:val="en-US"/>
          </w:rPr>
          <w:t xml:space="preserve">even complex sensor </w:t>
        </w:r>
      </w:ins>
      <w:ins w:id="453" w:author="P. Fischer" w:date="2017-01-09T19:59:00Z">
        <w:r w:rsidR="00FB1683" w:rsidRPr="00F05AF8">
          <w:rPr>
            <w:rFonts w:ascii="Times" w:hAnsi="Times" w:cs="Times"/>
            <w:color w:val="000000"/>
            <w:lang w:val="en-US"/>
            <w:rPrChange w:id="454" w:author="P. Fischer" w:date="2017-01-09T20:09:00Z">
              <w:rPr>
                <w:rFonts w:ascii="Times" w:hAnsi="Times" w:cs="Times"/>
                <w:color w:val="000000"/>
                <w:sz w:val="29"/>
                <w:szCs w:val="29"/>
                <w:lang w:val="en-US"/>
              </w:rPr>
            </w:rPrChange>
          </w:rPr>
          <w:t xml:space="preserve">systems to be </w:t>
        </w:r>
      </w:ins>
      <w:ins w:id="455" w:author="P. Fischer" w:date="2017-01-09T20:01:00Z">
        <w:r w:rsidR="00FB1683" w:rsidRPr="00F05AF8">
          <w:rPr>
            <w:rFonts w:ascii="Times" w:hAnsi="Times" w:cs="Times"/>
            <w:color w:val="000000"/>
            <w:lang w:val="en-US"/>
            <w:rPrChange w:id="456" w:author="P. Fischer" w:date="2017-01-09T20:09:00Z">
              <w:rPr>
                <w:rFonts w:ascii="Times" w:hAnsi="Times" w:cs="Times"/>
                <w:color w:val="000000"/>
                <w:sz w:val="29"/>
                <w:szCs w:val="29"/>
                <w:lang w:val="en-US"/>
              </w:rPr>
            </w:rPrChange>
          </w:rPr>
          <w:t xml:space="preserve">operated </w:t>
        </w:r>
      </w:ins>
      <w:ins w:id="457" w:author="P. Fischer" w:date="2017-01-09T20:02:00Z">
        <w:r w:rsidR="00F05AF8" w:rsidRPr="00F05AF8">
          <w:rPr>
            <w:rFonts w:ascii="Times" w:hAnsi="Times" w:cs="Times"/>
            <w:color w:val="000000"/>
            <w:lang w:val="en-US"/>
            <w:rPrChange w:id="458" w:author="P. Fischer" w:date="2017-01-09T20:09:00Z">
              <w:rPr>
                <w:rFonts w:ascii="Times" w:hAnsi="Times" w:cs="Times"/>
                <w:color w:val="000000"/>
                <w:sz w:val="29"/>
                <w:szCs w:val="29"/>
                <w:lang w:val="en-US"/>
              </w:rPr>
            </w:rPrChange>
          </w:rPr>
          <w:t xml:space="preserve">for </w:t>
        </w:r>
      </w:ins>
      <w:ins w:id="459" w:author="P. Fischer" w:date="2017-01-09T20:01:00Z">
        <w:r w:rsidR="00FB1683" w:rsidRPr="00F05AF8">
          <w:rPr>
            <w:rFonts w:ascii="Times" w:hAnsi="Times" w:cs="Times"/>
            <w:color w:val="000000"/>
            <w:lang w:val="en-US"/>
            <w:rPrChange w:id="460" w:author="P. Fischer" w:date="2017-01-09T20:09:00Z">
              <w:rPr>
                <w:rFonts w:ascii="Times" w:hAnsi="Times" w:cs="Times"/>
                <w:color w:val="000000"/>
                <w:sz w:val="29"/>
                <w:szCs w:val="29"/>
                <w:lang w:val="en-US"/>
              </w:rPr>
            </w:rPrChange>
          </w:rPr>
          <w:t xml:space="preserve">longer </w:t>
        </w:r>
      </w:ins>
      <w:ins w:id="461" w:author="P. Fischer" w:date="2017-01-09T20:02:00Z">
        <w:r w:rsidR="00F05AF8" w:rsidRPr="00F05AF8">
          <w:rPr>
            <w:rFonts w:ascii="Times" w:hAnsi="Times" w:cs="Times"/>
            <w:color w:val="000000"/>
            <w:lang w:val="en-US"/>
            <w:rPrChange w:id="462" w:author="P. Fischer" w:date="2017-01-09T20:09:00Z">
              <w:rPr>
                <w:rFonts w:ascii="Times" w:hAnsi="Times" w:cs="Times"/>
                <w:color w:val="000000"/>
                <w:sz w:val="29"/>
                <w:szCs w:val="29"/>
                <w:lang w:val="en-US"/>
              </w:rPr>
            </w:rPrChange>
          </w:rPr>
          <w:t xml:space="preserve">periods </w:t>
        </w:r>
      </w:ins>
      <w:ins w:id="463" w:author="P. Fischer" w:date="2017-01-09T20:05:00Z">
        <w:r w:rsidR="00F05AF8" w:rsidRPr="00F05AF8">
          <w:rPr>
            <w:rFonts w:ascii="Times" w:hAnsi="Times" w:cs="Times"/>
            <w:color w:val="000000"/>
            <w:lang w:val="en-US"/>
            <w:rPrChange w:id="464" w:author="P. Fischer" w:date="2017-01-09T20:09:00Z">
              <w:rPr>
                <w:rFonts w:ascii="Times" w:hAnsi="Times" w:cs="Times"/>
                <w:color w:val="000000"/>
                <w:sz w:val="29"/>
                <w:szCs w:val="29"/>
                <w:lang w:val="en-US"/>
              </w:rPr>
            </w:rPrChange>
          </w:rPr>
          <w:t xml:space="preserve">because </w:t>
        </w:r>
      </w:ins>
      <w:ins w:id="465" w:author="P. Fischer" w:date="2017-01-09T20:01:00Z">
        <w:r w:rsidR="00FB1683" w:rsidRPr="00F05AF8">
          <w:rPr>
            <w:rFonts w:ascii="Times" w:hAnsi="Times" w:cs="Times"/>
            <w:color w:val="000000"/>
            <w:lang w:val="en-US"/>
            <w:rPrChange w:id="466" w:author="P. Fischer" w:date="2017-01-09T20:09:00Z">
              <w:rPr>
                <w:rFonts w:ascii="Times" w:hAnsi="Times" w:cs="Times"/>
                <w:color w:val="000000"/>
                <w:sz w:val="29"/>
                <w:szCs w:val="29"/>
                <w:lang w:val="en-US"/>
              </w:rPr>
            </w:rPrChange>
          </w:rPr>
          <w:t xml:space="preserve">in case </w:t>
        </w:r>
        <w:del w:id="467" w:author="Markus Brand" w:date="2017-01-10T16:05:00Z">
          <w:r w:rsidR="00FB1683" w:rsidRPr="00F05AF8" w:rsidDel="00780910">
            <w:rPr>
              <w:rFonts w:ascii="Times" w:hAnsi="Times" w:cs="Times"/>
              <w:color w:val="000000"/>
              <w:lang w:val="en-US"/>
              <w:rPrChange w:id="468" w:author="P. Fischer" w:date="2017-01-09T20:09:00Z">
                <w:rPr>
                  <w:rFonts w:ascii="Times" w:hAnsi="Times" w:cs="Times"/>
                  <w:color w:val="000000"/>
                  <w:sz w:val="29"/>
                  <w:szCs w:val="29"/>
                  <w:lang w:val="en-US"/>
                </w:rPr>
              </w:rPrChange>
            </w:rPr>
            <w:delText xml:space="preserve">of software </w:delText>
          </w:r>
        </w:del>
        <w:r w:rsidR="00FB1683" w:rsidRPr="00F05AF8">
          <w:rPr>
            <w:rFonts w:ascii="Times" w:hAnsi="Times" w:cs="Times"/>
            <w:color w:val="000000"/>
            <w:lang w:val="en-US"/>
            <w:rPrChange w:id="469" w:author="P. Fischer" w:date="2017-01-09T20:09:00Z">
              <w:rPr>
                <w:rFonts w:ascii="Times" w:hAnsi="Times" w:cs="Times"/>
                <w:color w:val="000000"/>
                <w:sz w:val="29"/>
                <w:szCs w:val="29"/>
                <w:lang w:val="en-US"/>
              </w:rPr>
            </w:rPrChange>
          </w:rPr>
          <w:t>failures</w:t>
        </w:r>
      </w:ins>
      <w:ins w:id="470" w:author="P. Fischer" w:date="2017-01-09T20:05:00Z">
        <w:r w:rsidR="00F05AF8" w:rsidRPr="00F05AF8">
          <w:rPr>
            <w:rFonts w:ascii="Times" w:hAnsi="Times" w:cs="Times"/>
            <w:color w:val="000000"/>
            <w:lang w:val="en-US"/>
            <w:rPrChange w:id="471" w:author="P. Fischer" w:date="2017-01-09T20:09:00Z">
              <w:rPr>
                <w:rFonts w:ascii="Times" w:hAnsi="Times" w:cs="Times"/>
                <w:color w:val="000000"/>
                <w:sz w:val="29"/>
                <w:szCs w:val="29"/>
                <w:lang w:val="en-US"/>
              </w:rPr>
            </w:rPrChange>
          </w:rPr>
          <w:t>, the</w:t>
        </w:r>
      </w:ins>
      <w:ins w:id="472" w:author="P. Fischer" w:date="2017-01-09T20:19:00Z">
        <w:r w:rsidR="00722B26">
          <w:rPr>
            <w:rFonts w:ascii="Times" w:hAnsi="Times" w:cs="Times"/>
            <w:color w:val="000000"/>
            <w:lang w:val="en-US"/>
          </w:rPr>
          <w:t xml:space="preserve"> </w:t>
        </w:r>
        <w:del w:id="473" w:author="Markus Brand" w:date="2017-01-10T16:05:00Z">
          <w:r w:rsidR="00722B26" w:rsidDel="00780910">
            <w:rPr>
              <w:rFonts w:ascii="Times" w:hAnsi="Times" w:cs="Times"/>
              <w:color w:val="000000"/>
              <w:lang w:val="en-US"/>
            </w:rPr>
            <w:delText>sensors</w:delText>
          </w:r>
        </w:del>
      </w:ins>
      <w:ins w:id="474" w:author="Markus Brand" w:date="2017-01-10T16:05:00Z">
        <w:r w:rsidR="00780910">
          <w:rPr>
            <w:rFonts w:ascii="Times" w:hAnsi="Times" w:cs="Times"/>
            <w:color w:val="000000"/>
            <w:lang w:val="en-US"/>
          </w:rPr>
          <w:t>system</w:t>
        </w:r>
      </w:ins>
      <w:ins w:id="475" w:author="P. Fischer" w:date="2017-01-09T20:19:00Z">
        <w:r w:rsidR="00722B26">
          <w:rPr>
            <w:rFonts w:ascii="Times" w:hAnsi="Times" w:cs="Times"/>
            <w:color w:val="000000"/>
            <w:lang w:val="en-US"/>
          </w:rPr>
          <w:t xml:space="preserve"> </w:t>
        </w:r>
      </w:ins>
      <w:ins w:id="476" w:author="P. Fischer" w:date="2017-01-09T20:05:00Z">
        <w:r w:rsidR="00F05AF8" w:rsidRPr="00F05AF8">
          <w:rPr>
            <w:rFonts w:ascii="Times" w:hAnsi="Times" w:cs="Times"/>
            <w:color w:val="000000"/>
            <w:lang w:val="en-US"/>
            <w:rPrChange w:id="477" w:author="P. Fischer" w:date="2017-01-09T20:09:00Z">
              <w:rPr>
                <w:rFonts w:ascii="Times" w:hAnsi="Times" w:cs="Times"/>
                <w:color w:val="000000"/>
                <w:sz w:val="29"/>
                <w:szCs w:val="29"/>
                <w:lang w:val="en-US"/>
              </w:rPr>
            </w:rPrChange>
          </w:rPr>
          <w:t xml:space="preserve">can </w:t>
        </w:r>
      </w:ins>
      <w:ins w:id="478" w:author="P. Fischer" w:date="2017-01-09T20:20:00Z">
        <w:r w:rsidR="00722B26">
          <w:rPr>
            <w:rFonts w:ascii="Times" w:hAnsi="Times" w:cs="Times"/>
            <w:color w:val="000000"/>
            <w:lang w:val="en-US"/>
          </w:rPr>
          <w:t xml:space="preserve">give an alert to </w:t>
        </w:r>
      </w:ins>
      <w:ins w:id="479" w:author="P. Fischer" w:date="2017-01-09T20:21:00Z">
        <w:r w:rsidR="00722B26">
          <w:rPr>
            <w:rFonts w:ascii="Times" w:hAnsi="Times" w:cs="Times"/>
            <w:color w:val="000000"/>
            <w:lang w:val="en-US"/>
          </w:rPr>
          <w:t>an</w:t>
        </w:r>
      </w:ins>
      <w:ins w:id="480" w:author="P. Fischer" w:date="2017-01-09T20:20:00Z">
        <w:r w:rsidR="00722B26">
          <w:rPr>
            <w:rFonts w:ascii="Times" w:hAnsi="Times" w:cs="Times"/>
            <w:color w:val="000000"/>
            <w:lang w:val="en-US"/>
          </w:rPr>
          <w:t xml:space="preserve"> operator </w:t>
        </w:r>
      </w:ins>
      <w:ins w:id="481" w:author="P. Fischer" w:date="2017-01-09T20:21:00Z">
        <w:r w:rsidR="00722B26">
          <w:rPr>
            <w:rFonts w:ascii="Times" w:hAnsi="Times" w:cs="Times"/>
            <w:color w:val="000000"/>
            <w:lang w:val="en-US"/>
          </w:rPr>
          <w:t xml:space="preserve">elsewhere to request </w:t>
        </w:r>
      </w:ins>
      <w:ins w:id="482" w:author="P. Fischer" w:date="2017-01-09T20:20:00Z">
        <w:r w:rsidR="00722B26">
          <w:rPr>
            <w:rFonts w:ascii="Times" w:hAnsi="Times" w:cs="Times"/>
            <w:color w:val="000000"/>
            <w:lang w:val="en-US"/>
          </w:rPr>
          <w:t>r</w:t>
        </w:r>
      </w:ins>
      <w:ins w:id="483" w:author="P. Fischer" w:date="2017-01-09T20:01:00Z">
        <w:r w:rsidR="00722B26" w:rsidRPr="00722B26">
          <w:rPr>
            <w:rFonts w:ascii="Times" w:hAnsi="Times" w:cs="Times"/>
            <w:color w:val="000000"/>
            <w:lang w:val="en-US"/>
          </w:rPr>
          <w:t>emote control</w:t>
        </w:r>
      </w:ins>
      <w:ins w:id="484" w:author="P. Fischer" w:date="2017-01-09T20:21:00Z">
        <w:r w:rsidR="00722B26">
          <w:rPr>
            <w:rFonts w:ascii="Times" w:hAnsi="Times" w:cs="Times"/>
            <w:color w:val="000000"/>
            <w:lang w:val="en-US"/>
          </w:rPr>
          <w:t xml:space="preserve"> and </w:t>
        </w:r>
      </w:ins>
      <w:ins w:id="485" w:author="P. Fischer" w:date="2017-01-09T20:22:00Z">
        <w:r w:rsidR="00722B26">
          <w:rPr>
            <w:rFonts w:ascii="Times" w:hAnsi="Times" w:cs="Times"/>
            <w:color w:val="000000"/>
            <w:lang w:val="en-US"/>
          </w:rPr>
          <w:t xml:space="preserve">if necessary </w:t>
        </w:r>
        <w:del w:id="486" w:author="Markus Brand" w:date="2017-01-10T16:09:00Z">
          <w:r w:rsidR="00722B26" w:rsidDel="00A44237">
            <w:rPr>
              <w:rFonts w:ascii="Times" w:hAnsi="Times" w:cs="Times"/>
              <w:color w:val="000000"/>
              <w:lang w:val="en-US"/>
            </w:rPr>
            <w:delText>system</w:delText>
          </w:r>
        </w:del>
      </w:ins>
      <w:ins w:id="487" w:author="Markus Brand" w:date="2017-01-10T16:09:00Z">
        <w:r w:rsidR="00A44237">
          <w:rPr>
            <w:rFonts w:ascii="Times" w:hAnsi="Times" w:cs="Times"/>
            <w:color w:val="000000"/>
            <w:lang w:val="en-US"/>
          </w:rPr>
          <w:t>sensor</w:t>
        </w:r>
      </w:ins>
      <w:ins w:id="488" w:author="P. Fischer" w:date="2017-01-09T20:22:00Z">
        <w:r w:rsidR="00722B26">
          <w:rPr>
            <w:rFonts w:ascii="Times" w:hAnsi="Times" w:cs="Times"/>
            <w:color w:val="000000"/>
            <w:lang w:val="en-US"/>
          </w:rPr>
          <w:t xml:space="preserve"> reset</w:t>
        </w:r>
      </w:ins>
      <w:ins w:id="489" w:author="P. Fischer" w:date="2017-01-09T20:21:00Z">
        <w:r w:rsidR="00722B26">
          <w:rPr>
            <w:rFonts w:ascii="Times" w:hAnsi="Times" w:cs="Times"/>
            <w:color w:val="000000"/>
            <w:lang w:val="en-US"/>
          </w:rPr>
          <w:t xml:space="preserve">. </w:t>
        </w:r>
      </w:ins>
      <w:ins w:id="490" w:author="P. Fischer" w:date="2017-01-09T20:22:00Z">
        <w:r w:rsidR="00722B26">
          <w:rPr>
            <w:rFonts w:ascii="Times" w:hAnsi="Times" w:cs="Times"/>
            <w:color w:val="000000"/>
            <w:lang w:val="en-US"/>
          </w:rPr>
          <w:t xml:space="preserve">Based on our experiences </w:t>
        </w:r>
      </w:ins>
      <w:ins w:id="491" w:author="P. Fischer" w:date="2017-01-09T20:23:00Z">
        <w:r w:rsidR="00722B26">
          <w:rPr>
            <w:rFonts w:ascii="Times" w:hAnsi="Times" w:cs="Times"/>
            <w:color w:val="000000"/>
            <w:lang w:val="en-US"/>
          </w:rPr>
          <w:t xml:space="preserve">with the cabled observatory in Svalbard, </w:t>
        </w:r>
        <w:r w:rsidR="00632620">
          <w:rPr>
            <w:rFonts w:ascii="Times" w:hAnsi="Times" w:cs="Times"/>
            <w:color w:val="000000"/>
            <w:lang w:val="en-US"/>
          </w:rPr>
          <w:t>w</w:t>
        </w:r>
      </w:ins>
      <w:ins w:id="492" w:author="P. Fischer" w:date="2017-01-09T20:06:00Z">
        <w:r w:rsidR="00F05AF8" w:rsidRPr="00F05AF8">
          <w:rPr>
            <w:rFonts w:ascii="Times" w:hAnsi="Times" w:cs="Times"/>
            <w:color w:val="000000"/>
            <w:lang w:val="en-US"/>
            <w:rPrChange w:id="493" w:author="P. Fischer" w:date="2017-01-09T20:09:00Z">
              <w:rPr>
                <w:rFonts w:ascii="Times" w:hAnsi="Times" w:cs="Times"/>
                <w:color w:val="000000"/>
                <w:sz w:val="29"/>
                <w:szCs w:val="29"/>
                <w:lang w:val="en-US"/>
              </w:rPr>
            </w:rPrChange>
          </w:rPr>
          <w:t xml:space="preserve">e </w:t>
        </w:r>
      </w:ins>
      <w:ins w:id="494" w:author="P. Fischer" w:date="2017-01-09T20:22:00Z">
        <w:r w:rsidR="00722B26">
          <w:rPr>
            <w:rFonts w:ascii="Times" w:hAnsi="Times" w:cs="Times"/>
            <w:color w:val="000000"/>
            <w:lang w:val="en-US"/>
          </w:rPr>
          <w:t xml:space="preserve">assume </w:t>
        </w:r>
      </w:ins>
      <w:ins w:id="495" w:author="P. Fischer" w:date="2017-01-09T20:06:00Z">
        <w:r w:rsidR="00F05AF8" w:rsidRPr="00F05AF8">
          <w:rPr>
            <w:rFonts w:ascii="Times" w:hAnsi="Times" w:cs="Times"/>
            <w:color w:val="000000"/>
            <w:lang w:val="en-US"/>
            <w:rPrChange w:id="496" w:author="P. Fischer" w:date="2017-01-09T20:09:00Z">
              <w:rPr>
                <w:rFonts w:ascii="Times" w:hAnsi="Times" w:cs="Times"/>
                <w:color w:val="000000"/>
                <w:sz w:val="29"/>
                <w:szCs w:val="29"/>
                <w:lang w:val="en-US"/>
              </w:rPr>
            </w:rPrChange>
          </w:rPr>
          <w:t xml:space="preserve">that </w:t>
        </w:r>
      </w:ins>
      <w:ins w:id="497" w:author="P. Fischer" w:date="2017-01-09T20:23:00Z">
        <w:r w:rsidR="00632620">
          <w:rPr>
            <w:rFonts w:ascii="Times" w:hAnsi="Times" w:cs="Times"/>
            <w:color w:val="000000"/>
            <w:lang w:val="en-US"/>
          </w:rPr>
          <w:t xml:space="preserve">such </w:t>
        </w:r>
      </w:ins>
      <w:ins w:id="498" w:author="P. Fischer" w:date="2017-01-09T20:06:00Z">
        <w:r w:rsidR="00F05AF8" w:rsidRPr="00F05AF8">
          <w:rPr>
            <w:rFonts w:ascii="Times" w:hAnsi="Times" w:cs="Times"/>
            <w:color w:val="000000"/>
            <w:lang w:val="en-US"/>
            <w:rPrChange w:id="499" w:author="P. Fischer" w:date="2017-01-09T20:09:00Z">
              <w:rPr>
                <w:rFonts w:ascii="Times" w:hAnsi="Times" w:cs="Times"/>
                <w:color w:val="000000"/>
                <w:sz w:val="29"/>
                <w:szCs w:val="29"/>
                <w:lang w:val="en-US"/>
              </w:rPr>
            </w:rPrChange>
          </w:rPr>
          <w:t xml:space="preserve">underwater research </w:t>
        </w:r>
      </w:ins>
      <w:ins w:id="500" w:author="P. Fischer" w:date="2017-01-09T20:23:00Z">
        <w:r w:rsidR="00632620">
          <w:rPr>
            <w:rFonts w:ascii="Times" w:hAnsi="Times" w:cs="Times"/>
            <w:color w:val="000000"/>
            <w:lang w:val="en-US"/>
          </w:rPr>
          <w:t xml:space="preserve">facilities, if </w:t>
        </w:r>
      </w:ins>
      <w:ins w:id="501" w:author="P. Fischer" w:date="2017-01-09T20:24:00Z">
        <w:r w:rsidR="00632620">
          <w:rPr>
            <w:rFonts w:ascii="Times" w:hAnsi="Times" w:cs="Times"/>
            <w:color w:val="000000"/>
            <w:lang w:val="en-US"/>
          </w:rPr>
          <w:t xml:space="preserve">operated within an international and </w:t>
        </w:r>
        <w:proofErr w:type="spellStart"/>
        <w:r w:rsidR="00632620">
          <w:rPr>
            <w:rFonts w:ascii="Times" w:hAnsi="Times" w:cs="Times"/>
            <w:color w:val="000000"/>
            <w:lang w:val="en-US"/>
          </w:rPr>
          <w:t>well focused</w:t>
        </w:r>
        <w:proofErr w:type="spellEnd"/>
        <w:r w:rsidR="00632620">
          <w:rPr>
            <w:rFonts w:ascii="Times" w:hAnsi="Times" w:cs="Times"/>
            <w:color w:val="000000"/>
            <w:lang w:val="en-US"/>
          </w:rPr>
          <w:t xml:space="preserve"> research strategy</w:t>
        </w:r>
      </w:ins>
      <w:ins w:id="502" w:author="Markus Brand" w:date="2017-01-10T16:10:00Z">
        <w:r w:rsidR="006062FA">
          <w:rPr>
            <w:rFonts w:ascii="Times" w:hAnsi="Times" w:cs="Times"/>
            <w:color w:val="000000"/>
            <w:lang w:val="en-US"/>
          </w:rPr>
          <w:t>,</w:t>
        </w:r>
      </w:ins>
      <w:ins w:id="503" w:author="P. Fischer" w:date="2017-01-09T20:25:00Z">
        <w:r w:rsidR="00632620">
          <w:rPr>
            <w:rFonts w:ascii="Times" w:hAnsi="Times" w:cs="Times"/>
            <w:color w:val="000000"/>
            <w:lang w:val="en-US"/>
          </w:rPr>
          <w:t xml:space="preserve"> may significantly </w:t>
        </w:r>
      </w:ins>
      <w:ins w:id="504" w:author="P. Fischer" w:date="2017-01-09T20:08:00Z">
        <w:r w:rsidR="00F05AF8" w:rsidRPr="00F05AF8">
          <w:rPr>
            <w:rFonts w:ascii="Times" w:hAnsi="Times" w:cs="Times"/>
            <w:color w:val="000000"/>
            <w:lang w:val="en-US"/>
            <w:rPrChange w:id="505" w:author="P. Fischer" w:date="2017-01-09T20:09:00Z">
              <w:rPr>
                <w:rFonts w:ascii="Times" w:hAnsi="Times" w:cs="Times"/>
                <w:color w:val="000000"/>
                <w:sz w:val="29"/>
                <w:szCs w:val="29"/>
                <w:lang w:val="en-US"/>
              </w:rPr>
            </w:rPrChange>
          </w:rPr>
          <w:t>promot</w:t>
        </w:r>
      </w:ins>
      <w:ins w:id="506" w:author="P. Fischer" w:date="2017-01-09T20:25:00Z">
        <w:r w:rsidR="00632620">
          <w:rPr>
            <w:rFonts w:ascii="Times" w:hAnsi="Times" w:cs="Times"/>
            <w:color w:val="000000"/>
            <w:lang w:val="en-US"/>
          </w:rPr>
          <w:t xml:space="preserve">e our knowledge especially in remote and sensitive areas like the polar regions. </w:t>
        </w:r>
      </w:ins>
    </w:p>
    <w:p w14:paraId="2BF75FCF" w14:textId="77777777" w:rsidR="005314DD" w:rsidRPr="005314DD" w:rsidRDefault="005314DD" w:rsidP="0089729C">
      <w:pPr>
        <w:widowControl w:val="0"/>
        <w:autoSpaceDE w:val="0"/>
        <w:autoSpaceDN w:val="0"/>
        <w:adjustRightInd w:val="0"/>
        <w:spacing w:after="240" w:line="360" w:lineRule="auto"/>
        <w:rPr>
          <w:ins w:id="507" w:author="P. Fischer" w:date="2017-01-09T19:41:00Z"/>
          <w:rFonts w:ascii="Times New Roman" w:hAnsi="Times New Roman" w:cs="Times New Roman"/>
          <w:lang w:val="en-US"/>
          <w:rPrChange w:id="508" w:author="P. Fischer" w:date="2017-01-09T19:48:00Z">
            <w:rPr>
              <w:ins w:id="509" w:author="P. Fischer" w:date="2017-01-09T19:41:00Z"/>
              <w:rFonts w:ascii="Times New Roman" w:hAnsi="Times New Roman" w:cs="Times New Roman"/>
              <w:lang w:val="en-GB"/>
            </w:rPr>
          </w:rPrChange>
        </w:rPr>
      </w:pPr>
    </w:p>
    <w:p w14:paraId="4C235380" w14:textId="77777777" w:rsidR="005314DD" w:rsidRPr="005314DD" w:rsidRDefault="005314DD" w:rsidP="0089729C">
      <w:pPr>
        <w:widowControl w:val="0"/>
        <w:autoSpaceDE w:val="0"/>
        <w:autoSpaceDN w:val="0"/>
        <w:adjustRightInd w:val="0"/>
        <w:spacing w:after="240" w:line="360" w:lineRule="auto"/>
        <w:rPr>
          <w:ins w:id="510" w:author="P. Fischer" w:date="2017-01-09T19:41:00Z"/>
          <w:rFonts w:ascii="Times New Roman" w:hAnsi="Times New Roman" w:cs="Times New Roman"/>
          <w:lang w:val="en-US"/>
          <w:rPrChange w:id="511" w:author="P. Fischer" w:date="2017-01-09T19:41:00Z">
            <w:rPr>
              <w:ins w:id="512" w:author="P. Fischer" w:date="2017-01-09T19:41:00Z"/>
              <w:rFonts w:ascii="Times New Roman" w:hAnsi="Times New Roman" w:cs="Times New Roman"/>
              <w:lang w:val="en-GB"/>
            </w:rPr>
          </w:rPrChange>
        </w:rPr>
      </w:pPr>
    </w:p>
    <w:p w14:paraId="02474466" w14:textId="77777777" w:rsidR="005314DD" w:rsidRDefault="005314DD" w:rsidP="0089729C">
      <w:pPr>
        <w:widowControl w:val="0"/>
        <w:autoSpaceDE w:val="0"/>
        <w:autoSpaceDN w:val="0"/>
        <w:adjustRightInd w:val="0"/>
        <w:spacing w:after="240" w:line="360" w:lineRule="auto"/>
        <w:rPr>
          <w:ins w:id="513" w:author="P. Fischer" w:date="2017-01-09T19:41:00Z"/>
          <w:rFonts w:ascii="Times New Roman" w:hAnsi="Times New Roman" w:cs="Times New Roman"/>
          <w:lang w:val="en-GB"/>
        </w:rPr>
      </w:pPr>
    </w:p>
    <w:p w14:paraId="0317A9F1" w14:textId="77777777" w:rsidR="005314DD" w:rsidRDefault="005314DD" w:rsidP="0089729C">
      <w:pPr>
        <w:widowControl w:val="0"/>
        <w:autoSpaceDE w:val="0"/>
        <w:autoSpaceDN w:val="0"/>
        <w:adjustRightInd w:val="0"/>
        <w:spacing w:after="240" w:line="360" w:lineRule="auto"/>
        <w:rPr>
          <w:ins w:id="514" w:author="P. Fischer" w:date="2017-01-09T19:41:00Z"/>
          <w:rFonts w:ascii="Times New Roman" w:hAnsi="Times New Roman" w:cs="Times New Roman"/>
          <w:lang w:val="en-GB"/>
        </w:rPr>
      </w:pPr>
    </w:p>
    <w:p w14:paraId="3DDF2E76" w14:textId="77777777" w:rsidR="005314DD" w:rsidRDefault="005314DD" w:rsidP="0089729C">
      <w:pPr>
        <w:widowControl w:val="0"/>
        <w:autoSpaceDE w:val="0"/>
        <w:autoSpaceDN w:val="0"/>
        <w:adjustRightInd w:val="0"/>
        <w:spacing w:after="240" w:line="360" w:lineRule="auto"/>
        <w:rPr>
          <w:ins w:id="515" w:author="P. Fischer" w:date="2017-01-09T19:41:00Z"/>
          <w:rFonts w:ascii="Times New Roman" w:hAnsi="Times New Roman" w:cs="Times New Roman"/>
          <w:lang w:val="en-GB"/>
        </w:rPr>
      </w:pPr>
    </w:p>
    <w:p w14:paraId="36064047" w14:textId="77777777" w:rsidR="005314DD" w:rsidRDefault="005314DD" w:rsidP="0089729C">
      <w:pPr>
        <w:widowControl w:val="0"/>
        <w:autoSpaceDE w:val="0"/>
        <w:autoSpaceDN w:val="0"/>
        <w:adjustRightInd w:val="0"/>
        <w:spacing w:after="240" w:line="360" w:lineRule="auto"/>
        <w:rPr>
          <w:ins w:id="516" w:author="P. Fischer" w:date="2017-01-09T19:41:00Z"/>
          <w:rFonts w:ascii="Times New Roman" w:hAnsi="Times New Roman" w:cs="Times New Roman"/>
          <w:lang w:val="en-GB"/>
        </w:rPr>
      </w:pPr>
    </w:p>
    <w:p w14:paraId="28DCA6B5" w14:textId="77777777" w:rsidR="005314DD" w:rsidRDefault="005314DD" w:rsidP="0089729C">
      <w:pPr>
        <w:widowControl w:val="0"/>
        <w:autoSpaceDE w:val="0"/>
        <w:autoSpaceDN w:val="0"/>
        <w:adjustRightInd w:val="0"/>
        <w:spacing w:after="240" w:line="360" w:lineRule="auto"/>
        <w:rPr>
          <w:rFonts w:ascii="Times New Roman" w:hAnsi="Times New Roman" w:cs="Times New Roman"/>
          <w:lang w:val="en-GB"/>
        </w:rPr>
      </w:pPr>
    </w:p>
    <w:p w14:paraId="33F42919" w14:textId="77777777" w:rsidR="00667212" w:rsidRPr="00E86E69" w:rsidRDefault="00667212" w:rsidP="0089729C">
      <w:pPr>
        <w:widowControl w:val="0"/>
        <w:autoSpaceDE w:val="0"/>
        <w:autoSpaceDN w:val="0"/>
        <w:adjustRightInd w:val="0"/>
        <w:spacing w:after="240" w:line="360" w:lineRule="auto"/>
        <w:rPr>
          <w:rFonts w:ascii="Times New Roman" w:hAnsi="Times New Roman" w:cs="Times New Roman"/>
          <w:lang w:val="en-GB"/>
        </w:rPr>
      </w:pPr>
    </w:p>
    <w:p w14:paraId="38D97887" w14:textId="77777777" w:rsidR="0089729C" w:rsidRPr="0089729C" w:rsidRDefault="0089729C" w:rsidP="00104EC8">
      <w:pPr>
        <w:widowControl w:val="0"/>
        <w:autoSpaceDE w:val="0"/>
        <w:autoSpaceDN w:val="0"/>
        <w:adjustRightInd w:val="0"/>
        <w:spacing w:after="240"/>
        <w:rPr>
          <w:rFonts w:ascii="Times New Roman" w:hAnsi="Times New Roman" w:cs="Times New Roman"/>
          <w:b/>
          <w:lang w:val="en-GB"/>
        </w:rPr>
      </w:pPr>
      <w:r w:rsidRPr="0089729C">
        <w:rPr>
          <w:rFonts w:ascii="Times New Roman" w:hAnsi="Times New Roman" w:cs="Times New Roman"/>
          <w:b/>
          <w:lang w:val="en-GB"/>
        </w:rPr>
        <w:t>Competing interests</w:t>
      </w:r>
    </w:p>
    <w:p w14:paraId="09F1A1B9" w14:textId="77777777" w:rsidR="0089729C" w:rsidRPr="00FE55A3" w:rsidRDefault="0089729C" w:rsidP="00104EC8">
      <w:pPr>
        <w:rPr>
          <w:rFonts w:ascii="Times New Roman" w:eastAsia="Times New Roman" w:hAnsi="Times New Roman" w:cs="Times New Roman"/>
          <w:lang w:val="en-US" w:eastAsia="de-DE"/>
          <w:rPrChange w:id="517" w:author="P. Fischer" w:date="2017-01-09T16:38:00Z">
            <w:rPr>
              <w:rFonts w:ascii="Times New Roman" w:eastAsia="Times New Roman" w:hAnsi="Times New Roman" w:cs="Times New Roman"/>
              <w:lang w:eastAsia="de-DE"/>
            </w:rPr>
          </w:rPrChange>
        </w:rPr>
      </w:pPr>
      <w:r w:rsidRPr="00FE55A3">
        <w:rPr>
          <w:rFonts w:ascii="Times New Roman" w:eastAsia="Times New Roman" w:hAnsi="Times New Roman" w:cs="Times New Roman"/>
          <w:lang w:val="en-US" w:eastAsia="de-DE"/>
          <w:rPrChange w:id="518" w:author="P. Fischer" w:date="2017-01-09T16:38:00Z">
            <w:rPr>
              <w:rFonts w:ascii="Times New Roman" w:eastAsia="Times New Roman" w:hAnsi="Times New Roman" w:cs="Times New Roman"/>
              <w:lang w:eastAsia="de-DE"/>
            </w:rPr>
          </w:rPrChange>
        </w:rPr>
        <w:t>The authors declare that they have no conflict of interest.</w:t>
      </w:r>
    </w:p>
    <w:p w14:paraId="15D5DF0C" w14:textId="77777777" w:rsidR="0089729C" w:rsidRPr="00FE55A3" w:rsidRDefault="0089729C" w:rsidP="0089729C">
      <w:pPr>
        <w:spacing w:line="360" w:lineRule="auto"/>
        <w:rPr>
          <w:rFonts w:ascii="Times New Roman" w:eastAsia="Times New Roman" w:hAnsi="Times New Roman" w:cs="Times New Roman"/>
          <w:lang w:val="en-US" w:eastAsia="de-DE"/>
          <w:rPrChange w:id="519" w:author="P. Fischer" w:date="2017-01-09T16:38:00Z">
            <w:rPr>
              <w:rFonts w:ascii="Times New Roman" w:eastAsia="Times New Roman" w:hAnsi="Times New Roman" w:cs="Times New Roman"/>
              <w:lang w:eastAsia="de-DE"/>
            </w:rPr>
          </w:rPrChange>
        </w:rPr>
      </w:pPr>
    </w:p>
    <w:p w14:paraId="48DA829C" w14:textId="77777777" w:rsidR="008127D3" w:rsidRPr="00E86E69" w:rsidRDefault="0006186F" w:rsidP="00104EC8">
      <w:pPr>
        <w:widowControl w:val="0"/>
        <w:autoSpaceDE w:val="0"/>
        <w:autoSpaceDN w:val="0"/>
        <w:adjustRightInd w:val="0"/>
        <w:spacing w:after="240"/>
        <w:rPr>
          <w:rFonts w:ascii="Times New Roman" w:hAnsi="Times New Roman" w:cs="Times New Roman"/>
          <w:b/>
          <w:lang w:val="en-GB"/>
        </w:rPr>
      </w:pPr>
      <w:r w:rsidRPr="00E86E69">
        <w:rPr>
          <w:rFonts w:ascii="Times New Roman" w:hAnsi="Times New Roman" w:cs="Times New Roman"/>
          <w:b/>
          <w:lang w:val="en-GB"/>
        </w:rPr>
        <w:t>Acknowledgments</w:t>
      </w:r>
    </w:p>
    <w:p w14:paraId="01D17DCE" w14:textId="77777777" w:rsidR="00104EC8" w:rsidRPr="00FE55A3" w:rsidRDefault="00A87AED" w:rsidP="00104EC8">
      <w:pPr>
        <w:pStyle w:val="StandardWeb"/>
        <w:spacing w:before="0" w:beforeAutospacing="0" w:after="0" w:afterAutospacing="0" w:line="360" w:lineRule="auto"/>
        <w:rPr>
          <w:lang w:val="en-US"/>
          <w:rPrChange w:id="520" w:author="P. Fischer" w:date="2017-01-09T16:38:00Z">
            <w:rPr/>
          </w:rPrChange>
        </w:rPr>
      </w:pPr>
      <w:r w:rsidRPr="00FE55A3">
        <w:rPr>
          <w:lang w:val="en-US"/>
          <w:rPrChange w:id="521" w:author="P. Fischer" w:date="2017-01-09T16:38:00Z">
            <w:rPr/>
          </w:rPrChange>
        </w:rPr>
        <w:t xml:space="preserve">We express our strong thanks to the AWIPEV staff, i.e. Rene </w:t>
      </w:r>
      <w:proofErr w:type="spellStart"/>
      <w:r w:rsidRPr="00FE55A3">
        <w:rPr>
          <w:lang w:val="en-US"/>
          <w:rPrChange w:id="522" w:author="P. Fischer" w:date="2017-01-09T16:38:00Z">
            <w:rPr/>
          </w:rPrChange>
        </w:rPr>
        <w:t>Buergi</w:t>
      </w:r>
      <w:proofErr w:type="spellEnd"/>
      <w:r w:rsidRPr="00FE55A3">
        <w:rPr>
          <w:lang w:val="en-US"/>
          <w:rPrChange w:id="523" w:author="P. Fischer" w:date="2017-01-09T16:38:00Z">
            <w:rPr/>
          </w:rPrChange>
        </w:rPr>
        <w:t xml:space="preserve"> and </w:t>
      </w:r>
      <w:r w:rsidR="00904BAB" w:rsidRPr="00FE55A3">
        <w:rPr>
          <w:lang w:val="en-US"/>
          <w:rPrChange w:id="524" w:author="P. Fischer" w:date="2017-01-09T16:38:00Z">
            <w:rPr/>
          </w:rPrChange>
        </w:rPr>
        <w:t xml:space="preserve">Verena </w:t>
      </w:r>
      <w:proofErr w:type="spellStart"/>
      <w:r w:rsidR="00904BAB" w:rsidRPr="00FE55A3">
        <w:rPr>
          <w:lang w:val="en-US"/>
          <w:rPrChange w:id="525" w:author="P. Fischer" w:date="2017-01-09T16:38:00Z">
            <w:rPr/>
          </w:rPrChange>
        </w:rPr>
        <w:t>Mohaupt</w:t>
      </w:r>
      <w:proofErr w:type="spellEnd"/>
      <w:r w:rsidR="00904BAB" w:rsidRPr="00FE55A3">
        <w:rPr>
          <w:lang w:val="en-US"/>
          <w:rPrChange w:id="526" w:author="P. Fischer" w:date="2017-01-09T16:38:00Z">
            <w:rPr/>
          </w:rPrChange>
        </w:rPr>
        <w:t xml:space="preserve"> </w:t>
      </w:r>
      <w:r w:rsidRPr="00FE55A3">
        <w:rPr>
          <w:lang w:val="en-US"/>
          <w:rPrChange w:id="527" w:author="P. Fischer" w:date="2017-01-09T16:38:00Z">
            <w:rPr/>
          </w:rPrChange>
        </w:rPr>
        <w:t>who made the continuous opera</w:t>
      </w:r>
      <w:del w:id="528" w:author="P. Fischer" w:date="2017-01-09T17:46:00Z">
        <w:r w:rsidRPr="00FE55A3" w:rsidDel="00522E17">
          <w:rPr>
            <w:lang w:val="en-US"/>
            <w:rPrChange w:id="529" w:author="P. Fischer" w:date="2017-01-09T16:38:00Z">
              <w:rPr/>
            </w:rPrChange>
          </w:rPr>
          <w:delText>r</w:delText>
        </w:r>
      </w:del>
      <w:r w:rsidRPr="00FE55A3">
        <w:rPr>
          <w:lang w:val="en-US"/>
          <w:rPrChange w:id="530" w:author="P. Fischer" w:date="2017-01-09T16:38:00Z">
            <w:rPr/>
          </w:rPrChange>
        </w:rPr>
        <w:t xml:space="preserve">tion of the underwater observatory in this remote </w:t>
      </w:r>
      <w:del w:id="531" w:author="P. Fischer" w:date="2017-01-09T17:47:00Z">
        <w:r w:rsidRPr="00FE55A3" w:rsidDel="00522E17">
          <w:rPr>
            <w:lang w:val="en-US"/>
            <w:rPrChange w:id="532" w:author="P. Fischer" w:date="2017-01-09T16:38:00Z">
              <w:rPr/>
            </w:rPrChange>
          </w:rPr>
          <w:delText xml:space="preserve">side </w:delText>
        </w:r>
      </w:del>
      <w:ins w:id="533" w:author="P. Fischer" w:date="2017-01-09T17:47:00Z">
        <w:r w:rsidR="00522E17" w:rsidRPr="00FE55A3">
          <w:rPr>
            <w:lang w:val="en-US"/>
            <w:rPrChange w:id="534" w:author="P. Fischer" w:date="2017-01-09T16:38:00Z">
              <w:rPr/>
            </w:rPrChange>
          </w:rPr>
          <w:t>si</w:t>
        </w:r>
        <w:r w:rsidR="00522E17">
          <w:rPr>
            <w:lang w:val="en-US"/>
          </w:rPr>
          <w:t>t</w:t>
        </w:r>
        <w:r w:rsidR="00522E17" w:rsidRPr="00FE55A3">
          <w:rPr>
            <w:lang w:val="en-US"/>
            <w:rPrChange w:id="535" w:author="P. Fischer" w:date="2017-01-09T16:38:00Z">
              <w:rPr/>
            </w:rPrChange>
          </w:rPr>
          <w:t xml:space="preserve">e </w:t>
        </w:r>
      </w:ins>
      <w:r w:rsidRPr="00FE55A3">
        <w:rPr>
          <w:lang w:val="en-US"/>
          <w:rPrChange w:id="536" w:author="P. Fischer" w:date="2017-01-09T16:38:00Z">
            <w:rPr/>
          </w:rPrChange>
        </w:rPr>
        <w:t xml:space="preserve">possible. We furthermore </w:t>
      </w:r>
      <w:r w:rsidR="00904BAB" w:rsidRPr="00FE55A3">
        <w:rPr>
          <w:lang w:val="en-US"/>
          <w:rPrChange w:id="537" w:author="P. Fischer" w:date="2017-01-09T16:38:00Z">
            <w:rPr/>
          </w:rPrChange>
        </w:rPr>
        <w:t xml:space="preserve">want to thank the numerous divers from the AWI dive group who did a great work during </w:t>
      </w:r>
      <w:r w:rsidR="00667212" w:rsidRPr="00FE55A3">
        <w:rPr>
          <w:lang w:val="en-US"/>
          <w:rPrChange w:id="538" w:author="P. Fischer" w:date="2017-01-09T16:38:00Z">
            <w:rPr/>
          </w:rPrChange>
        </w:rPr>
        <w:t xml:space="preserve">our </w:t>
      </w:r>
      <w:r w:rsidR="00904BAB" w:rsidRPr="00FE55A3">
        <w:rPr>
          <w:lang w:val="en-US"/>
          <w:rPrChange w:id="539" w:author="P. Fischer" w:date="2017-01-09T16:38:00Z">
            <w:rPr/>
          </w:rPrChange>
        </w:rPr>
        <w:t xml:space="preserve">maintenance </w:t>
      </w:r>
      <w:r w:rsidR="00667212" w:rsidRPr="00FE55A3">
        <w:rPr>
          <w:lang w:val="en-US"/>
          <w:rPrChange w:id="540" w:author="P. Fischer" w:date="2017-01-09T16:38:00Z">
            <w:rPr/>
          </w:rPrChange>
        </w:rPr>
        <w:t xml:space="preserve">missions </w:t>
      </w:r>
      <w:r w:rsidR="00433EDE" w:rsidRPr="00FE55A3">
        <w:rPr>
          <w:lang w:val="en-US"/>
          <w:rPrChange w:id="541" w:author="P. Fischer" w:date="2017-01-09T16:38:00Z">
            <w:rPr/>
          </w:rPrChange>
        </w:rPr>
        <w:t xml:space="preserve">as well as </w:t>
      </w:r>
      <w:proofErr w:type="spellStart"/>
      <w:r w:rsidR="007D541D" w:rsidRPr="00FE55A3">
        <w:rPr>
          <w:lang w:val="en-US"/>
          <w:rPrChange w:id="542" w:author="P. Fischer" w:date="2017-01-09T16:38:00Z">
            <w:rPr/>
          </w:rPrChange>
        </w:rPr>
        <w:t>María</w:t>
      </w:r>
      <w:proofErr w:type="spellEnd"/>
      <w:r w:rsidR="007D541D" w:rsidRPr="00FE55A3">
        <w:rPr>
          <w:lang w:val="en-US"/>
          <w:rPrChange w:id="543" w:author="P. Fischer" w:date="2017-01-09T16:38:00Z">
            <w:rPr/>
          </w:rPrChange>
        </w:rPr>
        <w:t xml:space="preserve"> </w:t>
      </w:r>
      <w:proofErr w:type="spellStart"/>
      <w:r w:rsidR="007D541D" w:rsidRPr="00FE55A3">
        <w:rPr>
          <w:lang w:val="en-US"/>
          <w:rPrChange w:id="544" w:author="P. Fischer" w:date="2017-01-09T16:38:00Z">
            <w:rPr/>
          </w:rPrChange>
        </w:rPr>
        <w:t>Algueró</w:t>
      </w:r>
      <w:proofErr w:type="spellEnd"/>
      <w:r w:rsidR="007D541D" w:rsidRPr="00FE55A3">
        <w:rPr>
          <w:lang w:val="en-US"/>
          <w:rPrChange w:id="545" w:author="P. Fischer" w:date="2017-01-09T16:38:00Z">
            <w:rPr/>
          </w:rPrChange>
        </w:rPr>
        <w:t xml:space="preserve"> </w:t>
      </w:r>
      <w:proofErr w:type="spellStart"/>
      <w:r w:rsidR="007D541D" w:rsidRPr="00FE55A3">
        <w:rPr>
          <w:lang w:val="en-US"/>
          <w:rPrChange w:id="546" w:author="P. Fischer" w:date="2017-01-09T16:38:00Z">
            <w:rPr/>
          </w:rPrChange>
        </w:rPr>
        <w:t>Muñiz</w:t>
      </w:r>
      <w:proofErr w:type="spellEnd"/>
      <w:r w:rsidR="007D541D" w:rsidRPr="00FE55A3">
        <w:rPr>
          <w:lang w:val="en-US"/>
          <w:rPrChange w:id="547" w:author="P. Fischer" w:date="2017-01-09T16:38:00Z">
            <w:rPr/>
          </w:rPrChange>
        </w:rPr>
        <w:t xml:space="preserve"> and Cornelia </w:t>
      </w:r>
      <w:proofErr w:type="spellStart"/>
      <w:r w:rsidR="007D541D" w:rsidRPr="00FE55A3">
        <w:rPr>
          <w:lang w:val="en-US"/>
          <w:rPrChange w:id="548" w:author="P. Fischer" w:date="2017-01-09T16:38:00Z">
            <w:rPr/>
          </w:rPrChange>
        </w:rPr>
        <w:t>Bucholz</w:t>
      </w:r>
      <w:proofErr w:type="spellEnd"/>
      <w:r w:rsidR="007D541D" w:rsidRPr="00FE55A3">
        <w:rPr>
          <w:lang w:val="en-US"/>
          <w:rPrChange w:id="549" w:author="P. Fischer" w:date="2017-01-09T16:38:00Z">
            <w:rPr/>
          </w:rPrChange>
        </w:rPr>
        <w:t xml:space="preserve"> for species identification of the </w:t>
      </w:r>
      <w:r w:rsidR="006B032C" w:rsidRPr="00FE55A3">
        <w:rPr>
          <w:lang w:val="en-US"/>
          <w:rPrChange w:id="550" w:author="P. Fischer" w:date="2017-01-09T16:38:00Z">
            <w:rPr/>
          </w:rPrChange>
        </w:rPr>
        <w:t xml:space="preserve">jellyfish and the </w:t>
      </w:r>
      <w:r w:rsidR="007D541D" w:rsidRPr="00FE55A3">
        <w:rPr>
          <w:lang w:val="en-US"/>
          <w:rPrChange w:id="551" w:author="P. Fischer" w:date="2017-01-09T16:38:00Z">
            <w:rPr/>
          </w:rPrChange>
        </w:rPr>
        <w:t xml:space="preserve">mysids. </w:t>
      </w:r>
      <w:r w:rsidR="00667212" w:rsidRPr="00FE55A3">
        <w:rPr>
          <w:lang w:val="en-US"/>
          <w:rPrChange w:id="552" w:author="P. Fischer" w:date="2017-01-09T16:38:00Z">
            <w:rPr/>
          </w:rPrChange>
        </w:rPr>
        <w:t xml:space="preserve">Special thanks also go to Christian </w:t>
      </w:r>
      <w:proofErr w:type="spellStart"/>
      <w:r w:rsidR="00667212" w:rsidRPr="00FE55A3">
        <w:rPr>
          <w:lang w:val="en-US"/>
          <w:rPrChange w:id="553" w:author="P. Fischer" w:date="2017-01-09T16:38:00Z">
            <w:rPr/>
          </w:rPrChange>
        </w:rPr>
        <w:t>Wiencke</w:t>
      </w:r>
      <w:proofErr w:type="spellEnd"/>
      <w:r w:rsidR="00667212" w:rsidRPr="00FE55A3">
        <w:rPr>
          <w:lang w:val="en-US"/>
          <w:rPrChange w:id="554" w:author="P. Fischer" w:date="2017-01-09T16:38:00Z">
            <w:rPr/>
          </w:rPrChange>
        </w:rPr>
        <w:t xml:space="preserve"> who </w:t>
      </w:r>
      <w:proofErr w:type="spellStart"/>
      <w:r w:rsidR="00667212" w:rsidRPr="00FE55A3">
        <w:rPr>
          <w:lang w:val="en-US"/>
          <w:rPrChange w:id="555" w:author="P. Fischer" w:date="2017-01-09T16:38:00Z">
            <w:rPr/>
          </w:rPrChange>
        </w:rPr>
        <w:t>stongly</w:t>
      </w:r>
      <w:proofErr w:type="spellEnd"/>
      <w:r w:rsidR="00667212" w:rsidRPr="00FE55A3">
        <w:rPr>
          <w:lang w:val="en-US"/>
          <w:rPrChange w:id="556" w:author="P. Fischer" w:date="2017-01-09T16:38:00Z">
            <w:rPr/>
          </w:rPrChange>
        </w:rPr>
        <w:t xml:space="preserve"> supported the idea of a cabled underwater observatory at AWIPEV in the </w:t>
      </w:r>
      <w:proofErr w:type="spellStart"/>
      <w:r w:rsidR="00667212" w:rsidRPr="00FE55A3">
        <w:rPr>
          <w:lang w:val="en-US"/>
          <w:rPrChange w:id="557" w:author="P. Fischer" w:date="2017-01-09T16:38:00Z">
            <w:rPr/>
          </w:rPrChange>
        </w:rPr>
        <w:t>initialisation</w:t>
      </w:r>
      <w:proofErr w:type="spellEnd"/>
      <w:r w:rsidR="00667212" w:rsidRPr="00FE55A3">
        <w:rPr>
          <w:lang w:val="en-US"/>
          <w:rPrChange w:id="558" w:author="P. Fischer" w:date="2017-01-09T16:38:00Z">
            <w:rPr/>
          </w:rPrChange>
        </w:rPr>
        <w:t xml:space="preserve"> phase. </w:t>
      </w:r>
      <w:r w:rsidR="00C021CA" w:rsidRPr="00FE55A3">
        <w:rPr>
          <w:lang w:val="en-US"/>
          <w:rPrChange w:id="559" w:author="P. Fischer" w:date="2017-01-09T16:38:00Z">
            <w:rPr/>
          </w:rPrChange>
        </w:rPr>
        <w:lastRenderedPageBreak/>
        <w:t>This work has been supported through the Coastal Observing System for Northern and Arctic Seas (COSYNA).</w:t>
      </w:r>
    </w:p>
    <w:p w14:paraId="5CD40739" w14:textId="77777777" w:rsidR="00104EC8" w:rsidRPr="00FE55A3" w:rsidRDefault="00104EC8" w:rsidP="00104EC8">
      <w:pPr>
        <w:pStyle w:val="StandardWeb"/>
        <w:spacing w:before="0" w:beforeAutospacing="0" w:after="0" w:afterAutospacing="0" w:line="360" w:lineRule="auto"/>
        <w:rPr>
          <w:lang w:val="en-US"/>
          <w:rPrChange w:id="560" w:author="P. Fischer" w:date="2017-01-09T16:38:00Z">
            <w:rPr/>
          </w:rPrChange>
        </w:rPr>
      </w:pPr>
    </w:p>
    <w:p w14:paraId="4D26092C" w14:textId="77777777" w:rsidR="00667212" w:rsidRDefault="00667212">
      <w:pPr>
        <w:rPr>
          <w:rFonts w:ascii="Times New Roman" w:hAnsi="Times New Roman" w:cs="Times New Roman"/>
          <w:b/>
          <w:lang w:val="en-GB" w:eastAsia="de-DE"/>
        </w:rPr>
      </w:pPr>
      <w:r>
        <w:rPr>
          <w:b/>
          <w:lang w:val="en-GB"/>
        </w:rPr>
        <w:br w:type="page"/>
      </w:r>
    </w:p>
    <w:p w14:paraId="473ACA4E" w14:textId="77777777" w:rsidR="00104EC8" w:rsidRPr="00104EC8" w:rsidRDefault="00BB0295" w:rsidP="00104EC8">
      <w:pPr>
        <w:pStyle w:val="StandardWeb"/>
        <w:spacing w:before="0" w:beforeAutospacing="0" w:after="0" w:afterAutospacing="0" w:line="360" w:lineRule="auto"/>
        <w:rPr>
          <w:b/>
          <w:lang w:val="en-GB"/>
        </w:rPr>
      </w:pPr>
      <w:r>
        <w:rPr>
          <w:b/>
          <w:lang w:val="en-GB"/>
        </w:rPr>
        <w:lastRenderedPageBreak/>
        <w:t>References</w:t>
      </w:r>
    </w:p>
    <w:p w14:paraId="356FECB3" w14:textId="77777777" w:rsidR="007367C4" w:rsidRPr="00FE55A3" w:rsidRDefault="008127D3"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561" w:author="P. Fischer" w:date="2017-01-09T16:38:00Z">
            <w:rPr>
              <w:rFonts w:ascii="Times New Roman" w:hAnsi="Times New Roman" w:cs="Times New Roman"/>
            </w:rPr>
          </w:rPrChange>
        </w:rPr>
      </w:pPr>
      <w:r w:rsidRPr="00E86E69">
        <w:rPr>
          <w:rFonts w:ascii="Times New Roman" w:hAnsi="Times New Roman" w:cs="Times New Roman"/>
          <w:lang w:val="en-GB"/>
        </w:rPr>
        <w:fldChar w:fldCharType="begin"/>
      </w:r>
      <w:r w:rsidRPr="00E86E69">
        <w:rPr>
          <w:rFonts w:ascii="Times New Roman" w:hAnsi="Times New Roman" w:cs="Times New Roman"/>
          <w:lang w:val="en-GB"/>
        </w:rPr>
        <w:instrText xml:space="preserve"> ADDIN PAPERS2_CITATIONS &lt;papers2_bibliography/&gt;</w:instrText>
      </w:r>
      <w:r w:rsidRPr="00E86E69">
        <w:rPr>
          <w:rFonts w:ascii="Times New Roman" w:hAnsi="Times New Roman" w:cs="Times New Roman"/>
          <w:lang w:val="en-GB"/>
        </w:rPr>
        <w:fldChar w:fldCharType="separate"/>
      </w:r>
      <w:r w:rsidR="007367C4" w:rsidRPr="00FE55A3">
        <w:rPr>
          <w:rFonts w:ascii="Times New Roman" w:hAnsi="Times New Roman" w:cs="Times New Roman"/>
          <w:lang w:val="en-US"/>
          <w:rPrChange w:id="562" w:author="P. Fischer" w:date="2017-01-09T16:38:00Z">
            <w:rPr>
              <w:rFonts w:ascii="Times New Roman" w:hAnsi="Times New Roman" w:cs="Times New Roman"/>
            </w:rPr>
          </w:rPrChange>
        </w:rPr>
        <w:t>Aguzzi, J., Mànuel, A., Condal, F., Guillén, J., Nogueras, M., Del Rio, J., Costa, C., Menesatti, P., Puig, P., Sardà, F., Toma, D. and Palanques, A.: The New Seafloor Observatory (OBSEA) for Remote and Long-Term Coastal Ecosystem Monitoring, Sensors, 11(12), 5850–5872, doi:10.3390/s110605850, 2011.</w:t>
      </w:r>
    </w:p>
    <w:p w14:paraId="21D86B1E"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563" w:author="P. Fischer" w:date="2017-01-09T16:38:00Z">
            <w:rPr>
              <w:rFonts w:ascii="Times New Roman" w:hAnsi="Times New Roman" w:cs="Times New Roman"/>
            </w:rPr>
          </w:rPrChange>
        </w:rPr>
      </w:pPr>
      <w:r w:rsidRPr="00FE55A3">
        <w:rPr>
          <w:rFonts w:ascii="Times New Roman" w:hAnsi="Times New Roman" w:cs="Times New Roman"/>
          <w:lang w:val="en-US"/>
          <w:rPrChange w:id="564" w:author="P. Fischer" w:date="2017-01-09T16:38:00Z">
            <w:rPr>
              <w:rFonts w:ascii="Times New Roman" w:hAnsi="Times New Roman" w:cs="Times New Roman"/>
            </w:rPr>
          </w:rPrChange>
        </w:rPr>
        <w:t>Bartsch, I., Paar, M., Fredriksen, S., Schwanitz, M., Daniel, C., Hop, H. and Wiencke, C.: Changes in kelp forest biomass and depth distribution in Kongsfjorden, Svalbard, between 1996–1998 and 2012–2014 reflect Arctic warming, Polar Biol, 1–16, doi:10.1007/s00300-015-1870-1, 2016.</w:t>
      </w:r>
    </w:p>
    <w:p w14:paraId="06921A72" w14:textId="77777777" w:rsidR="00DC1032" w:rsidRPr="005424FF" w:rsidRDefault="00DC1032">
      <w:pPr>
        <w:pStyle w:val="p1"/>
        <w:spacing w:line="360" w:lineRule="auto"/>
        <w:rPr>
          <w:ins w:id="565" w:author="P. Fischer" w:date="2017-01-09T19:31:00Z"/>
          <w:rFonts w:ascii="Times New Roman" w:hAnsi="Times New Roman"/>
          <w:sz w:val="24"/>
          <w:szCs w:val="24"/>
          <w:lang w:val="en-US" w:eastAsia="en-US"/>
          <w:rPrChange w:id="566" w:author="P. Fischer" w:date="2017-01-09T20:12:00Z">
            <w:rPr>
              <w:ins w:id="567" w:author="P. Fischer" w:date="2017-01-09T19:31:00Z"/>
            </w:rPr>
          </w:rPrChange>
        </w:rPr>
        <w:pPrChange w:id="568" w:author="P. Fischer" w:date="2017-01-09T20:12:00Z">
          <w:pPr>
            <w:pStyle w:val="p1"/>
          </w:pPr>
        </w:pPrChange>
      </w:pPr>
      <w:ins w:id="569" w:author="P. Fischer" w:date="2017-01-09T19:31:00Z">
        <w:r w:rsidRPr="005424FF">
          <w:rPr>
            <w:rFonts w:ascii="Times New Roman" w:hAnsi="Times New Roman"/>
            <w:sz w:val="24"/>
            <w:szCs w:val="24"/>
            <w:lang w:val="en-US" w:eastAsia="en-US"/>
            <w:rPrChange w:id="570" w:author="P. Fischer" w:date="2017-01-09T20:12:00Z">
              <w:rPr/>
            </w:rPrChange>
          </w:rPr>
          <w:t>Brand, M. and Fischer, P.: Species composition and abundance of the shallow water fish community of Kongsfjorden, Svalbard, Polar Biol, 1–13, doi:10.1007/s00300-016-2022-y, 2016.</w:t>
        </w:r>
      </w:ins>
    </w:p>
    <w:p w14:paraId="2E0D31E6" w14:textId="77777777" w:rsidR="007367C4" w:rsidRPr="00FE55A3" w:rsidDel="00DC1032" w:rsidRDefault="007367C4" w:rsidP="00DC10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del w:id="571" w:author="P. Fischer" w:date="2017-01-09T19:31:00Z"/>
          <w:rFonts w:ascii="Times New Roman" w:hAnsi="Times New Roman" w:cs="Times New Roman"/>
          <w:lang w:val="en-US"/>
          <w:rPrChange w:id="572" w:author="P. Fischer" w:date="2017-01-09T16:38:00Z">
            <w:rPr>
              <w:del w:id="573" w:author="P. Fischer" w:date="2017-01-09T19:31:00Z"/>
              <w:rFonts w:ascii="Times New Roman" w:hAnsi="Times New Roman" w:cs="Times New Roman"/>
            </w:rPr>
          </w:rPrChange>
        </w:rPr>
      </w:pPr>
      <w:del w:id="574" w:author="P. Fischer" w:date="2017-01-09T19:31:00Z">
        <w:r w:rsidRPr="00FE55A3" w:rsidDel="00DC1032">
          <w:rPr>
            <w:rFonts w:ascii="Times New Roman" w:hAnsi="Times New Roman" w:cs="Times New Roman"/>
            <w:lang w:val="en-US"/>
            <w:rPrChange w:id="575" w:author="P. Fischer" w:date="2017-01-09T16:38:00Z">
              <w:rPr>
                <w:rFonts w:ascii="Times New Roman" w:hAnsi="Times New Roman" w:cs="Times New Roman"/>
              </w:rPr>
            </w:rPrChange>
          </w:rPr>
          <w:delText xml:space="preserve">Brand, M. and Fischer, P.: Species composition and abundances of the shallow-water fish community of Kongsfjorden, Svalbard, Polar Biol, </w:delText>
        </w:r>
        <w:r w:rsidR="006F1474" w:rsidRPr="00FE55A3" w:rsidDel="00DC1032">
          <w:rPr>
            <w:rFonts w:ascii="Times New Roman" w:hAnsi="Times New Roman" w:cs="Times New Roman"/>
            <w:lang w:val="en-US"/>
            <w:rPrChange w:id="576" w:author="P. Fischer" w:date="2017-01-09T16:38:00Z">
              <w:rPr>
                <w:rFonts w:ascii="Times New Roman" w:hAnsi="Times New Roman" w:cs="Times New Roman"/>
              </w:rPr>
            </w:rPrChange>
          </w:rPr>
          <w:delText>submitted to Polar Biology</w:delText>
        </w:r>
        <w:r w:rsidRPr="00FE55A3" w:rsidDel="00DC1032">
          <w:rPr>
            <w:rFonts w:ascii="Times New Roman" w:hAnsi="Times New Roman" w:cs="Times New Roman"/>
            <w:lang w:val="en-US"/>
            <w:rPrChange w:id="577" w:author="P. Fischer" w:date="2017-01-09T16:38:00Z">
              <w:rPr>
                <w:rFonts w:ascii="Times New Roman" w:hAnsi="Times New Roman" w:cs="Times New Roman"/>
              </w:rPr>
            </w:rPrChange>
          </w:rPr>
          <w:delText>.</w:delText>
        </w:r>
      </w:del>
    </w:p>
    <w:p w14:paraId="4B401E05"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578" w:author="P. Fischer" w:date="2017-01-09T16:38:00Z">
            <w:rPr>
              <w:rFonts w:ascii="Times New Roman" w:hAnsi="Times New Roman" w:cs="Times New Roman"/>
            </w:rPr>
          </w:rPrChange>
        </w:rPr>
      </w:pPr>
      <w:r w:rsidRPr="00FE55A3">
        <w:rPr>
          <w:rFonts w:ascii="Times New Roman" w:hAnsi="Times New Roman" w:cs="Times New Roman"/>
          <w:lang w:val="en-US"/>
          <w:rPrChange w:id="579" w:author="P. Fischer" w:date="2017-01-09T16:38:00Z">
            <w:rPr>
              <w:rFonts w:ascii="Times New Roman" w:hAnsi="Times New Roman" w:cs="Times New Roman"/>
            </w:rPr>
          </w:rPrChange>
        </w:rPr>
        <w:t>Brickhill, M. J., Lee, S. Y. and Connolly, R. M.: Fishes associated with artificial reefs: attributing changes to attraction or production using novel approaches, Journal of Fish Biology, 67((Supplement B)), 53–71, doi:10.1111/j.1095-8649.2005.00915.x, 2005.</w:t>
      </w:r>
    </w:p>
    <w:p w14:paraId="75CC7B02"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580" w:author="P. Fischer" w:date="2017-01-09T16:38:00Z">
            <w:rPr>
              <w:rFonts w:ascii="Times New Roman" w:hAnsi="Times New Roman" w:cs="Times New Roman"/>
            </w:rPr>
          </w:rPrChange>
        </w:rPr>
      </w:pPr>
      <w:r w:rsidRPr="00FE55A3">
        <w:rPr>
          <w:rFonts w:ascii="Times New Roman" w:hAnsi="Times New Roman" w:cs="Times New Roman"/>
          <w:lang w:val="en-US"/>
          <w:rPrChange w:id="581" w:author="P. Fischer" w:date="2017-01-09T16:38:00Z">
            <w:rPr>
              <w:rFonts w:ascii="Times New Roman" w:hAnsi="Times New Roman" w:cs="Times New Roman"/>
            </w:rPr>
          </w:rPrChange>
        </w:rPr>
        <w:t>Buckland, S. T., Magurran, A. E., Green, R. E. and Fewster, R. M.: Monitoring change in biodiversity through composite indices, Philos. Trans. R. Soc. Lond., B, Biol. Sci., 360(1454), 243–254, doi:10.1098/rstb.2004.1589, 2005.</w:t>
      </w:r>
    </w:p>
    <w:p w14:paraId="4097E9B9"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582" w:author="P. Fischer" w:date="2017-01-09T16:38:00Z">
            <w:rPr>
              <w:rFonts w:ascii="Times New Roman" w:hAnsi="Times New Roman" w:cs="Times New Roman"/>
            </w:rPr>
          </w:rPrChange>
        </w:rPr>
      </w:pPr>
      <w:r w:rsidRPr="00FE55A3">
        <w:rPr>
          <w:rFonts w:ascii="Times New Roman" w:hAnsi="Times New Roman" w:cs="Times New Roman"/>
          <w:lang w:val="en-US"/>
          <w:rPrChange w:id="583" w:author="P. Fischer" w:date="2017-01-09T16:38:00Z">
            <w:rPr>
              <w:rFonts w:ascii="Times New Roman" w:hAnsi="Times New Roman" w:cs="Times New Roman"/>
            </w:rPr>
          </w:rPrChange>
        </w:rPr>
        <w:t>Cottier, F., Tverberg, V., Inall, M., Svendsen, H., Nilsen, F. and Griffiths, C.: Water mass modification in an Arctic fjord through cross-shelf exchange: The seasonal hydrography of Kongsfjorden, Svalbard, Journal of Geophysical Research: Oceans, 110(C), C12005, doi:10.1029/2004JC002757, 2005.</w:t>
      </w:r>
    </w:p>
    <w:p w14:paraId="1EEE2A90"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584" w:author="P. Fischer" w:date="2017-01-09T16:38:00Z">
            <w:rPr>
              <w:rFonts w:ascii="Times New Roman" w:hAnsi="Times New Roman" w:cs="Times New Roman"/>
            </w:rPr>
          </w:rPrChange>
        </w:rPr>
      </w:pPr>
      <w:r w:rsidRPr="00FE55A3">
        <w:rPr>
          <w:rFonts w:ascii="Times New Roman" w:hAnsi="Times New Roman" w:cs="Times New Roman"/>
          <w:lang w:val="en-US"/>
          <w:rPrChange w:id="585" w:author="P. Fischer" w:date="2017-01-09T16:38:00Z">
            <w:rPr>
              <w:rFonts w:ascii="Times New Roman" w:hAnsi="Times New Roman" w:cs="Times New Roman"/>
            </w:rPr>
          </w:rPrChange>
        </w:rPr>
        <w:t>Dahms, H.-U., Joo, H.-M., Lee, J. H., Yun, M. S., Ahn, S. H. and Lee, S. H.: Demersally drifting invertebrates from Kongsfjorden, Svalbård (Arctic Ocean)-a comparison of catches from drift-pump and drift-nets, Ocean Science Journal, 50(4), 639–648, doi:10.1007/s12601-015-0058-5, 2015.</w:t>
      </w:r>
    </w:p>
    <w:p w14:paraId="31E38D50"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586" w:author="P. Fischer" w:date="2017-01-09T16:38:00Z">
            <w:rPr>
              <w:rFonts w:ascii="Times New Roman" w:hAnsi="Times New Roman" w:cs="Times New Roman"/>
            </w:rPr>
          </w:rPrChange>
        </w:rPr>
      </w:pPr>
      <w:r w:rsidRPr="00FE55A3">
        <w:rPr>
          <w:rFonts w:ascii="Times New Roman" w:hAnsi="Times New Roman" w:cs="Times New Roman"/>
          <w:lang w:val="en-US"/>
          <w:rPrChange w:id="587" w:author="P. Fischer" w:date="2017-01-09T16:38:00Z">
            <w:rPr>
              <w:rFonts w:ascii="Times New Roman" w:hAnsi="Times New Roman" w:cs="Times New Roman"/>
            </w:rPr>
          </w:rPrChange>
        </w:rPr>
        <w:t>Fischer, P. and Eckmann, R.: Seasonal changes in fish abundance, biomass and species richness in the littoral zone of a large European lake, Lake Constance, Germany, Arch. Hydrobiol., 139(4), 433–448, 1997a.</w:t>
      </w:r>
    </w:p>
    <w:p w14:paraId="01B0F5FB"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588" w:author="P. Fischer" w:date="2017-01-09T16:38:00Z">
            <w:rPr>
              <w:rFonts w:ascii="Times New Roman" w:hAnsi="Times New Roman" w:cs="Times New Roman"/>
            </w:rPr>
          </w:rPrChange>
        </w:rPr>
      </w:pPr>
      <w:r w:rsidRPr="00FE55A3">
        <w:rPr>
          <w:rFonts w:ascii="Times New Roman" w:hAnsi="Times New Roman" w:cs="Times New Roman"/>
          <w:lang w:val="en-US"/>
          <w:rPrChange w:id="589" w:author="P. Fischer" w:date="2017-01-09T16:38:00Z">
            <w:rPr>
              <w:rFonts w:ascii="Times New Roman" w:hAnsi="Times New Roman" w:cs="Times New Roman"/>
            </w:rPr>
          </w:rPrChange>
        </w:rPr>
        <w:lastRenderedPageBreak/>
        <w:t>Fischer, P. and Eckmann, R.: Spatial distribution of littoral fish species in a large European lake, Lake Constance, Germany, Arch. Hydrobiol., 140(1), 91–116, 1997b.</w:t>
      </w:r>
    </w:p>
    <w:p w14:paraId="7CD94F55"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590" w:author="P. Fischer" w:date="2017-01-09T16:38:00Z">
            <w:rPr>
              <w:rFonts w:ascii="Times New Roman" w:hAnsi="Times New Roman" w:cs="Times New Roman"/>
            </w:rPr>
          </w:rPrChange>
        </w:rPr>
      </w:pPr>
      <w:r w:rsidRPr="00FE55A3">
        <w:rPr>
          <w:rFonts w:ascii="Times New Roman" w:hAnsi="Times New Roman" w:cs="Times New Roman"/>
          <w:lang w:val="en-US"/>
          <w:rPrChange w:id="591" w:author="P. Fischer" w:date="2017-01-09T16:38:00Z">
            <w:rPr>
              <w:rFonts w:ascii="Times New Roman" w:hAnsi="Times New Roman" w:cs="Times New Roman"/>
            </w:rPr>
          </w:rPrChange>
        </w:rPr>
        <w:t>Fischer, P., Weber, A., Heine, G. and Weber, H.: Habitat structure and fish: assessing the role of habitat complexity for fish using a small, semiportable, 3-D underwater observatory, Limnology and Oceanography Methods, 5, 250–262, 2007a.</w:t>
      </w:r>
    </w:p>
    <w:p w14:paraId="37C57614"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592" w:author="P. Fischer" w:date="2017-01-09T16:38:00Z">
            <w:rPr>
              <w:rFonts w:ascii="Times New Roman" w:hAnsi="Times New Roman" w:cs="Times New Roman"/>
            </w:rPr>
          </w:rPrChange>
        </w:rPr>
      </w:pPr>
      <w:r w:rsidRPr="00FE55A3">
        <w:rPr>
          <w:rFonts w:ascii="Times New Roman" w:hAnsi="Times New Roman" w:cs="Times New Roman"/>
          <w:lang w:val="en-US"/>
          <w:rPrChange w:id="593" w:author="P. Fischer" w:date="2017-01-09T16:38:00Z">
            <w:rPr>
              <w:rFonts w:ascii="Times New Roman" w:hAnsi="Times New Roman" w:cs="Times New Roman"/>
            </w:rPr>
          </w:rPrChange>
        </w:rPr>
        <w:t>Fischer, P., Weber, A., Heine, G. and Weber, H.: Habitat structure and fish: assessing the role of habitat complexity for fish using a small, semi-portable, 3D underwater observatory, Limnology and Oceanography Methods, 5, 250–262, doi:10.4319/lom.2007.5.250, 2007b.</w:t>
      </w:r>
    </w:p>
    <w:p w14:paraId="2D4FB3F6"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594" w:author="P. Fischer" w:date="2017-01-09T16:38:00Z">
            <w:rPr>
              <w:rFonts w:ascii="Times New Roman" w:hAnsi="Times New Roman" w:cs="Times New Roman"/>
            </w:rPr>
          </w:rPrChange>
        </w:rPr>
      </w:pPr>
      <w:r w:rsidRPr="00FE55A3">
        <w:rPr>
          <w:rFonts w:ascii="Times New Roman" w:hAnsi="Times New Roman" w:cs="Times New Roman"/>
          <w:lang w:val="en-US"/>
          <w:rPrChange w:id="595" w:author="P. Fischer" w:date="2017-01-09T16:38:00Z">
            <w:rPr>
              <w:rFonts w:ascii="Times New Roman" w:hAnsi="Times New Roman" w:cs="Times New Roman"/>
            </w:rPr>
          </w:rPrChange>
        </w:rPr>
        <w:t>Hegseth, E. N. and Tverberg, V.: Effect of Atlantic water inflow on timing of the phytoplankton spring bloom in a high Arctic fjord (Kongsfjorden, Svalbard), Journal of Marine Systems, 113, 94–105, doi:10.1016/j.jmarsys.2013.01.003, 2013.</w:t>
      </w:r>
    </w:p>
    <w:p w14:paraId="65B79DE9"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596" w:author="P. Fischer" w:date="2017-01-09T16:38:00Z">
            <w:rPr>
              <w:rFonts w:ascii="Times New Roman" w:hAnsi="Times New Roman" w:cs="Times New Roman"/>
            </w:rPr>
          </w:rPrChange>
        </w:rPr>
      </w:pPr>
      <w:r w:rsidRPr="00FE55A3">
        <w:rPr>
          <w:rFonts w:ascii="Times New Roman" w:hAnsi="Times New Roman" w:cs="Times New Roman"/>
          <w:lang w:val="en-US"/>
          <w:rPrChange w:id="597" w:author="P. Fischer" w:date="2017-01-09T16:38:00Z">
            <w:rPr>
              <w:rFonts w:ascii="Times New Roman" w:hAnsi="Times New Roman" w:cs="Times New Roman"/>
            </w:rPr>
          </w:rPrChange>
        </w:rPr>
        <w:t>Hop, H., Pearson, T., Hegseth, E. N., Kovacs, K. M., Wiencke, C., Kwasniewski, S., Eiane, K., Mehlum, F., Gulliksen, B., Wlodarska-Kowalczuk, M., Lydersen, C., Weslawski, J. M., Cochrane, S., Gabrielsen, G. W., Leakey, R. J. G., Lønne, O. J., Zajaczkowski, M., Falk-Petersen, S., Kendall, M., Wängberg, S.-Å., Bischof, K., Voronkov, A. Y., Kovaltchouk, N. A., Wiktor, J., Poltermann, M., Prisco, G., Papucci, C. and Gerland, S.: The marine ecosystem of Kongsfjorden, Svalbard, Polar Research, 21(1), 167–208, doi:10.1111/j.1751-8369.2002.tb00073.x, 2002.</w:t>
      </w:r>
    </w:p>
    <w:p w14:paraId="5031E0AA" w14:textId="77777777" w:rsidR="00245B68" w:rsidRPr="005424FF" w:rsidRDefault="007367C4" w:rsidP="00542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598" w:author="P. Fischer" w:date="2017-01-09T20:11:00Z">
            <w:rPr>
              <w:rFonts w:ascii="Times New Roman" w:hAnsi="Times New Roman" w:cs="Times New Roman"/>
            </w:rPr>
          </w:rPrChange>
        </w:rPr>
      </w:pPr>
      <w:del w:id="599" w:author="P. Fischer" w:date="2017-01-09T19:26:00Z">
        <w:r w:rsidRPr="00FE55A3" w:rsidDel="00245B68">
          <w:rPr>
            <w:rFonts w:ascii="Times New Roman" w:hAnsi="Times New Roman" w:cs="Times New Roman"/>
            <w:lang w:val="en-US"/>
            <w:rPrChange w:id="600" w:author="P. Fischer" w:date="2017-01-09T16:38:00Z">
              <w:rPr>
                <w:rFonts w:ascii="Times New Roman" w:hAnsi="Times New Roman" w:cs="Times New Roman"/>
              </w:rPr>
            </w:rPrChange>
          </w:rPr>
          <w:delText>J</w:delText>
        </w:r>
      </w:del>
      <w:del w:id="601" w:author="P. Fischer" w:date="2017-01-09T17:47:00Z">
        <w:r w:rsidRPr="00FE55A3" w:rsidDel="00522E17">
          <w:rPr>
            <w:rFonts w:ascii="Times New Roman" w:hAnsi="Times New Roman" w:cs="Times New Roman"/>
            <w:lang w:val="en-US"/>
            <w:rPrChange w:id="602" w:author="P. Fischer" w:date="2017-01-09T16:38:00Z">
              <w:rPr>
                <w:rFonts w:ascii="Times New Roman" w:hAnsi="Times New Roman" w:cs="Times New Roman"/>
              </w:rPr>
            </w:rPrChange>
          </w:rPr>
          <w:delText>o</w:delText>
        </w:r>
      </w:del>
      <w:del w:id="603" w:author="P. Fischer" w:date="2017-01-09T19:26:00Z">
        <w:r w:rsidRPr="00FE55A3" w:rsidDel="00245B68">
          <w:rPr>
            <w:rFonts w:ascii="Times New Roman" w:hAnsi="Times New Roman" w:cs="Times New Roman"/>
            <w:lang w:val="en-US"/>
            <w:rPrChange w:id="604" w:author="P. Fischer" w:date="2017-01-09T16:38:00Z">
              <w:rPr>
                <w:rFonts w:ascii="Times New Roman" w:hAnsi="Times New Roman" w:cs="Times New Roman"/>
              </w:rPr>
            </w:rPrChange>
          </w:rPr>
          <w:delText>rgens</w:delText>
        </w:r>
      </w:del>
      <w:del w:id="605" w:author="P. Fischer" w:date="2017-01-09T17:48:00Z">
        <w:r w:rsidRPr="00FE55A3" w:rsidDel="00522E17">
          <w:rPr>
            <w:rFonts w:ascii="Times New Roman" w:hAnsi="Times New Roman" w:cs="Times New Roman"/>
            <w:lang w:val="en-US"/>
            <w:rPrChange w:id="606" w:author="P. Fischer" w:date="2017-01-09T16:38:00Z">
              <w:rPr>
                <w:rFonts w:ascii="Times New Roman" w:hAnsi="Times New Roman" w:cs="Times New Roman"/>
              </w:rPr>
            </w:rPrChange>
          </w:rPr>
          <w:delText>o</w:delText>
        </w:r>
      </w:del>
      <w:del w:id="607" w:author="P. Fischer" w:date="2017-01-09T19:26:00Z">
        <w:r w:rsidRPr="00FE55A3" w:rsidDel="00245B68">
          <w:rPr>
            <w:rFonts w:ascii="Times New Roman" w:hAnsi="Times New Roman" w:cs="Times New Roman"/>
            <w:lang w:val="en-US"/>
            <w:rPrChange w:id="608" w:author="P. Fischer" w:date="2017-01-09T16:38:00Z">
              <w:rPr>
                <w:rFonts w:ascii="Times New Roman" w:hAnsi="Times New Roman" w:cs="Times New Roman"/>
              </w:rPr>
            </w:rPrChange>
          </w:rPr>
          <w:delText xml:space="preserve">n, L. L. and Gulliksen, B.: Rocky bottom fauna in </w:delText>
        </w:r>
      </w:del>
      <w:del w:id="609" w:author="P. Fischer" w:date="2017-01-09T16:56:00Z">
        <w:r w:rsidRPr="00FE55A3" w:rsidDel="00583FCE">
          <w:rPr>
            <w:rFonts w:ascii="Times New Roman" w:hAnsi="Times New Roman" w:cs="Times New Roman"/>
            <w:lang w:val="en-US"/>
            <w:rPrChange w:id="610" w:author="P. Fischer" w:date="2017-01-09T16:38:00Z">
              <w:rPr>
                <w:rFonts w:ascii="Times New Roman" w:hAnsi="Times New Roman" w:cs="Times New Roman"/>
              </w:rPr>
            </w:rPrChange>
          </w:rPr>
          <w:delText xml:space="preserve">arctic </w:delText>
        </w:r>
      </w:del>
      <w:del w:id="611" w:author="P. Fischer" w:date="2017-01-09T19:26:00Z">
        <w:r w:rsidRPr="00FE55A3" w:rsidDel="00245B68">
          <w:rPr>
            <w:rFonts w:ascii="Times New Roman" w:hAnsi="Times New Roman" w:cs="Times New Roman"/>
            <w:lang w:val="en-US"/>
            <w:rPrChange w:id="612" w:author="P. Fischer" w:date="2017-01-09T16:38:00Z">
              <w:rPr>
                <w:rFonts w:ascii="Times New Roman" w:hAnsi="Times New Roman" w:cs="Times New Roman"/>
              </w:rPr>
            </w:rPrChange>
          </w:rPr>
          <w:delText xml:space="preserve">Kongsfjord (Svalbard) studied by means of suction sampling and photography, </w:delText>
        </w:r>
      </w:del>
      <w:del w:id="613" w:author="P. Fischer" w:date="2017-01-09T19:24:00Z">
        <w:r w:rsidRPr="00FE55A3" w:rsidDel="0074447D">
          <w:rPr>
            <w:rFonts w:ascii="Times New Roman" w:hAnsi="Times New Roman" w:cs="Times New Roman"/>
            <w:lang w:val="en-US"/>
            <w:rPrChange w:id="614" w:author="P. Fischer" w:date="2017-01-09T16:38:00Z">
              <w:rPr>
                <w:rFonts w:ascii="Times New Roman" w:hAnsi="Times New Roman" w:cs="Times New Roman"/>
              </w:rPr>
            </w:rPrChange>
          </w:rPr>
          <w:delText>Polar Biol, 2001</w:delText>
        </w:r>
      </w:del>
      <w:del w:id="615" w:author="P. Fischer" w:date="2017-01-09T19:26:00Z">
        <w:r w:rsidRPr="00FE55A3" w:rsidDel="00245B68">
          <w:rPr>
            <w:rFonts w:ascii="Times New Roman" w:hAnsi="Times New Roman" w:cs="Times New Roman"/>
            <w:lang w:val="en-US"/>
            <w:rPrChange w:id="616" w:author="P. Fischer" w:date="2017-01-09T16:38:00Z">
              <w:rPr>
                <w:rFonts w:ascii="Times New Roman" w:hAnsi="Times New Roman" w:cs="Times New Roman"/>
              </w:rPr>
            </w:rPrChange>
          </w:rPr>
          <w:delText>.</w:delText>
        </w:r>
      </w:del>
      <w:ins w:id="617" w:author="P. Fischer" w:date="2017-01-09T19:26:00Z">
        <w:r w:rsidR="00245B68" w:rsidRPr="005424FF">
          <w:rPr>
            <w:rFonts w:ascii="Times New Roman" w:hAnsi="Times New Roman" w:cs="Times New Roman"/>
            <w:lang w:val="en-US"/>
            <w:rPrChange w:id="618" w:author="P. Fischer" w:date="2017-01-09T20:11:00Z">
              <w:rPr/>
            </w:rPrChange>
          </w:rPr>
          <w:t xml:space="preserve">Jørgensen, L. L. and Gulliksen, B.: </w:t>
        </w:r>
        <w:bookmarkStart w:id="619" w:name="OLE_LINK3"/>
        <w:bookmarkStart w:id="620" w:name="OLE_LINK4"/>
        <w:r w:rsidR="00245B68" w:rsidRPr="005424FF">
          <w:rPr>
            <w:rFonts w:ascii="Times New Roman" w:hAnsi="Times New Roman" w:cs="Times New Roman"/>
            <w:lang w:val="en-US"/>
            <w:rPrChange w:id="621" w:author="P. Fischer" w:date="2017-01-09T20:11:00Z">
              <w:rPr/>
            </w:rPrChange>
          </w:rPr>
          <w:t>Rocky bottom fauna in arctic Kon</w:t>
        </w:r>
        <w:bookmarkEnd w:id="619"/>
        <w:bookmarkEnd w:id="620"/>
        <w:r w:rsidR="00245B68" w:rsidRPr="005424FF">
          <w:rPr>
            <w:rFonts w:ascii="Times New Roman" w:hAnsi="Times New Roman" w:cs="Times New Roman"/>
            <w:lang w:val="en-US"/>
            <w:rPrChange w:id="622" w:author="P. Fischer" w:date="2017-01-09T20:11:00Z">
              <w:rPr/>
            </w:rPrChange>
          </w:rPr>
          <w:t>gsfjord (Svalbard) studied by means of suction sampling and photography, Polar Biol, 24(2), 113–121, doi:10.1007/s003000000182, 2001.</w:t>
        </w:r>
      </w:ins>
    </w:p>
    <w:p w14:paraId="2484BE9D" w14:textId="77777777" w:rsidR="007367C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ins w:id="623" w:author="P. Fischer" w:date="2017-01-09T16:48:00Z"/>
          <w:rFonts w:ascii="Times New Roman" w:hAnsi="Times New Roman" w:cs="Times New Roman"/>
          <w:lang w:val="en-US"/>
        </w:rPr>
      </w:pPr>
      <w:r w:rsidRPr="00FE55A3">
        <w:rPr>
          <w:rFonts w:ascii="Times New Roman" w:hAnsi="Times New Roman" w:cs="Times New Roman"/>
          <w:lang w:val="en-US"/>
          <w:rPrChange w:id="624" w:author="P. Fischer" w:date="2017-01-09T16:38:00Z">
            <w:rPr>
              <w:rFonts w:ascii="Times New Roman" w:hAnsi="Times New Roman" w:cs="Times New Roman"/>
            </w:rPr>
          </w:rPrChange>
        </w:rPr>
        <w:t xml:space="preserve">Kwasniewski, S.: Distribution of </w:t>
      </w:r>
      <w:r w:rsidRPr="00C91C44">
        <w:rPr>
          <w:rFonts w:ascii="Times New Roman" w:hAnsi="Times New Roman" w:cs="Times New Roman"/>
          <w:i/>
          <w:lang w:val="en-US"/>
          <w:rPrChange w:id="625" w:author="P. Fischer" w:date="2017-01-09T19:29:00Z">
            <w:rPr>
              <w:rFonts w:ascii="Times New Roman" w:hAnsi="Times New Roman" w:cs="Times New Roman"/>
            </w:rPr>
          </w:rPrChange>
        </w:rPr>
        <w:t>Calanus</w:t>
      </w:r>
      <w:r w:rsidRPr="00FE55A3">
        <w:rPr>
          <w:rFonts w:ascii="Times New Roman" w:hAnsi="Times New Roman" w:cs="Times New Roman"/>
          <w:lang w:val="en-US"/>
          <w:rPrChange w:id="626" w:author="P. Fischer" w:date="2017-01-09T16:38:00Z">
            <w:rPr>
              <w:rFonts w:ascii="Times New Roman" w:hAnsi="Times New Roman" w:cs="Times New Roman"/>
            </w:rPr>
          </w:rPrChange>
        </w:rPr>
        <w:t xml:space="preserve"> species in Kongsfjorden, a glacial fjord in Svalbard, Journal of Plankton Research, 25(1), 1–20, doi:10.1093/plankt/25.1.1, 2003.</w:t>
      </w:r>
    </w:p>
    <w:p w14:paraId="1391533F" w14:textId="2A937F34" w:rsidR="00763DC9" w:rsidRPr="005424FF" w:rsidRDefault="00E050A1" w:rsidP="00542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ins w:id="627" w:author="P. Fischer" w:date="2017-01-09T16:42:00Z"/>
          <w:rFonts w:ascii="Times New Roman" w:hAnsi="Times New Roman" w:cs="Times New Roman"/>
          <w:lang w:val="en-US"/>
        </w:rPr>
      </w:pPr>
      <w:bookmarkStart w:id="628" w:name="OLE_LINK5"/>
      <w:bookmarkStart w:id="629" w:name="OLE_LINK6"/>
      <w:ins w:id="630" w:author="P. Fischer" w:date="2017-01-09T16:48:00Z">
        <w:r w:rsidRPr="00D20634">
          <w:rPr>
            <w:rFonts w:ascii="Times New Roman" w:hAnsi="Times New Roman" w:cs="Times New Roman"/>
            <w:rPrChange w:id="631" w:author="Markus Brand" w:date="2017-01-10T16:44:00Z">
              <w:rPr>
                <w:rFonts w:ascii="Times" w:hAnsi="Times" w:cs="Times"/>
                <w:color w:val="000000"/>
                <w:sz w:val="29"/>
                <w:szCs w:val="29"/>
              </w:rPr>
            </w:rPrChange>
          </w:rPr>
          <w:t>Müller</w:t>
        </w:r>
      </w:ins>
      <w:ins w:id="632" w:author="Markus Brand" w:date="2017-01-10T16:45:00Z">
        <w:r w:rsidR="00D20634">
          <w:rPr>
            <w:rFonts w:ascii="Times New Roman" w:hAnsi="Times New Roman" w:cs="Times New Roman"/>
          </w:rPr>
          <w:t xml:space="preserve">, </w:t>
        </w:r>
      </w:ins>
      <w:ins w:id="633" w:author="P. Fischer" w:date="2017-01-09T16:48:00Z">
        <w:del w:id="634" w:author="Markus Brand" w:date="2017-01-10T16:45:00Z">
          <w:r w:rsidRPr="00D20634" w:rsidDel="00D20634">
            <w:rPr>
              <w:rFonts w:ascii="Times New Roman" w:hAnsi="Times New Roman" w:cs="Times New Roman"/>
              <w:rPrChange w:id="635" w:author="Markus Brand" w:date="2017-01-10T16:44:00Z">
                <w:rPr>
                  <w:rFonts w:ascii="Times" w:hAnsi="Times" w:cs="Times"/>
                  <w:color w:val="000000"/>
                  <w:sz w:val="29"/>
                  <w:szCs w:val="29"/>
                </w:rPr>
              </w:rPrChange>
            </w:rPr>
            <w:delText xml:space="preserve"> </w:delText>
          </w:r>
        </w:del>
        <w:r w:rsidRPr="00D20634">
          <w:rPr>
            <w:rFonts w:ascii="Times New Roman" w:hAnsi="Times New Roman" w:cs="Times New Roman"/>
            <w:rPrChange w:id="636" w:author="Markus Brand" w:date="2017-01-10T16:44:00Z">
              <w:rPr>
                <w:rFonts w:ascii="Times" w:hAnsi="Times" w:cs="Times"/>
                <w:color w:val="000000"/>
                <w:sz w:val="29"/>
                <w:szCs w:val="29"/>
              </w:rPr>
            </w:rPrChange>
          </w:rPr>
          <w:t>R</w:t>
        </w:r>
      </w:ins>
      <w:ins w:id="637" w:author="Markus Brand" w:date="2017-01-10T16:44:00Z">
        <w:r w:rsidR="00D20634" w:rsidRPr="00D20634">
          <w:rPr>
            <w:rFonts w:ascii="Times New Roman" w:hAnsi="Times New Roman" w:cs="Times New Roman"/>
            <w:rPrChange w:id="638" w:author="Markus Brand" w:date="2017-01-10T16:44:00Z">
              <w:rPr>
                <w:rFonts w:ascii="Times New Roman" w:hAnsi="Times New Roman" w:cs="Times New Roman"/>
                <w:lang w:val="en-US"/>
              </w:rPr>
            </w:rPrChange>
          </w:rPr>
          <w:t>.</w:t>
        </w:r>
      </w:ins>
      <w:ins w:id="639" w:author="P. Fischer" w:date="2017-01-09T16:48:00Z">
        <w:r w:rsidRPr="00D20634">
          <w:rPr>
            <w:rFonts w:ascii="Times New Roman" w:hAnsi="Times New Roman" w:cs="Times New Roman"/>
            <w:rPrChange w:id="640" w:author="Markus Brand" w:date="2017-01-10T16:44:00Z">
              <w:rPr>
                <w:rFonts w:ascii="Times" w:hAnsi="Times" w:cs="Times"/>
                <w:color w:val="000000"/>
                <w:sz w:val="29"/>
                <w:szCs w:val="29"/>
              </w:rPr>
            </w:rPrChange>
          </w:rPr>
          <w:t>, Bartsch</w:t>
        </w:r>
      </w:ins>
      <w:ins w:id="641" w:author="Markus Brand" w:date="2017-01-10T16:45:00Z">
        <w:r w:rsidR="00D20634">
          <w:rPr>
            <w:rFonts w:ascii="Times New Roman" w:hAnsi="Times New Roman" w:cs="Times New Roman"/>
          </w:rPr>
          <w:t>,</w:t>
        </w:r>
      </w:ins>
      <w:ins w:id="642" w:author="P. Fischer" w:date="2017-01-09T16:48:00Z">
        <w:r w:rsidRPr="00D20634">
          <w:rPr>
            <w:rFonts w:ascii="Times New Roman" w:hAnsi="Times New Roman" w:cs="Times New Roman"/>
            <w:rPrChange w:id="643" w:author="Markus Brand" w:date="2017-01-10T16:44:00Z">
              <w:rPr>
                <w:rFonts w:ascii="Times" w:hAnsi="Times" w:cs="Times"/>
                <w:color w:val="000000"/>
                <w:sz w:val="29"/>
                <w:szCs w:val="29"/>
              </w:rPr>
            </w:rPrChange>
          </w:rPr>
          <w:t xml:space="preserve"> I</w:t>
        </w:r>
      </w:ins>
      <w:ins w:id="644" w:author="Markus Brand" w:date="2017-01-10T16:44:00Z">
        <w:r w:rsidR="00D20634" w:rsidRPr="00D20634">
          <w:rPr>
            <w:rFonts w:ascii="Times New Roman" w:hAnsi="Times New Roman" w:cs="Times New Roman"/>
            <w:rPrChange w:id="645" w:author="Markus Brand" w:date="2017-01-10T16:44:00Z">
              <w:rPr>
                <w:rFonts w:ascii="Times New Roman" w:hAnsi="Times New Roman" w:cs="Times New Roman"/>
                <w:lang w:val="en-US"/>
              </w:rPr>
            </w:rPrChange>
          </w:rPr>
          <w:t>.</w:t>
        </w:r>
      </w:ins>
      <w:ins w:id="646" w:author="P. Fischer" w:date="2017-01-09T16:48:00Z">
        <w:r w:rsidRPr="00D20634">
          <w:rPr>
            <w:rFonts w:ascii="Times New Roman" w:hAnsi="Times New Roman" w:cs="Times New Roman"/>
            <w:rPrChange w:id="647" w:author="Markus Brand" w:date="2017-01-10T16:44:00Z">
              <w:rPr>
                <w:rFonts w:ascii="Times" w:hAnsi="Times" w:cs="Times"/>
                <w:color w:val="000000"/>
                <w:sz w:val="29"/>
                <w:szCs w:val="29"/>
              </w:rPr>
            </w:rPrChange>
          </w:rPr>
          <w:t>, Laepple</w:t>
        </w:r>
      </w:ins>
      <w:ins w:id="648" w:author="Markus Brand" w:date="2017-01-10T16:45:00Z">
        <w:r w:rsidR="00D20634">
          <w:rPr>
            <w:rFonts w:ascii="Times New Roman" w:hAnsi="Times New Roman" w:cs="Times New Roman"/>
          </w:rPr>
          <w:t>,</w:t>
        </w:r>
      </w:ins>
      <w:ins w:id="649" w:author="P. Fischer" w:date="2017-01-09T16:48:00Z">
        <w:del w:id="650" w:author="Markus Brand" w:date="2017-01-10T16:44:00Z">
          <w:r w:rsidRPr="00D20634" w:rsidDel="00D20634">
            <w:rPr>
              <w:rFonts w:ascii="Times New Roman" w:hAnsi="Times New Roman" w:cs="Times New Roman"/>
              <w:rPrChange w:id="651" w:author="Markus Brand" w:date="2017-01-10T16:44:00Z">
                <w:rPr>
                  <w:rFonts w:ascii="Times" w:hAnsi="Times" w:cs="Times"/>
                  <w:color w:val="000000"/>
                  <w:sz w:val="29"/>
                  <w:szCs w:val="29"/>
                </w:rPr>
              </w:rPrChange>
            </w:rPr>
            <w:delText>,</w:delText>
          </w:r>
        </w:del>
        <w:r w:rsidRPr="00D20634">
          <w:rPr>
            <w:rFonts w:ascii="Times New Roman" w:hAnsi="Times New Roman" w:cs="Times New Roman"/>
            <w:rPrChange w:id="652" w:author="Markus Brand" w:date="2017-01-10T16:44:00Z">
              <w:rPr>
                <w:rFonts w:ascii="Times" w:hAnsi="Times" w:cs="Times"/>
                <w:color w:val="000000"/>
                <w:sz w:val="29"/>
                <w:szCs w:val="29"/>
              </w:rPr>
            </w:rPrChange>
          </w:rPr>
          <w:t xml:space="preserve"> T</w:t>
        </w:r>
      </w:ins>
      <w:ins w:id="653" w:author="Markus Brand" w:date="2017-01-10T16:44:00Z">
        <w:r w:rsidR="00D20634" w:rsidRPr="00D20634">
          <w:rPr>
            <w:rFonts w:ascii="Times New Roman" w:hAnsi="Times New Roman" w:cs="Times New Roman"/>
            <w:rPrChange w:id="654" w:author="Markus Brand" w:date="2017-01-10T16:44:00Z">
              <w:rPr>
                <w:rFonts w:ascii="Times New Roman" w:hAnsi="Times New Roman" w:cs="Times New Roman"/>
                <w:lang w:val="en-US"/>
              </w:rPr>
            </w:rPrChange>
          </w:rPr>
          <w:t>.</w:t>
        </w:r>
      </w:ins>
      <w:ins w:id="655" w:author="P. Fischer" w:date="2017-01-09T16:48:00Z">
        <w:r w:rsidRPr="00D20634">
          <w:rPr>
            <w:rFonts w:ascii="Times New Roman" w:hAnsi="Times New Roman" w:cs="Times New Roman"/>
            <w:rPrChange w:id="656" w:author="Markus Brand" w:date="2017-01-10T16:44:00Z">
              <w:rPr>
                <w:rFonts w:ascii="Times" w:hAnsi="Times" w:cs="Times"/>
                <w:color w:val="000000"/>
                <w:sz w:val="29"/>
                <w:szCs w:val="29"/>
              </w:rPr>
            </w:rPrChange>
          </w:rPr>
          <w:t>, Wiencke</w:t>
        </w:r>
      </w:ins>
      <w:ins w:id="657" w:author="Markus Brand" w:date="2017-01-10T16:44:00Z">
        <w:r w:rsidR="00D20634">
          <w:rPr>
            <w:rFonts w:ascii="Times New Roman" w:hAnsi="Times New Roman" w:cs="Times New Roman"/>
          </w:rPr>
          <w:t>,</w:t>
        </w:r>
      </w:ins>
      <w:ins w:id="658" w:author="P. Fischer" w:date="2017-01-09T16:48:00Z">
        <w:r w:rsidRPr="00D20634">
          <w:rPr>
            <w:rFonts w:ascii="Times New Roman" w:hAnsi="Times New Roman" w:cs="Times New Roman"/>
            <w:rPrChange w:id="659" w:author="Markus Brand" w:date="2017-01-10T16:44:00Z">
              <w:rPr>
                <w:rFonts w:ascii="Times" w:hAnsi="Times" w:cs="Times"/>
                <w:color w:val="000000"/>
                <w:sz w:val="29"/>
                <w:szCs w:val="29"/>
              </w:rPr>
            </w:rPrChange>
          </w:rPr>
          <w:t xml:space="preserve"> C</w:t>
        </w:r>
      </w:ins>
      <w:ins w:id="660" w:author="Markus Brand" w:date="2017-01-10T16:44:00Z">
        <w:r w:rsidR="00D20634" w:rsidRPr="00D20634">
          <w:rPr>
            <w:rFonts w:ascii="Times New Roman" w:hAnsi="Times New Roman" w:cs="Times New Roman"/>
            <w:rPrChange w:id="661" w:author="Markus Brand" w:date="2017-01-10T16:44:00Z">
              <w:rPr>
                <w:rFonts w:ascii="Times New Roman" w:hAnsi="Times New Roman" w:cs="Times New Roman"/>
                <w:lang w:val="en-US"/>
              </w:rPr>
            </w:rPrChange>
          </w:rPr>
          <w:t>.</w:t>
        </w:r>
      </w:ins>
      <w:bookmarkEnd w:id="628"/>
      <w:bookmarkEnd w:id="629"/>
      <w:ins w:id="662" w:author="P. Fischer" w:date="2017-01-09T16:48:00Z">
        <w:del w:id="663" w:author="Markus Brand" w:date="2017-01-10T16:43:00Z">
          <w:r w:rsidRPr="00D20634" w:rsidDel="00D20634">
            <w:rPr>
              <w:rFonts w:ascii="Times New Roman" w:hAnsi="Times New Roman" w:cs="Times New Roman"/>
              <w:rPrChange w:id="664" w:author="Markus Brand" w:date="2017-01-10T16:44:00Z">
                <w:rPr>
                  <w:rFonts w:ascii="Times" w:hAnsi="Times" w:cs="Times"/>
                  <w:color w:val="000000"/>
                  <w:sz w:val="29"/>
                  <w:szCs w:val="29"/>
                </w:rPr>
              </w:rPrChange>
            </w:rPr>
            <w:delText xml:space="preserve"> (2011) </w:delText>
          </w:r>
        </w:del>
      </w:ins>
      <w:ins w:id="665" w:author="Markus Brand" w:date="2017-01-10T16:43:00Z">
        <w:r w:rsidR="00D20634">
          <w:rPr>
            <w:rFonts w:ascii="Times New Roman" w:hAnsi="Times New Roman" w:cs="Times New Roman"/>
            <w:lang w:val="en-US"/>
          </w:rPr>
          <w:t xml:space="preserve">: </w:t>
        </w:r>
      </w:ins>
      <w:ins w:id="666" w:author="P. Fischer" w:date="2017-01-09T16:48:00Z">
        <w:r w:rsidRPr="005424FF">
          <w:rPr>
            <w:rFonts w:ascii="Times New Roman" w:hAnsi="Times New Roman" w:cs="Times New Roman"/>
            <w:lang w:val="en-US"/>
            <w:rPrChange w:id="667" w:author="P. Fischer" w:date="2017-01-09T20:12:00Z">
              <w:rPr>
                <w:rFonts w:ascii="Times" w:hAnsi="Times" w:cs="Times"/>
                <w:color w:val="000000"/>
                <w:sz w:val="29"/>
                <w:szCs w:val="29"/>
              </w:rPr>
            </w:rPrChange>
          </w:rPr>
          <w:t>Impact of oceanic warming on the distribution of seaweeds in polar and cold-temperate waters. In: Wiencke C (ed): Biology of Polar benthic algae, de Gruyter, p. 237-270</w:t>
        </w:r>
      </w:ins>
      <w:ins w:id="668" w:author="Markus Brand" w:date="2017-01-10T16:44:00Z">
        <w:r w:rsidR="00D20634">
          <w:rPr>
            <w:rFonts w:ascii="Times New Roman" w:hAnsi="Times New Roman" w:cs="Times New Roman"/>
            <w:lang w:val="en-US"/>
          </w:rPr>
          <w:t>, 2011.</w:t>
        </w:r>
      </w:ins>
      <w:ins w:id="669" w:author="P. Fischer" w:date="2017-01-09T16:48:00Z">
        <w:del w:id="670" w:author="Markus Brand" w:date="2017-01-10T16:44:00Z">
          <w:r w:rsidRPr="005424FF" w:rsidDel="00D20634">
            <w:rPr>
              <w:rFonts w:ascii="Times New Roman" w:hAnsi="Times New Roman" w:cs="Times New Roman"/>
              <w:lang w:val="en-US"/>
              <w:rPrChange w:id="671" w:author="P. Fischer" w:date="2017-01-09T20:12:00Z">
                <w:rPr>
                  <w:rFonts w:ascii="Times" w:hAnsi="Times" w:cs="Times"/>
                  <w:color w:val="000000"/>
                  <w:sz w:val="29"/>
                  <w:szCs w:val="29"/>
                </w:rPr>
              </w:rPrChange>
            </w:rPr>
            <w:delText xml:space="preserve"> </w:delText>
          </w:r>
        </w:del>
      </w:ins>
    </w:p>
    <w:p w14:paraId="493352EE" w14:textId="77777777" w:rsidR="00126CB0" w:rsidRPr="005424FF" w:rsidRDefault="00126C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ins w:id="672" w:author="P. Fischer" w:date="2017-01-09T16:42:00Z"/>
          <w:rFonts w:ascii="Times New Roman" w:hAnsi="Times New Roman"/>
          <w:lang w:val="en-US"/>
          <w:rPrChange w:id="673" w:author="P. Fischer" w:date="2017-01-09T20:11:00Z">
            <w:rPr>
              <w:ins w:id="674" w:author="P. Fischer" w:date="2017-01-09T16:42:00Z"/>
            </w:rPr>
          </w:rPrChange>
        </w:rPr>
        <w:pPrChange w:id="675" w:author="P. Fischer" w:date="2017-01-09T20:11:00Z">
          <w:pPr>
            <w:pStyle w:val="p1"/>
          </w:pPr>
        </w:pPrChange>
      </w:pPr>
      <w:ins w:id="676" w:author="P. Fischer" w:date="2017-01-09T16:42:00Z">
        <w:r w:rsidRPr="005424FF">
          <w:rPr>
            <w:rFonts w:ascii="Times New Roman" w:hAnsi="Times New Roman" w:cs="Times New Roman"/>
            <w:lang w:val="en-US"/>
            <w:rPrChange w:id="677" w:author="P. Fischer" w:date="2017-01-09T20:11:00Z">
              <w:rPr/>
            </w:rPrChange>
          </w:rPr>
          <w:t xml:space="preserve">Paar, M., Voronkov, A., Hop, H., Brey, T., Bartsch, I., Schwanitz, M., Wiencke, C., Lebreton, B., Asmus, R. and Asmus, H.: Temporal shift in biomass and production of </w:t>
        </w:r>
        <w:r w:rsidRPr="005424FF">
          <w:rPr>
            <w:rFonts w:ascii="Times New Roman" w:hAnsi="Times New Roman" w:cs="Times New Roman"/>
            <w:lang w:val="en-US"/>
            <w:rPrChange w:id="678" w:author="P. Fischer" w:date="2017-01-09T20:11:00Z">
              <w:rPr/>
            </w:rPrChange>
          </w:rPr>
          <w:lastRenderedPageBreak/>
          <w:t>macrozoobenthos in the macroalgal belt at Hansneset, Kongsfjorden, after 15 years, Polar Biol, 39(11), 2065–2076, doi:10.1007/s00300-015-1760-6, 2015.</w:t>
        </w:r>
      </w:ins>
    </w:p>
    <w:p w14:paraId="51015365" w14:textId="77777777" w:rsidR="00126CB0" w:rsidRDefault="00126CB0"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ins w:id="679" w:author="P. Fischer" w:date="2017-01-09T16:42:00Z"/>
          <w:rFonts w:ascii="Times New Roman" w:hAnsi="Times New Roman" w:cs="Times New Roman"/>
          <w:lang w:val="en-US"/>
        </w:rPr>
      </w:pPr>
    </w:p>
    <w:p w14:paraId="3AE928DA" w14:textId="77777777" w:rsidR="00126CB0" w:rsidRPr="00FE55A3" w:rsidDel="00126CB0" w:rsidRDefault="00126CB0"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del w:id="680" w:author="P. Fischer" w:date="2017-01-09T16:42:00Z"/>
          <w:rFonts w:ascii="Times New Roman" w:hAnsi="Times New Roman" w:cs="Times New Roman"/>
          <w:lang w:val="en-US"/>
          <w:rPrChange w:id="681" w:author="P. Fischer" w:date="2017-01-09T16:38:00Z">
            <w:rPr>
              <w:del w:id="682" w:author="P. Fischer" w:date="2017-01-09T16:42:00Z"/>
              <w:rFonts w:ascii="Times New Roman" w:hAnsi="Times New Roman" w:cs="Times New Roman"/>
            </w:rPr>
          </w:rPrChange>
        </w:rPr>
      </w:pPr>
    </w:p>
    <w:p w14:paraId="1DD100E6"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683" w:author="P. Fischer" w:date="2017-01-09T16:38:00Z">
            <w:rPr>
              <w:rFonts w:ascii="Times New Roman" w:hAnsi="Times New Roman" w:cs="Times New Roman"/>
            </w:rPr>
          </w:rPrChange>
        </w:rPr>
      </w:pPr>
      <w:r w:rsidRPr="00FE55A3">
        <w:rPr>
          <w:rFonts w:ascii="Times New Roman" w:hAnsi="Times New Roman" w:cs="Times New Roman"/>
          <w:lang w:val="en-US"/>
          <w:rPrChange w:id="684" w:author="P. Fischer" w:date="2017-01-09T16:38:00Z">
            <w:rPr>
              <w:rFonts w:ascii="Times New Roman" w:hAnsi="Times New Roman" w:cs="Times New Roman"/>
            </w:rPr>
          </w:rPrChange>
        </w:rPr>
        <w:t>Peterson, B. J., Holmes, R. M., McClelland, J. W., Vörösmarty, C. J., Lammers, R. B., Shiklomanov, A. I., Shiklomanov, I. A. and Rahmstorf, S.: Increasing river discharge to the Arctic Ocean, Science, 298(5601), 2171–2173, doi:10.1126/science.1077445, 2002.</w:t>
      </w:r>
    </w:p>
    <w:p w14:paraId="761C38E4"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685" w:author="P. Fischer" w:date="2017-01-09T16:38:00Z">
            <w:rPr>
              <w:rFonts w:ascii="Times New Roman" w:hAnsi="Times New Roman" w:cs="Times New Roman"/>
            </w:rPr>
          </w:rPrChange>
        </w:rPr>
      </w:pPr>
      <w:r w:rsidRPr="00FE55A3">
        <w:rPr>
          <w:rFonts w:ascii="Times New Roman" w:hAnsi="Times New Roman" w:cs="Times New Roman"/>
          <w:lang w:val="en-US"/>
          <w:rPrChange w:id="686" w:author="P. Fischer" w:date="2017-01-09T16:38:00Z">
            <w:rPr>
              <w:rFonts w:ascii="Times New Roman" w:hAnsi="Times New Roman" w:cs="Times New Roman"/>
            </w:rPr>
          </w:rPrChange>
        </w:rPr>
        <w:t>Pihl, L.: Food intake of young cod and flounder in a shallow bay on the Swedish west coast, Neth. J. Sea Res., 15(3), 419–432, doi:10.1016/0077-7579(82)90068-0, 1982.</w:t>
      </w:r>
    </w:p>
    <w:p w14:paraId="33BF6BA7"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687" w:author="P. Fischer" w:date="2017-01-09T16:38:00Z">
            <w:rPr>
              <w:rFonts w:ascii="Times New Roman" w:hAnsi="Times New Roman" w:cs="Times New Roman"/>
            </w:rPr>
          </w:rPrChange>
        </w:rPr>
      </w:pPr>
      <w:r w:rsidRPr="00FE55A3">
        <w:rPr>
          <w:rFonts w:ascii="Times New Roman" w:hAnsi="Times New Roman" w:cs="Times New Roman"/>
          <w:lang w:val="en-US"/>
          <w:rPrChange w:id="688" w:author="P. Fischer" w:date="2017-01-09T16:38:00Z">
            <w:rPr>
              <w:rFonts w:ascii="Times New Roman" w:hAnsi="Times New Roman" w:cs="Times New Roman"/>
            </w:rPr>
          </w:rPrChange>
        </w:rPr>
        <w:t>Renaud, P., Tessmann, M., Evenset, A. and Christensen, G.: Benthic food-web structure of an Arctic fjord (Kongsfjorden, Svalbard), Marine Biol. Res., 7(1), 13–26, doi:10.1080/17451001003671597, 2011.</w:t>
      </w:r>
    </w:p>
    <w:p w14:paraId="5191C400"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689" w:author="P. Fischer" w:date="2017-01-09T16:38:00Z">
            <w:rPr>
              <w:rFonts w:ascii="Times New Roman" w:hAnsi="Times New Roman" w:cs="Times New Roman"/>
            </w:rPr>
          </w:rPrChange>
        </w:rPr>
      </w:pPr>
      <w:r w:rsidRPr="00FE55A3">
        <w:rPr>
          <w:rFonts w:ascii="Times New Roman" w:hAnsi="Times New Roman" w:cs="Times New Roman"/>
          <w:lang w:val="en-US"/>
          <w:rPrChange w:id="690" w:author="P. Fischer" w:date="2017-01-09T16:38:00Z">
            <w:rPr>
              <w:rFonts w:ascii="Times New Roman" w:hAnsi="Times New Roman" w:cs="Times New Roman"/>
            </w:rPr>
          </w:rPrChange>
        </w:rPr>
        <w:t>Reyjol, Y., Fischer, P., Lek, S., Rösch, R. and Eckmann, R.: Studying the spatiotemporal variation of the littoral fish community in a large prealpine lake, using self-organizing mapping, Canadian Journal of Fisheries and Aquatic Sciences, 62(10), 2294–2302, doi:10.1139/f05-097, 2005.</w:t>
      </w:r>
    </w:p>
    <w:p w14:paraId="60192823"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691" w:author="P. Fischer" w:date="2017-01-09T16:38:00Z">
            <w:rPr>
              <w:rFonts w:ascii="Times New Roman" w:hAnsi="Times New Roman" w:cs="Times New Roman"/>
            </w:rPr>
          </w:rPrChange>
        </w:rPr>
      </w:pPr>
      <w:r w:rsidRPr="00FE55A3">
        <w:rPr>
          <w:rFonts w:ascii="Times New Roman" w:hAnsi="Times New Roman" w:cs="Times New Roman"/>
          <w:lang w:val="en-US"/>
          <w:rPrChange w:id="692" w:author="P. Fischer" w:date="2017-01-09T16:38:00Z">
            <w:rPr>
              <w:rFonts w:ascii="Times New Roman" w:hAnsi="Times New Roman" w:cs="Times New Roman"/>
            </w:rPr>
          </w:rPrChange>
        </w:rPr>
        <w:t>Ruiz, G. M., Hines, A. H. and Posey, M. H.: Shallow water as a refuge habitat for fish and crustaceans in non-vegetated estuaries: an example from Chesapeake Bay, Mar. Ecol. Prog. Ser., 99, 1–6, doi:10.3354/meps099001, 1993.</w:t>
      </w:r>
    </w:p>
    <w:p w14:paraId="4025B562"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693" w:author="P. Fischer" w:date="2017-01-09T16:38:00Z">
            <w:rPr>
              <w:rFonts w:ascii="Times New Roman" w:hAnsi="Times New Roman" w:cs="Times New Roman"/>
            </w:rPr>
          </w:rPrChange>
        </w:rPr>
      </w:pPr>
      <w:r w:rsidRPr="00FE55A3">
        <w:rPr>
          <w:rFonts w:ascii="Times New Roman" w:hAnsi="Times New Roman" w:cs="Times New Roman"/>
          <w:lang w:val="en-US"/>
          <w:rPrChange w:id="694" w:author="P. Fischer" w:date="2017-01-09T16:38:00Z">
            <w:rPr>
              <w:rFonts w:ascii="Times New Roman" w:hAnsi="Times New Roman" w:cs="Times New Roman"/>
            </w:rPr>
          </w:rPrChange>
        </w:rPr>
        <w:t xml:space="preserve">Stempniewicz, L., Błachowiak-Samołyk, K. and Węsławski, J. M.: Impact of climate change on zooplankton communities, seabird populations and </w:t>
      </w:r>
      <w:ins w:id="695" w:author="P. Fischer" w:date="2017-01-09T16:56:00Z">
        <w:r w:rsidR="00583FCE">
          <w:rPr>
            <w:rFonts w:ascii="Times New Roman" w:hAnsi="Times New Roman" w:cs="Times New Roman"/>
            <w:lang w:val="en-US"/>
          </w:rPr>
          <w:t>A</w:t>
        </w:r>
      </w:ins>
      <w:del w:id="696" w:author="P. Fischer" w:date="2017-01-09T16:56:00Z">
        <w:r w:rsidRPr="00FE55A3" w:rsidDel="00583FCE">
          <w:rPr>
            <w:rFonts w:ascii="Times New Roman" w:hAnsi="Times New Roman" w:cs="Times New Roman"/>
            <w:lang w:val="en-US"/>
            <w:rPrChange w:id="697" w:author="P. Fischer" w:date="2017-01-09T16:38:00Z">
              <w:rPr>
                <w:rFonts w:ascii="Times New Roman" w:hAnsi="Times New Roman" w:cs="Times New Roman"/>
              </w:rPr>
            </w:rPrChange>
          </w:rPr>
          <w:delText>a</w:delText>
        </w:r>
      </w:del>
      <w:r w:rsidRPr="00FE55A3">
        <w:rPr>
          <w:rFonts w:ascii="Times New Roman" w:hAnsi="Times New Roman" w:cs="Times New Roman"/>
          <w:lang w:val="en-US"/>
          <w:rPrChange w:id="698" w:author="P. Fischer" w:date="2017-01-09T16:38:00Z">
            <w:rPr>
              <w:rFonts w:ascii="Times New Roman" w:hAnsi="Times New Roman" w:cs="Times New Roman"/>
            </w:rPr>
          </w:rPrChange>
        </w:rPr>
        <w:t>rctic terrestrial ecosystem—A scenario, Deep-Sea Research Part II, 54(2), 2934–2945, doi:10.1016/j.dsr2.2007.08.012, 2007.</w:t>
      </w:r>
    </w:p>
    <w:p w14:paraId="01AC554F"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699" w:author="P. Fischer" w:date="2017-01-09T16:38:00Z">
            <w:rPr>
              <w:rFonts w:ascii="Times New Roman" w:hAnsi="Times New Roman" w:cs="Times New Roman"/>
            </w:rPr>
          </w:rPrChange>
        </w:rPr>
      </w:pPr>
      <w:r w:rsidRPr="00FE55A3">
        <w:rPr>
          <w:rFonts w:ascii="Times New Roman" w:hAnsi="Times New Roman" w:cs="Times New Roman"/>
          <w:lang w:val="en-US"/>
          <w:rPrChange w:id="700" w:author="P. Fischer" w:date="2017-01-09T16:38:00Z">
            <w:rPr>
              <w:rFonts w:ascii="Times New Roman" w:hAnsi="Times New Roman" w:cs="Times New Roman"/>
            </w:rPr>
          </w:rPrChange>
        </w:rPr>
        <w:t>Svendsen, H., Beszczynska-Møller, A., Hagen, J. O., Lefauconnier, B., Tverberg, V., Gerland, S., Ørbæk, J. B., Bischof, K., Papucci, C., Zajaczkowski, M., Azzolini, R., Bruland, O. and Wiencke, C.: The physical environment of Kongsfjorden–Krossfjorden, an Arctic fjord system in Svalbard, Polar Research, 21(1), 133–166, doi:10.3402/polar.v21i1.6479, 2002.</w:t>
      </w:r>
    </w:p>
    <w:p w14:paraId="4B516FF8"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701" w:author="P. Fischer" w:date="2017-01-09T16:38:00Z">
            <w:rPr>
              <w:rFonts w:ascii="Times New Roman" w:hAnsi="Times New Roman" w:cs="Times New Roman"/>
            </w:rPr>
          </w:rPrChange>
        </w:rPr>
      </w:pPr>
      <w:r w:rsidRPr="00FE55A3">
        <w:rPr>
          <w:rFonts w:ascii="Times New Roman" w:hAnsi="Times New Roman" w:cs="Times New Roman"/>
          <w:lang w:val="en-US"/>
          <w:rPrChange w:id="702" w:author="P. Fischer" w:date="2017-01-09T16:38:00Z">
            <w:rPr>
              <w:rFonts w:ascii="Times New Roman" w:hAnsi="Times New Roman" w:cs="Times New Roman"/>
            </w:rPr>
          </w:rPrChange>
        </w:rPr>
        <w:lastRenderedPageBreak/>
        <w:t>Voronkov, A., Hop, H. and Gulliksen, B.: Diversity of hard-bottom fauna relative to environmental gradients in Kongsfjorden, Svalbard, Polar Research, 32(0), 86, doi:10.3402/polar.v32i0.11208, 2013.</w:t>
      </w:r>
    </w:p>
    <w:p w14:paraId="0E4166C0"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703" w:author="P. Fischer" w:date="2017-01-09T16:38:00Z">
            <w:rPr>
              <w:rFonts w:ascii="Times New Roman" w:hAnsi="Times New Roman" w:cs="Times New Roman"/>
            </w:rPr>
          </w:rPrChange>
        </w:rPr>
      </w:pPr>
      <w:r w:rsidRPr="00FE55A3">
        <w:rPr>
          <w:rFonts w:ascii="Times New Roman" w:hAnsi="Times New Roman" w:cs="Times New Roman"/>
          <w:lang w:val="en-US"/>
          <w:rPrChange w:id="704" w:author="P. Fischer" w:date="2017-01-09T16:38:00Z">
            <w:rPr>
              <w:rFonts w:ascii="Times New Roman" w:hAnsi="Times New Roman" w:cs="Times New Roman"/>
            </w:rPr>
          </w:rPrChange>
        </w:rPr>
        <w:t>Walczowski, W., Piechura, J., Goszczko, I. and Wieczorek, P.: Changes in Atlantic water properties: an important factor in the European Arctic marine climate, ICES J. Mar. Sci., 69(5), 864–869, doi:10.1093/icesjms/fss068, 2012.</w:t>
      </w:r>
    </w:p>
    <w:p w14:paraId="7E0F7C35"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705" w:author="P. Fischer" w:date="2017-01-09T16:38:00Z">
            <w:rPr>
              <w:rFonts w:ascii="Times New Roman" w:hAnsi="Times New Roman" w:cs="Times New Roman"/>
            </w:rPr>
          </w:rPrChange>
        </w:rPr>
      </w:pPr>
      <w:r w:rsidRPr="00FE55A3">
        <w:rPr>
          <w:rFonts w:ascii="Times New Roman" w:hAnsi="Times New Roman" w:cs="Times New Roman"/>
          <w:lang w:val="en-US"/>
          <w:rPrChange w:id="706" w:author="P. Fischer" w:date="2017-01-09T16:38:00Z">
            <w:rPr>
              <w:rFonts w:ascii="Times New Roman" w:hAnsi="Times New Roman" w:cs="Times New Roman"/>
            </w:rPr>
          </w:rPrChange>
        </w:rPr>
        <w:t xml:space="preserve">Wehkamp, M. and Fischer, P.: A practical guide to the use of consumer-level digital still cameras for precise stereogrammetric </w:t>
      </w:r>
      <w:r w:rsidRPr="00FE55A3">
        <w:rPr>
          <w:rFonts w:ascii="Times New Roman" w:hAnsi="Times New Roman" w:cs="Times New Roman"/>
          <w:i/>
          <w:iCs/>
          <w:lang w:val="en-US"/>
          <w:rPrChange w:id="707" w:author="P. Fischer" w:date="2017-01-09T16:38:00Z">
            <w:rPr>
              <w:rFonts w:ascii="Times New Roman" w:hAnsi="Times New Roman" w:cs="Times New Roman"/>
              <w:i/>
              <w:iCs/>
            </w:rPr>
          </w:rPrChange>
        </w:rPr>
        <w:t>in situ</w:t>
      </w:r>
      <w:r w:rsidRPr="00FE55A3">
        <w:rPr>
          <w:rFonts w:ascii="Times New Roman" w:hAnsi="Times New Roman" w:cs="Times New Roman"/>
          <w:lang w:val="en-US"/>
          <w:rPrChange w:id="708" w:author="P. Fischer" w:date="2017-01-09T16:38:00Z">
            <w:rPr>
              <w:rFonts w:ascii="Times New Roman" w:hAnsi="Times New Roman" w:cs="Times New Roman"/>
            </w:rPr>
          </w:rPrChange>
        </w:rPr>
        <w:t xml:space="preserve"> assessments in aquatic environments, Underwater Technology, 32, 111–128, 2014.</w:t>
      </w:r>
    </w:p>
    <w:p w14:paraId="331D00C1"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709" w:author="P. Fischer" w:date="2017-01-09T16:38:00Z">
            <w:rPr>
              <w:rFonts w:ascii="Times New Roman" w:hAnsi="Times New Roman" w:cs="Times New Roman"/>
            </w:rPr>
          </w:rPrChange>
        </w:rPr>
      </w:pPr>
      <w:r w:rsidRPr="00FE55A3">
        <w:rPr>
          <w:rFonts w:ascii="Times New Roman" w:hAnsi="Times New Roman" w:cs="Times New Roman"/>
          <w:lang w:val="en-US"/>
          <w:rPrChange w:id="710" w:author="P. Fischer" w:date="2017-01-09T16:38:00Z">
            <w:rPr>
              <w:rFonts w:ascii="Times New Roman" w:hAnsi="Times New Roman" w:cs="Times New Roman"/>
            </w:rPr>
          </w:rPrChange>
        </w:rPr>
        <w:t>Wehkamp, S. and Fischer, P.: Impact of coastal defence structures (tetrapods) on a demersal hard-bottom fish community in the southern North Sea, Marine Environmental Research, 83(0), 82–92, doi:10.1016/j.marenvres.2012.10.013, 2013a.</w:t>
      </w:r>
    </w:p>
    <w:p w14:paraId="7AB2BD8F"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711" w:author="P. Fischer" w:date="2017-01-09T16:38:00Z">
            <w:rPr>
              <w:rFonts w:ascii="Times New Roman" w:hAnsi="Times New Roman" w:cs="Times New Roman"/>
            </w:rPr>
          </w:rPrChange>
        </w:rPr>
      </w:pPr>
      <w:r w:rsidRPr="00FE55A3">
        <w:rPr>
          <w:rFonts w:ascii="Times New Roman" w:hAnsi="Times New Roman" w:cs="Times New Roman"/>
          <w:lang w:val="en-US"/>
          <w:rPrChange w:id="712" w:author="P. Fischer" w:date="2017-01-09T16:38:00Z">
            <w:rPr>
              <w:rFonts w:ascii="Times New Roman" w:hAnsi="Times New Roman" w:cs="Times New Roman"/>
            </w:rPr>
          </w:rPrChange>
        </w:rPr>
        <w:t>Wehkamp, S. and Fischer, P.: Impact of hard-bottom substrata on the small-scale distribution of fish and decapods in shallow subtidal temperate waters, Helgol Mar Res, 67(1), 59–72, doi:10.1007/s10152-012-0304-5, 2013b.</w:t>
      </w:r>
    </w:p>
    <w:p w14:paraId="361F01CC"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713" w:author="P. Fischer" w:date="2017-01-09T16:38:00Z">
            <w:rPr>
              <w:rFonts w:ascii="Times New Roman" w:hAnsi="Times New Roman" w:cs="Times New Roman"/>
            </w:rPr>
          </w:rPrChange>
        </w:rPr>
      </w:pPr>
      <w:r w:rsidRPr="00FE55A3">
        <w:rPr>
          <w:rFonts w:ascii="Times New Roman" w:hAnsi="Times New Roman" w:cs="Times New Roman"/>
          <w:lang w:val="en-US"/>
          <w:rPrChange w:id="714" w:author="P. Fischer" w:date="2017-01-09T16:38:00Z">
            <w:rPr>
              <w:rFonts w:ascii="Times New Roman" w:hAnsi="Times New Roman" w:cs="Times New Roman"/>
            </w:rPr>
          </w:rPrChange>
        </w:rPr>
        <w:t>Wehkamp, S. and Fischer, P.: The impact of coastal defence structures (tetrapods) on decapod crustaceans in the southern North Sea, Marine Environmental Research, 92, 52–60, doi:10.1016/j.marenvres.2013.08.011, 2013c.</w:t>
      </w:r>
    </w:p>
    <w:p w14:paraId="5E94C9D9"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715" w:author="P. Fischer" w:date="2017-01-09T16:38:00Z">
            <w:rPr>
              <w:rFonts w:ascii="Times New Roman" w:hAnsi="Times New Roman" w:cs="Times New Roman"/>
            </w:rPr>
          </w:rPrChange>
        </w:rPr>
      </w:pPr>
      <w:r w:rsidRPr="00FE55A3">
        <w:rPr>
          <w:rFonts w:ascii="Times New Roman" w:hAnsi="Times New Roman" w:cs="Times New Roman"/>
          <w:lang w:val="en-US"/>
          <w:rPrChange w:id="716" w:author="P. Fischer" w:date="2017-01-09T16:38:00Z">
            <w:rPr>
              <w:rFonts w:ascii="Times New Roman" w:hAnsi="Times New Roman" w:cs="Times New Roman"/>
            </w:rPr>
          </w:rPrChange>
        </w:rPr>
        <w:t>Werner, E. E.: Species Packing and Niche Complementarity in Three Sunfishes, The American Naturalist, 111(979), 553–578, doi:10.1086/283184, 1977.</w:t>
      </w:r>
    </w:p>
    <w:p w14:paraId="0D106267" w14:textId="77777777" w:rsidR="007367C4" w:rsidRPr="005424FF" w:rsidRDefault="007367C4" w:rsidP="00542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717" w:author="P. Fischer" w:date="2017-01-09T20:11:00Z">
            <w:rPr>
              <w:rFonts w:ascii="Times New Roman" w:hAnsi="Times New Roman" w:cs="Times New Roman"/>
            </w:rPr>
          </w:rPrChange>
        </w:rPr>
      </w:pPr>
      <w:r w:rsidRPr="00FE55A3">
        <w:rPr>
          <w:rFonts w:ascii="Times New Roman" w:hAnsi="Times New Roman" w:cs="Times New Roman"/>
          <w:lang w:val="en-US"/>
          <w:rPrChange w:id="718" w:author="P. Fischer" w:date="2017-01-09T16:38:00Z">
            <w:rPr>
              <w:rFonts w:ascii="Times New Roman" w:hAnsi="Times New Roman" w:cs="Times New Roman"/>
            </w:rPr>
          </w:rPrChange>
        </w:rPr>
        <w:t xml:space="preserve">Wiencke, C.: The coastal ecosystem of Kongsfjorden, Svalbard. Synopsis of biological research performed at the Koldewey Station in the years 1991-2003., edited by C. Wiencke, </w:t>
      </w:r>
      <w:ins w:id="719" w:author="P. Fischer" w:date="2017-01-09T19:33:00Z">
        <w:r w:rsidR="00DC1032" w:rsidRPr="005424FF">
          <w:rPr>
            <w:rFonts w:ascii="Times New Roman" w:hAnsi="Times New Roman" w:cs="Times New Roman"/>
            <w:lang w:val="en-US"/>
            <w:rPrChange w:id="720" w:author="P. Fischer" w:date="2017-01-09T20:11:00Z">
              <w:rPr>
                <w:rFonts w:ascii="Times" w:hAnsi="Times" w:cs="Times"/>
                <w:color w:val="000000"/>
                <w:sz w:val="29"/>
                <w:szCs w:val="29"/>
              </w:rPr>
            </w:rPrChange>
          </w:rPr>
          <w:t xml:space="preserve">Ber. Polarforsch. Meeresforsch. 492, </w:t>
        </w:r>
      </w:ins>
      <w:ins w:id="721" w:author="P. Fischer" w:date="2017-01-09T19:34:00Z">
        <w:r w:rsidR="00DC1032" w:rsidRPr="005424FF">
          <w:rPr>
            <w:rFonts w:ascii="Times New Roman" w:hAnsi="Times New Roman" w:cs="Times New Roman"/>
            <w:lang w:val="en-US"/>
            <w:rPrChange w:id="722" w:author="P. Fischer" w:date="2017-01-09T20:11:00Z">
              <w:rPr>
                <w:rFonts w:ascii="Times" w:hAnsi="Times" w:cs="Times"/>
                <w:color w:val="000000"/>
                <w:sz w:val="29"/>
                <w:szCs w:val="29"/>
              </w:rPr>
            </w:rPrChange>
          </w:rPr>
          <w:t xml:space="preserve">1-244, </w:t>
        </w:r>
      </w:ins>
      <w:ins w:id="723" w:author="P. Fischer" w:date="2017-01-09T19:33:00Z">
        <w:r w:rsidR="00DC1032" w:rsidRPr="005424FF">
          <w:rPr>
            <w:rFonts w:ascii="Times New Roman" w:hAnsi="Times New Roman" w:cs="Times New Roman"/>
            <w:lang w:val="en-US"/>
            <w:rPrChange w:id="724" w:author="P. Fischer" w:date="2017-01-09T20:11:00Z">
              <w:rPr>
                <w:rFonts w:ascii="Times" w:hAnsi="Times" w:cs="Times"/>
                <w:color w:val="000000"/>
                <w:sz w:val="29"/>
                <w:szCs w:val="29"/>
              </w:rPr>
            </w:rPrChange>
          </w:rPr>
          <w:t>2004.</w:t>
        </w:r>
      </w:ins>
      <w:del w:id="725" w:author="P. Fischer" w:date="2017-01-09T19:33:00Z">
        <w:r w:rsidRPr="00FE55A3" w:rsidDel="00DC1032">
          <w:rPr>
            <w:rFonts w:ascii="Times New Roman" w:hAnsi="Times New Roman" w:cs="Times New Roman"/>
            <w:lang w:val="en-US"/>
            <w:rPrChange w:id="726" w:author="P. Fischer" w:date="2017-01-09T16:38:00Z">
              <w:rPr>
                <w:rFonts w:ascii="Times New Roman" w:hAnsi="Times New Roman" w:cs="Times New Roman"/>
              </w:rPr>
            </w:rPrChange>
          </w:rPr>
          <w:delText>Polar Biol, 1–3, 2004.</w:delText>
        </w:r>
      </w:del>
    </w:p>
    <w:p w14:paraId="489BB15B"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727" w:author="P. Fischer" w:date="2017-01-09T16:38:00Z">
            <w:rPr>
              <w:rFonts w:ascii="Times New Roman" w:hAnsi="Times New Roman" w:cs="Times New Roman"/>
            </w:rPr>
          </w:rPrChange>
        </w:rPr>
      </w:pPr>
      <w:r w:rsidRPr="00FE55A3">
        <w:rPr>
          <w:rFonts w:ascii="Times New Roman" w:hAnsi="Times New Roman" w:cs="Times New Roman"/>
          <w:lang w:val="en-US"/>
          <w:rPrChange w:id="728" w:author="P. Fischer" w:date="2017-01-09T16:38:00Z">
            <w:rPr>
              <w:rFonts w:ascii="Times New Roman" w:hAnsi="Times New Roman" w:cs="Times New Roman"/>
            </w:rPr>
          </w:rPrChange>
        </w:rPr>
        <w:t>Wilding, T. A., Rose, C. A. and Downie, M. J.: A novel approach to measuring subtidal habitat complexity, J. Exp. Mar. Biol. Ecol., 353(2), 279–286, doi:10.1016/j.jembe.2007.10.001, 2007.</w:t>
      </w:r>
    </w:p>
    <w:p w14:paraId="17EFC2C8" w14:textId="77777777" w:rsidR="007367C4" w:rsidRPr="00FE55A3"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Change w:id="729" w:author="P. Fischer" w:date="2017-01-09T16:38:00Z">
            <w:rPr>
              <w:rFonts w:ascii="Times New Roman" w:hAnsi="Times New Roman" w:cs="Times New Roman"/>
            </w:rPr>
          </w:rPrChange>
        </w:rPr>
      </w:pPr>
      <w:r w:rsidRPr="00FE55A3">
        <w:rPr>
          <w:rFonts w:ascii="Times New Roman" w:hAnsi="Times New Roman" w:cs="Times New Roman"/>
          <w:lang w:val="en-US"/>
          <w:rPrChange w:id="730" w:author="P. Fischer" w:date="2017-01-09T16:38:00Z">
            <w:rPr>
              <w:rFonts w:ascii="Times New Roman" w:hAnsi="Times New Roman" w:cs="Times New Roman"/>
            </w:rPr>
          </w:rPrChange>
        </w:rPr>
        <w:t xml:space="preserve">Willis, K., Cottier, F., Kwasniewski, S., Wold, A. and Falk-Petersen, S.: The influence of advection on zooplankton community composition in an Arctic fjord </w:t>
      </w:r>
      <w:r w:rsidRPr="00FE55A3">
        <w:rPr>
          <w:rFonts w:ascii="Times New Roman" w:hAnsi="Times New Roman" w:cs="Times New Roman"/>
          <w:lang w:val="en-US"/>
          <w:rPrChange w:id="731" w:author="P. Fischer" w:date="2017-01-09T16:38:00Z">
            <w:rPr>
              <w:rFonts w:ascii="Times New Roman" w:hAnsi="Times New Roman" w:cs="Times New Roman"/>
            </w:rPr>
          </w:rPrChange>
        </w:rPr>
        <w:lastRenderedPageBreak/>
        <w:t>(Kongsfjorden, Svalbard), Journal of Marine Systems, 61(1), 39–54, doi:10.1016/j.jmarsys.2005.11.013, 2006.</w:t>
      </w:r>
    </w:p>
    <w:p w14:paraId="64103A83" w14:textId="77777777" w:rsidR="00271459" w:rsidRPr="00E86E69" w:rsidRDefault="008127D3"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fldChar w:fldCharType="end"/>
      </w:r>
    </w:p>
    <w:sectPr w:rsidR="00271459" w:rsidRPr="00E86E69" w:rsidSect="002A1075">
      <w:footerReference w:type="even" r:id="rId10"/>
      <w:footerReference w:type="default" r:id="rId11"/>
      <w:pgSz w:w="11900" w:h="16840"/>
      <w:pgMar w:top="1440" w:right="1797" w:bottom="1440" w:left="1797" w:header="720" w:footer="720" w:gutter="0"/>
      <w:lnNumType w:countBy="5"/>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74698" w14:textId="77777777" w:rsidR="00700849" w:rsidRDefault="00700849" w:rsidP="00D31A2F">
      <w:r>
        <w:separator/>
      </w:r>
    </w:p>
  </w:endnote>
  <w:endnote w:type="continuationSeparator" w:id="0">
    <w:p w14:paraId="0F4BE475" w14:textId="77777777" w:rsidR="00700849" w:rsidRDefault="00700849" w:rsidP="00D31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MS Gothic">
    <w:panose1 w:val="020B0609070205080204"/>
    <w:charset w:val="80"/>
    <w:family w:val="auto"/>
    <w:pitch w:val="variable"/>
    <w:sig w:usb0="E00002FF" w:usb1="6AC7FDFB" w:usb2="08000012" w:usb3="00000000" w:csb0="0002009F" w:csb1="00000000"/>
  </w:font>
  <w:font w:name="MS Mincho">
    <w:panose1 w:val="020206090402050803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629F5" w14:textId="77777777" w:rsidR="00FB1683" w:rsidRDefault="00FB1683" w:rsidP="00FB1683">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26440A5" w14:textId="77777777" w:rsidR="00FB1683" w:rsidRDefault="00FB1683" w:rsidP="001579BB">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3DD18" w14:textId="77777777" w:rsidR="00FB1683" w:rsidRDefault="00FB1683" w:rsidP="00FB1683">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C34ED6">
      <w:rPr>
        <w:rStyle w:val="Seitenzahl"/>
        <w:noProof/>
      </w:rPr>
      <w:t>1</w:t>
    </w:r>
    <w:r>
      <w:rPr>
        <w:rStyle w:val="Seitenzahl"/>
      </w:rPr>
      <w:fldChar w:fldCharType="end"/>
    </w:r>
  </w:p>
  <w:p w14:paraId="0995D8EF" w14:textId="77777777" w:rsidR="00FB1683" w:rsidRDefault="00FB1683" w:rsidP="001579BB">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0EFC07" w14:textId="77777777" w:rsidR="00700849" w:rsidRDefault="00700849" w:rsidP="00D31A2F">
      <w:r>
        <w:separator/>
      </w:r>
    </w:p>
  </w:footnote>
  <w:footnote w:type="continuationSeparator" w:id="0">
    <w:p w14:paraId="16BDE918" w14:textId="77777777" w:rsidR="00700849" w:rsidRDefault="00700849" w:rsidP="00D31A2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46"/>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8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DF13B7B"/>
    <w:multiLevelType w:val="hybridMultilevel"/>
    <w:tmpl w:val="293E9672"/>
    <w:lvl w:ilvl="0" w:tplc="14E05BDC">
      <w:start w:val="1"/>
      <w:numFmt w:val="decimal"/>
      <w:lvlText w:val="(%1)"/>
      <w:lvlJc w:val="left"/>
      <w:pPr>
        <w:ind w:left="360" w:hanging="360"/>
      </w:pPr>
      <w:rPr>
        <w:rFonts w:hint="default"/>
        <w:b w:val="0"/>
        <w:color w:val="auto"/>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32866FF0"/>
    <w:multiLevelType w:val="hybridMultilevel"/>
    <w:tmpl w:val="DEF88E80"/>
    <w:lvl w:ilvl="0" w:tplc="EB326F0E">
      <w:start w:val="1"/>
      <w:numFmt w:val="bullet"/>
      <w:lvlText w:val=""/>
      <w:lvlJc w:val="left"/>
      <w:pPr>
        <w:ind w:left="720" w:hanging="360"/>
      </w:pPr>
      <w:rPr>
        <w:rFonts w:ascii="Symbol" w:eastAsiaTheme="minorEastAsia" w:hAnsi="Symbol" w:cs="Aria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B33472"/>
    <w:multiLevelType w:val="hybridMultilevel"/>
    <w:tmpl w:val="63D2E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 Fischer">
    <w15:presenceInfo w15:providerId="None" w15:userId="P. Fischer"/>
  </w15:person>
  <w15:person w15:author="Markus Brand">
    <w15:presenceInfo w15:providerId="Windows Live" w15:userId="f5f805b38b0c2b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hideSpellingErrors/>
  <w:hideGrammaticalErrors/>
  <w:proofState w:spelling="clean" w:grammar="clean"/>
  <w:trackRevisions/>
  <w:defaultTabStop w:val="720"/>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1EB"/>
    <w:rsid w:val="00001A9E"/>
    <w:rsid w:val="0000280D"/>
    <w:rsid w:val="00004CA6"/>
    <w:rsid w:val="000122A7"/>
    <w:rsid w:val="00012C1E"/>
    <w:rsid w:val="0001421B"/>
    <w:rsid w:val="00021225"/>
    <w:rsid w:val="0002255D"/>
    <w:rsid w:val="00023C4C"/>
    <w:rsid w:val="000312FB"/>
    <w:rsid w:val="00042E80"/>
    <w:rsid w:val="00042EE1"/>
    <w:rsid w:val="00043088"/>
    <w:rsid w:val="000467F0"/>
    <w:rsid w:val="00047A3F"/>
    <w:rsid w:val="000505FC"/>
    <w:rsid w:val="00051C4B"/>
    <w:rsid w:val="000530F9"/>
    <w:rsid w:val="00053619"/>
    <w:rsid w:val="00056326"/>
    <w:rsid w:val="00057600"/>
    <w:rsid w:val="0006186F"/>
    <w:rsid w:val="00064C52"/>
    <w:rsid w:val="000655D6"/>
    <w:rsid w:val="00066CB7"/>
    <w:rsid w:val="000732D1"/>
    <w:rsid w:val="000743B5"/>
    <w:rsid w:val="00077D16"/>
    <w:rsid w:val="00080576"/>
    <w:rsid w:val="00081B4C"/>
    <w:rsid w:val="00081CF1"/>
    <w:rsid w:val="00083F77"/>
    <w:rsid w:val="00084956"/>
    <w:rsid w:val="00085508"/>
    <w:rsid w:val="000870A4"/>
    <w:rsid w:val="000878E6"/>
    <w:rsid w:val="000948C1"/>
    <w:rsid w:val="00094995"/>
    <w:rsid w:val="000A0010"/>
    <w:rsid w:val="000A13F5"/>
    <w:rsid w:val="000A17F2"/>
    <w:rsid w:val="000A198D"/>
    <w:rsid w:val="000A29B9"/>
    <w:rsid w:val="000A5541"/>
    <w:rsid w:val="000A7747"/>
    <w:rsid w:val="000B0C7A"/>
    <w:rsid w:val="000B2791"/>
    <w:rsid w:val="000B2E4E"/>
    <w:rsid w:val="000B3F2D"/>
    <w:rsid w:val="000B620A"/>
    <w:rsid w:val="000B6804"/>
    <w:rsid w:val="000B7382"/>
    <w:rsid w:val="000C18D6"/>
    <w:rsid w:val="000C52E4"/>
    <w:rsid w:val="000C709E"/>
    <w:rsid w:val="000D06EE"/>
    <w:rsid w:val="000D09E9"/>
    <w:rsid w:val="000D5A52"/>
    <w:rsid w:val="000D6B85"/>
    <w:rsid w:val="000D706E"/>
    <w:rsid w:val="000E16B3"/>
    <w:rsid w:val="000E54A9"/>
    <w:rsid w:val="000F0F28"/>
    <w:rsid w:val="000F1CCC"/>
    <w:rsid w:val="000F20D1"/>
    <w:rsid w:val="000F3514"/>
    <w:rsid w:val="000F44C5"/>
    <w:rsid w:val="000F67EA"/>
    <w:rsid w:val="0010281D"/>
    <w:rsid w:val="001029E8"/>
    <w:rsid w:val="00104EC8"/>
    <w:rsid w:val="001055ED"/>
    <w:rsid w:val="00111C48"/>
    <w:rsid w:val="00114E83"/>
    <w:rsid w:val="00116747"/>
    <w:rsid w:val="00126CB0"/>
    <w:rsid w:val="001275E1"/>
    <w:rsid w:val="001371B7"/>
    <w:rsid w:val="00146338"/>
    <w:rsid w:val="00153774"/>
    <w:rsid w:val="001545C4"/>
    <w:rsid w:val="00157433"/>
    <w:rsid w:val="001579BB"/>
    <w:rsid w:val="00157DF4"/>
    <w:rsid w:val="001611B7"/>
    <w:rsid w:val="001643AC"/>
    <w:rsid w:val="00165399"/>
    <w:rsid w:val="00167F8B"/>
    <w:rsid w:val="00174AE9"/>
    <w:rsid w:val="001756DE"/>
    <w:rsid w:val="0018023A"/>
    <w:rsid w:val="00180AE4"/>
    <w:rsid w:val="00186324"/>
    <w:rsid w:val="00190029"/>
    <w:rsid w:val="0019010F"/>
    <w:rsid w:val="001919C9"/>
    <w:rsid w:val="001938D3"/>
    <w:rsid w:val="0019755E"/>
    <w:rsid w:val="001A0E05"/>
    <w:rsid w:val="001A1715"/>
    <w:rsid w:val="001A25D4"/>
    <w:rsid w:val="001A59EB"/>
    <w:rsid w:val="001B140C"/>
    <w:rsid w:val="001C3254"/>
    <w:rsid w:val="001C3293"/>
    <w:rsid w:val="001C4188"/>
    <w:rsid w:val="001C7174"/>
    <w:rsid w:val="001C7AFA"/>
    <w:rsid w:val="001D1D42"/>
    <w:rsid w:val="001D4C41"/>
    <w:rsid w:val="001D667D"/>
    <w:rsid w:val="001E0EB0"/>
    <w:rsid w:val="001E1535"/>
    <w:rsid w:val="001E5431"/>
    <w:rsid w:val="001E5B59"/>
    <w:rsid w:val="001F2FE2"/>
    <w:rsid w:val="00200291"/>
    <w:rsid w:val="0020185E"/>
    <w:rsid w:val="002037BF"/>
    <w:rsid w:val="00207DFD"/>
    <w:rsid w:val="0021118E"/>
    <w:rsid w:val="002140E8"/>
    <w:rsid w:val="00216ACA"/>
    <w:rsid w:val="00222A3F"/>
    <w:rsid w:val="00224795"/>
    <w:rsid w:val="002251E6"/>
    <w:rsid w:val="0022624F"/>
    <w:rsid w:val="0022722A"/>
    <w:rsid w:val="00231346"/>
    <w:rsid w:val="002341A2"/>
    <w:rsid w:val="0023420D"/>
    <w:rsid w:val="0023488F"/>
    <w:rsid w:val="00240883"/>
    <w:rsid w:val="00240D25"/>
    <w:rsid w:val="00243568"/>
    <w:rsid w:val="002436EA"/>
    <w:rsid w:val="00245574"/>
    <w:rsid w:val="00245B68"/>
    <w:rsid w:val="002461C7"/>
    <w:rsid w:val="0024643A"/>
    <w:rsid w:val="00247419"/>
    <w:rsid w:val="00251B20"/>
    <w:rsid w:val="00254F1B"/>
    <w:rsid w:val="00262129"/>
    <w:rsid w:val="00265243"/>
    <w:rsid w:val="00265DF1"/>
    <w:rsid w:val="00267149"/>
    <w:rsid w:val="00270003"/>
    <w:rsid w:val="00270A9B"/>
    <w:rsid w:val="00271459"/>
    <w:rsid w:val="00273CEF"/>
    <w:rsid w:val="00276D93"/>
    <w:rsid w:val="00280AB7"/>
    <w:rsid w:val="00281FF3"/>
    <w:rsid w:val="002835BE"/>
    <w:rsid w:val="00284379"/>
    <w:rsid w:val="002912E1"/>
    <w:rsid w:val="00291C3E"/>
    <w:rsid w:val="0029567A"/>
    <w:rsid w:val="00296065"/>
    <w:rsid w:val="002A1075"/>
    <w:rsid w:val="002A1E77"/>
    <w:rsid w:val="002A1FDB"/>
    <w:rsid w:val="002A45C7"/>
    <w:rsid w:val="002B2E25"/>
    <w:rsid w:val="002B3AB6"/>
    <w:rsid w:val="002B4242"/>
    <w:rsid w:val="002B473E"/>
    <w:rsid w:val="002C0492"/>
    <w:rsid w:val="002C05AD"/>
    <w:rsid w:val="002C241D"/>
    <w:rsid w:val="002C4EE2"/>
    <w:rsid w:val="002C5223"/>
    <w:rsid w:val="002D0611"/>
    <w:rsid w:val="002D08F1"/>
    <w:rsid w:val="002D221F"/>
    <w:rsid w:val="002D33E1"/>
    <w:rsid w:val="002D6D0B"/>
    <w:rsid w:val="002E0F76"/>
    <w:rsid w:val="002E232F"/>
    <w:rsid w:val="002E251E"/>
    <w:rsid w:val="002E440D"/>
    <w:rsid w:val="002E579C"/>
    <w:rsid w:val="002E762C"/>
    <w:rsid w:val="002F027B"/>
    <w:rsid w:val="002F17F6"/>
    <w:rsid w:val="002F3AF3"/>
    <w:rsid w:val="002F70DB"/>
    <w:rsid w:val="003008FC"/>
    <w:rsid w:val="00300C5A"/>
    <w:rsid w:val="00301AEB"/>
    <w:rsid w:val="00301EB3"/>
    <w:rsid w:val="00305F00"/>
    <w:rsid w:val="00313CA6"/>
    <w:rsid w:val="00326ED2"/>
    <w:rsid w:val="00330644"/>
    <w:rsid w:val="003309F1"/>
    <w:rsid w:val="00335211"/>
    <w:rsid w:val="0033746E"/>
    <w:rsid w:val="003375B5"/>
    <w:rsid w:val="003405FA"/>
    <w:rsid w:val="0034579E"/>
    <w:rsid w:val="00345B1F"/>
    <w:rsid w:val="00351960"/>
    <w:rsid w:val="00351B0B"/>
    <w:rsid w:val="00352115"/>
    <w:rsid w:val="003527A6"/>
    <w:rsid w:val="00357A33"/>
    <w:rsid w:val="0036223F"/>
    <w:rsid w:val="0036297B"/>
    <w:rsid w:val="00364C2B"/>
    <w:rsid w:val="00367586"/>
    <w:rsid w:val="00370C0C"/>
    <w:rsid w:val="00371566"/>
    <w:rsid w:val="003819CB"/>
    <w:rsid w:val="003841D4"/>
    <w:rsid w:val="00385D88"/>
    <w:rsid w:val="00390EEB"/>
    <w:rsid w:val="00392925"/>
    <w:rsid w:val="0039304D"/>
    <w:rsid w:val="0039365D"/>
    <w:rsid w:val="00394D76"/>
    <w:rsid w:val="00394F33"/>
    <w:rsid w:val="003961E3"/>
    <w:rsid w:val="00396419"/>
    <w:rsid w:val="00397EA0"/>
    <w:rsid w:val="003A414A"/>
    <w:rsid w:val="003A63C5"/>
    <w:rsid w:val="003B095B"/>
    <w:rsid w:val="003B2A9A"/>
    <w:rsid w:val="003B3323"/>
    <w:rsid w:val="003C0B01"/>
    <w:rsid w:val="003C76BD"/>
    <w:rsid w:val="003D0229"/>
    <w:rsid w:val="003E41BD"/>
    <w:rsid w:val="003E5E5D"/>
    <w:rsid w:val="003F53E0"/>
    <w:rsid w:val="003F5D67"/>
    <w:rsid w:val="00401561"/>
    <w:rsid w:val="004129D3"/>
    <w:rsid w:val="00420535"/>
    <w:rsid w:val="00421D51"/>
    <w:rsid w:val="00426041"/>
    <w:rsid w:val="0043019B"/>
    <w:rsid w:val="00430BEF"/>
    <w:rsid w:val="00433EDE"/>
    <w:rsid w:val="00434301"/>
    <w:rsid w:val="00436847"/>
    <w:rsid w:val="004412BD"/>
    <w:rsid w:val="004416DC"/>
    <w:rsid w:val="00441839"/>
    <w:rsid w:val="00443BD4"/>
    <w:rsid w:val="00444515"/>
    <w:rsid w:val="0044532B"/>
    <w:rsid w:val="004454F2"/>
    <w:rsid w:val="00452B8F"/>
    <w:rsid w:val="00453555"/>
    <w:rsid w:val="00457155"/>
    <w:rsid w:val="004606D3"/>
    <w:rsid w:val="004613A7"/>
    <w:rsid w:val="00462202"/>
    <w:rsid w:val="00462332"/>
    <w:rsid w:val="00463FC8"/>
    <w:rsid w:val="004675F3"/>
    <w:rsid w:val="00473D13"/>
    <w:rsid w:val="00474A24"/>
    <w:rsid w:val="00476F21"/>
    <w:rsid w:val="00480199"/>
    <w:rsid w:val="00481C3B"/>
    <w:rsid w:val="004833DA"/>
    <w:rsid w:val="00484E00"/>
    <w:rsid w:val="0049419A"/>
    <w:rsid w:val="004958CA"/>
    <w:rsid w:val="00497C75"/>
    <w:rsid w:val="004A068F"/>
    <w:rsid w:val="004A1871"/>
    <w:rsid w:val="004A1DA5"/>
    <w:rsid w:val="004A409E"/>
    <w:rsid w:val="004A4225"/>
    <w:rsid w:val="004A60AC"/>
    <w:rsid w:val="004B0019"/>
    <w:rsid w:val="004B0119"/>
    <w:rsid w:val="004B09A4"/>
    <w:rsid w:val="004B2CB0"/>
    <w:rsid w:val="004C2206"/>
    <w:rsid w:val="004C3154"/>
    <w:rsid w:val="004C7F97"/>
    <w:rsid w:val="004D09D5"/>
    <w:rsid w:val="004D1200"/>
    <w:rsid w:val="004D396D"/>
    <w:rsid w:val="004D4414"/>
    <w:rsid w:val="004E1848"/>
    <w:rsid w:val="004E487C"/>
    <w:rsid w:val="004E50B3"/>
    <w:rsid w:val="004E744B"/>
    <w:rsid w:val="004E758D"/>
    <w:rsid w:val="004F01E0"/>
    <w:rsid w:val="004F15A0"/>
    <w:rsid w:val="004F231B"/>
    <w:rsid w:val="004F573B"/>
    <w:rsid w:val="004F68C4"/>
    <w:rsid w:val="00500CB9"/>
    <w:rsid w:val="005055CC"/>
    <w:rsid w:val="00505672"/>
    <w:rsid w:val="00505EFC"/>
    <w:rsid w:val="0050797C"/>
    <w:rsid w:val="00512AD5"/>
    <w:rsid w:val="00515692"/>
    <w:rsid w:val="005202D3"/>
    <w:rsid w:val="00521FBE"/>
    <w:rsid w:val="00522E17"/>
    <w:rsid w:val="00523451"/>
    <w:rsid w:val="005256A3"/>
    <w:rsid w:val="0053123B"/>
    <w:rsid w:val="005314DD"/>
    <w:rsid w:val="00532CC5"/>
    <w:rsid w:val="00535688"/>
    <w:rsid w:val="00535C5C"/>
    <w:rsid w:val="0054022B"/>
    <w:rsid w:val="00540870"/>
    <w:rsid w:val="00541707"/>
    <w:rsid w:val="00541986"/>
    <w:rsid w:val="005424FF"/>
    <w:rsid w:val="00550748"/>
    <w:rsid w:val="00552697"/>
    <w:rsid w:val="00553829"/>
    <w:rsid w:val="0056014D"/>
    <w:rsid w:val="0056024E"/>
    <w:rsid w:val="00561D6C"/>
    <w:rsid w:val="00565937"/>
    <w:rsid w:val="0056651B"/>
    <w:rsid w:val="005712E2"/>
    <w:rsid w:val="00574036"/>
    <w:rsid w:val="00574D9C"/>
    <w:rsid w:val="005762A1"/>
    <w:rsid w:val="00577525"/>
    <w:rsid w:val="00583FCE"/>
    <w:rsid w:val="00585BFE"/>
    <w:rsid w:val="00585EE9"/>
    <w:rsid w:val="00586ECB"/>
    <w:rsid w:val="005873B8"/>
    <w:rsid w:val="005910C2"/>
    <w:rsid w:val="00593D79"/>
    <w:rsid w:val="005951FC"/>
    <w:rsid w:val="005A1A27"/>
    <w:rsid w:val="005A5AAD"/>
    <w:rsid w:val="005B21CC"/>
    <w:rsid w:val="005B429F"/>
    <w:rsid w:val="005B501B"/>
    <w:rsid w:val="005B5186"/>
    <w:rsid w:val="005C0230"/>
    <w:rsid w:val="005C4DCA"/>
    <w:rsid w:val="005C6301"/>
    <w:rsid w:val="005C6CBB"/>
    <w:rsid w:val="005D046A"/>
    <w:rsid w:val="005D0527"/>
    <w:rsid w:val="005D1BFD"/>
    <w:rsid w:val="005D44BD"/>
    <w:rsid w:val="005D67A3"/>
    <w:rsid w:val="005E1C9D"/>
    <w:rsid w:val="005E23DF"/>
    <w:rsid w:val="005E3F8D"/>
    <w:rsid w:val="005E44F9"/>
    <w:rsid w:val="005E5AFF"/>
    <w:rsid w:val="005F0596"/>
    <w:rsid w:val="005F12AE"/>
    <w:rsid w:val="005F2ABF"/>
    <w:rsid w:val="005F5633"/>
    <w:rsid w:val="005F5F61"/>
    <w:rsid w:val="006062FA"/>
    <w:rsid w:val="00610375"/>
    <w:rsid w:val="00611A96"/>
    <w:rsid w:val="00621FFD"/>
    <w:rsid w:val="00623BEA"/>
    <w:rsid w:val="006252C0"/>
    <w:rsid w:val="00626C4F"/>
    <w:rsid w:val="00631EFE"/>
    <w:rsid w:val="006320A2"/>
    <w:rsid w:val="00632620"/>
    <w:rsid w:val="0063384D"/>
    <w:rsid w:val="006402E3"/>
    <w:rsid w:val="00650F5A"/>
    <w:rsid w:val="00653698"/>
    <w:rsid w:val="0065500F"/>
    <w:rsid w:val="00657FA5"/>
    <w:rsid w:val="00663ECD"/>
    <w:rsid w:val="00665634"/>
    <w:rsid w:val="00667212"/>
    <w:rsid w:val="00672512"/>
    <w:rsid w:val="006726D2"/>
    <w:rsid w:val="00676C4A"/>
    <w:rsid w:val="00681311"/>
    <w:rsid w:val="006830B7"/>
    <w:rsid w:val="006847A9"/>
    <w:rsid w:val="006907C8"/>
    <w:rsid w:val="00690806"/>
    <w:rsid w:val="00690DA2"/>
    <w:rsid w:val="00691A93"/>
    <w:rsid w:val="00692C34"/>
    <w:rsid w:val="00693E4B"/>
    <w:rsid w:val="006956D8"/>
    <w:rsid w:val="00697DD2"/>
    <w:rsid w:val="006A1E68"/>
    <w:rsid w:val="006A2D22"/>
    <w:rsid w:val="006A5345"/>
    <w:rsid w:val="006B032C"/>
    <w:rsid w:val="006B1CFA"/>
    <w:rsid w:val="006B2783"/>
    <w:rsid w:val="006B434B"/>
    <w:rsid w:val="006B644B"/>
    <w:rsid w:val="006C3BA7"/>
    <w:rsid w:val="006C5201"/>
    <w:rsid w:val="006C5727"/>
    <w:rsid w:val="006C67CF"/>
    <w:rsid w:val="006C7BA7"/>
    <w:rsid w:val="006D2C7B"/>
    <w:rsid w:val="006E191C"/>
    <w:rsid w:val="006E7CBE"/>
    <w:rsid w:val="006F1474"/>
    <w:rsid w:val="006F18FC"/>
    <w:rsid w:val="006F2772"/>
    <w:rsid w:val="006F293E"/>
    <w:rsid w:val="00700849"/>
    <w:rsid w:val="00700F2A"/>
    <w:rsid w:val="00701DE4"/>
    <w:rsid w:val="007034E9"/>
    <w:rsid w:val="0070517E"/>
    <w:rsid w:val="00705583"/>
    <w:rsid w:val="00705A82"/>
    <w:rsid w:val="00706893"/>
    <w:rsid w:val="00706C48"/>
    <w:rsid w:val="00711FB6"/>
    <w:rsid w:val="0071422E"/>
    <w:rsid w:val="00722B26"/>
    <w:rsid w:val="007240D1"/>
    <w:rsid w:val="007262E5"/>
    <w:rsid w:val="007274E6"/>
    <w:rsid w:val="0073052C"/>
    <w:rsid w:val="00731DED"/>
    <w:rsid w:val="0073437A"/>
    <w:rsid w:val="00734489"/>
    <w:rsid w:val="0073577E"/>
    <w:rsid w:val="00735D5B"/>
    <w:rsid w:val="007367C4"/>
    <w:rsid w:val="00737520"/>
    <w:rsid w:val="0074447D"/>
    <w:rsid w:val="00747798"/>
    <w:rsid w:val="0075596C"/>
    <w:rsid w:val="00756F5C"/>
    <w:rsid w:val="00761B8F"/>
    <w:rsid w:val="007633F8"/>
    <w:rsid w:val="00763DC9"/>
    <w:rsid w:val="00764450"/>
    <w:rsid w:val="00764A09"/>
    <w:rsid w:val="007653AE"/>
    <w:rsid w:val="00773367"/>
    <w:rsid w:val="00775F49"/>
    <w:rsid w:val="00780910"/>
    <w:rsid w:val="007850F0"/>
    <w:rsid w:val="007907EF"/>
    <w:rsid w:val="00790A3D"/>
    <w:rsid w:val="00792310"/>
    <w:rsid w:val="0079689C"/>
    <w:rsid w:val="007A199D"/>
    <w:rsid w:val="007A1DFC"/>
    <w:rsid w:val="007A2992"/>
    <w:rsid w:val="007A2E6F"/>
    <w:rsid w:val="007A3F25"/>
    <w:rsid w:val="007A4478"/>
    <w:rsid w:val="007A4E0D"/>
    <w:rsid w:val="007B2470"/>
    <w:rsid w:val="007B3E83"/>
    <w:rsid w:val="007B3F44"/>
    <w:rsid w:val="007B58C9"/>
    <w:rsid w:val="007B5BD5"/>
    <w:rsid w:val="007B77AE"/>
    <w:rsid w:val="007C3040"/>
    <w:rsid w:val="007C3BC9"/>
    <w:rsid w:val="007C6EE3"/>
    <w:rsid w:val="007C736E"/>
    <w:rsid w:val="007D541D"/>
    <w:rsid w:val="007D7BA2"/>
    <w:rsid w:val="007E184B"/>
    <w:rsid w:val="007E1CBC"/>
    <w:rsid w:val="007E1E1F"/>
    <w:rsid w:val="007E4C29"/>
    <w:rsid w:val="007E661B"/>
    <w:rsid w:val="008015A8"/>
    <w:rsid w:val="00802373"/>
    <w:rsid w:val="00803469"/>
    <w:rsid w:val="00804B0B"/>
    <w:rsid w:val="00805412"/>
    <w:rsid w:val="00810501"/>
    <w:rsid w:val="008119F8"/>
    <w:rsid w:val="008127D3"/>
    <w:rsid w:val="00821118"/>
    <w:rsid w:val="008220FB"/>
    <w:rsid w:val="0082237B"/>
    <w:rsid w:val="0082538D"/>
    <w:rsid w:val="00825867"/>
    <w:rsid w:val="0083207F"/>
    <w:rsid w:val="00832797"/>
    <w:rsid w:val="008344DB"/>
    <w:rsid w:val="00836F44"/>
    <w:rsid w:val="008375C1"/>
    <w:rsid w:val="00841F9D"/>
    <w:rsid w:val="008438A7"/>
    <w:rsid w:val="00844701"/>
    <w:rsid w:val="008451CD"/>
    <w:rsid w:val="00845647"/>
    <w:rsid w:val="00851F64"/>
    <w:rsid w:val="008532B5"/>
    <w:rsid w:val="00855730"/>
    <w:rsid w:val="00856C71"/>
    <w:rsid w:val="0085741A"/>
    <w:rsid w:val="00857723"/>
    <w:rsid w:val="0086079E"/>
    <w:rsid w:val="00864DD6"/>
    <w:rsid w:val="00867FAF"/>
    <w:rsid w:val="00874EE5"/>
    <w:rsid w:val="00875711"/>
    <w:rsid w:val="00885D04"/>
    <w:rsid w:val="00886B4E"/>
    <w:rsid w:val="008872D2"/>
    <w:rsid w:val="00887E77"/>
    <w:rsid w:val="00890730"/>
    <w:rsid w:val="00891778"/>
    <w:rsid w:val="008930CA"/>
    <w:rsid w:val="00893E06"/>
    <w:rsid w:val="0089434C"/>
    <w:rsid w:val="00895301"/>
    <w:rsid w:val="0089592B"/>
    <w:rsid w:val="0089729C"/>
    <w:rsid w:val="008A10F2"/>
    <w:rsid w:val="008A1F02"/>
    <w:rsid w:val="008A49D6"/>
    <w:rsid w:val="008A60E7"/>
    <w:rsid w:val="008A7218"/>
    <w:rsid w:val="008B1F0A"/>
    <w:rsid w:val="008B7325"/>
    <w:rsid w:val="008C22E5"/>
    <w:rsid w:val="008C4D57"/>
    <w:rsid w:val="008D0CE3"/>
    <w:rsid w:val="008D1F6C"/>
    <w:rsid w:val="008D33CA"/>
    <w:rsid w:val="008D47DC"/>
    <w:rsid w:val="008D52CF"/>
    <w:rsid w:val="008D7408"/>
    <w:rsid w:val="008E0CDD"/>
    <w:rsid w:val="008E1EA5"/>
    <w:rsid w:val="008E2986"/>
    <w:rsid w:val="008E3D2B"/>
    <w:rsid w:val="008E42CF"/>
    <w:rsid w:val="008E4861"/>
    <w:rsid w:val="008F1DC3"/>
    <w:rsid w:val="008F1FBC"/>
    <w:rsid w:val="008F235D"/>
    <w:rsid w:val="008F5152"/>
    <w:rsid w:val="00900F61"/>
    <w:rsid w:val="0090102E"/>
    <w:rsid w:val="00901345"/>
    <w:rsid w:val="00904BAB"/>
    <w:rsid w:val="00907457"/>
    <w:rsid w:val="00912025"/>
    <w:rsid w:val="00916B8B"/>
    <w:rsid w:val="0092282C"/>
    <w:rsid w:val="0093019B"/>
    <w:rsid w:val="00930AFC"/>
    <w:rsid w:val="009331AC"/>
    <w:rsid w:val="009333FD"/>
    <w:rsid w:val="00940F7C"/>
    <w:rsid w:val="009435F5"/>
    <w:rsid w:val="00954492"/>
    <w:rsid w:val="00957B92"/>
    <w:rsid w:val="00971941"/>
    <w:rsid w:val="00971FDD"/>
    <w:rsid w:val="009727B6"/>
    <w:rsid w:val="0097569B"/>
    <w:rsid w:val="009763E7"/>
    <w:rsid w:val="00976E59"/>
    <w:rsid w:val="009770A4"/>
    <w:rsid w:val="009772AA"/>
    <w:rsid w:val="0098231C"/>
    <w:rsid w:val="00982BCC"/>
    <w:rsid w:val="00984C11"/>
    <w:rsid w:val="00987873"/>
    <w:rsid w:val="00991C3F"/>
    <w:rsid w:val="00992388"/>
    <w:rsid w:val="00997B1E"/>
    <w:rsid w:val="009A0CB7"/>
    <w:rsid w:val="009A3F6D"/>
    <w:rsid w:val="009A6428"/>
    <w:rsid w:val="009A724E"/>
    <w:rsid w:val="009B26CD"/>
    <w:rsid w:val="009B46A5"/>
    <w:rsid w:val="009C4317"/>
    <w:rsid w:val="009C615E"/>
    <w:rsid w:val="009C743C"/>
    <w:rsid w:val="009D3522"/>
    <w:rsid w:val="009E09A8"/>
    <w:rsid w:val="009E6FA3"/>
    <w:rsid w:val="00A01FC0"/>
    <w:rsid w:val="00A038F5"/>
    <w:rsid w:val="00A06E13"/>
    <w:rsid w:val="00A07649"/>
    <w:rsid w:val="00A15E6F"/>
    <w:rsid w:val="00A166D9"/>
    <w:rsid w:val="00A166F8"/>
    <w:rsid w:val="00A172BA"/>
    <w:rsid w:val="00A22322"/>
    <w:rsid w:val="00A27CE1"/>
    <w:rsid w:val="00A27FF4"/>
    <w:rsid w:val="00A30B18"/>
    <w:rsid w:val="00A40D4E"/>
    <w:rsid w:val="00A44237"/>
    <w:rsid w:val="00A44250"/>
    <w:rsid w:val="00A45F4E"/>
    <w:rsid w:val="00A46367"/>
    <w:rsid w:val="00A50113"/>
    <w:rsid w:val="00A5328A"/>
    <w:rsid w:val="00A56C29"/>
    <w:rsid w:val="00A66801"/>
    <w:rsid w:val="00A66820"/>
    <w:rsid w:val="00A67161"/>
    <w:rsid w:val="00A70930"/>
    <w:rsid w:val="00A73681"/>
    <w:rsid w:val="00A74125"/>
    <w:rsid w:val="00A76002"/>
    <w:rsid w:val="00A768FF"/>
    <w:rsid w:val="00A77E82"/>
    <w:rsid w:val="00A80FD8"/>
    <w:rsid w:val="00A82813"/>
    <w:rsid w:val="00A8435F"/>
    <w:rsid w:val="00A865DD"/>
    <w:rsid w:val="00A86707"/>
    <w:rsid w:val="00A87AED"/>
    <w:rsid w:val="00A91EAE"/>
    <w:rsid w:val="00A94AE4"/>
    <w:rsid w:val="00A95FE2"/>
    <w:rsid w:val="00A963B3"/>
    <w:rsid w:val="00A97152"/>
    <w:rsid w:val="00AA2FE6"/>
    <w:rsid w:val="00AA5424"/>
    <w:rsid w:val="00AA7B34"/>
    <w:rsid w:val="00AB6E1C"/>
    <w:rsid w:val="00AB7BB1"/>
    <w:rsid w:val="00AC1CE1"/>
    <w:rsid w:val="00AC1CFD"/>
    <w:rsid w:val="00AC4FFB"/>
    <w:rsid w:val="00AC54D1"/>
    <w:rsid w:val="00AD068E"/>
    <w:rsid w:val="00AD1194"/>
    <w:rsid w:val="00AD363D"/>
    <w:rsid w:val="00AD4DED"/>
    <w:rsid w:val="00AE0A33"/>
    <w:rsid w:val="00AE5305"/>
    <w:rsid w:val="00AE6F0B"/>
    <w:rsid w:val="00AF0906"/>
    <w:rsid w:val="00AF157E"/>
    <w:rsid w:val="00AF240F"/>
    <w:rsid w:val="00AF3FC8"/>
    <w:rsid w:val="00AF5B95"/>
    <w:rsid w:val="00AF5DDD"/>
    <w:rsid w:val="00B0061B"/>
    <w:rsid w:val="00B01E67"/>
    <w:rsid w:val="00B02C93"/>
    <w:rsid w:val="00B035CB"/>
    <w:rsid w:val="00B04A60"/>
    <w:rsid w:val="00B054E8"/>
    <w:rsid w:val="00B063CD"/>
    <w:rsid w:val="00B0752C"/>
    <w:rsid w:val="00B13E76"/>
    <w:rsid w:val="00B15776"/>
    <w:rsid w:val="00B1593F"/>
    <w:rsid w:val="00B217E3"/>
    <w:rsid w:val="00B21A05"/>
    <w:rsid w:val="00B21EBE"/>
    <w:rsid w:val="00B270BA"/>
    <w:rsid w:val="00B32780"/>
    <w:rsid w:val="00B329E4"/>
    <w:rsid w:val="00B34D0E"/>
    <w:rsid w:val="00B35206"/>
    <w:rsid w:val="00B409CB"/>
    <w:rsid w:val="00B4121D"/>
    <w:rsid w:val="00B43444"/>
    <w:rsid w:val="00B44C4B"/>
    <w:rsid w:val="00B4584A"/>
    <w:rsid w:val="00B474DB"/>
    <w:rsid w:val="00B50CA7"/>
    <w:rsid w:val="00B50D3F"/>
    <w:rsid w:val="00B510BE"/>
    <w:rsid w:val="00B543A8"/>
    <w:rsid w:val="00B543F5"/>
    <w:rsid w:val="00B55096"/>
    <w:rsid w:val="00B5592A"/>
    <w:rsid w:val="00B56178"/>
    <w:rsid w:val="00B602DA"/>
    <w:rsid w:val="00B604EA"/>
    <w:rsid w:val="00B6123B"/>
    <w:rsid w:val="00B643F5"/>
    <w:rsid w:val="00B7000A"/>
    <w:rsid w:val="00B7153B"/>
    <w:rsid w:val="00B759FC"/>
    <w:rsid w:val="00B75EFA"/>
    <w:rsid w:val="00B7696D"/>
    <w:rsid w:val="00B80105"/>
    <w:rsid w:val="00B824CF"/>
    <w:rsid w:val="00B83CE0"/>
    <w:rsid w:val="00B87944"/>
    <w:rsid w:val="00B91025"/>
    <w:rsid w:val="00B91758"/>
    <w:rsid w:val="00B95355"/>
    <w:rsid w:val="00B959BF"/>
    <w:rsid w:val="00B959EE"/>
    <w:rsid w:val="00B960F5"/>
    <w:rsid w:val="00B96DD0"/>
    <w:rsid w:val="00B97AF3"/>
    <w:rsid w:val="00BB0295"/>
    <w:rsid w:val="00BB36B5"/>
    <w:rsid w:val="00BB4767"/>
    <w:rsid w:val="00BB5275"/>
    <w:rsid w:val="00BB5490"/>
    <w:rsid w:val="00BB791B"/>
    <w:rsid w:val="00BC215F"/>
    <w:rsid w:val="00BC30FA"/>
    <w:rsid w:val="00BC6F27"/>
    <w:rsid w:val="00BC749D"/>
    <w:rsid w:val="00BD1B4A"/>
    <w:rsid w:val="00BD33D9"/>
    <w:rsid w:val="00BE3262"/>
    <w:rsid w:val="00BE42A8"/>
    <w:rsid w:val="00BE54A8"/>
    <w:rsid w:val="00BE76EE"/>
    <w:rsid w:val="00BF17B0"/>
    <w:rsid w:val="00BF2C7C"/>
    <w:rsid w:val="00C021CA"/>
    <w:rsid w:val="00C02936"/>
    <w:rsid w:val="00C121E7"/>
    <w:rsid w:val="00C22157"/>
    <w:rsid w:val="00C265B3"/>
    <w:rsid w:val="00C2686D"/>
    <w:rsid w:val="00C26CF3"/>
    <w:rsid w:val="00C31758"/>
    <w:rsid w:val="00C32140"/>
    <w:rsid w:val="00C34ED6"/>
    <w:rsid w:val="00C3565F"/>
    <w:rsid w:val="00C374BA"/>
    <w:rsid w:val="00C40A11"/>
    <w:rsid w:val="00C44E2C"/>
    <w:rsid w:val="00C45460"/>
    <w:rsid w:val="00C46B57"/>
    <w:rsid w:val="00C63B58"/>
    <w:rsid w:val="00C64F6C"/>
    <w:rsid w:val="00C72504"/>
    <w:rsid w:val="00C742ED"/>
    <w:rsid w:val="00C74BBA"/>
    <w:rsid w:val="00C753D3"/>
    <w:rsid w:val="00C76517"/>
    <w:rsid w:val="00C77BC7"/>
    <w:rsid w:val="00C77C29"/>
    <w:rsid w:val="00C919CE"/>
    <w:rsid w:val="00C91C44"/>
    <w:rsid w:val="00CA18BA"/>
    <w:rsid w:val="00CA18FC"/>
    <w:rsid w:val="00CB0637"/>
    <w:rsid w:val="00CB1AA3"/>
    <w:rsid w:val="00CB2D71"/>
    <w:rsid w:val="00CB3586"/>
    <w:rsid w:val="00CC2971"/>
    <w:rsid w:val="00CC4CA0"/>
    <w:rsid w:val="00CD0A62"/>
    <w:rsid w:val="00CD5069"/>
    <w:rsid w:val="00CE0E70"/>
    <w:rsid w:val="00CE3B33"/>
    <w:rsid w:val="00CE74AA"/>
    <w:rsid w:val="00CF1391"/>
    <w:rsid w:val="00CF1815"/>
    <w:rsid w:val="00CF3079"/>
    <w:rsid w:val="00CF5726"/>
    <w:rsid w:val="00CF7E9C"/>
    <w:rsid w:val="00D03D48"/>
    <w:rsid w:val="00D0505E"/>
    <w:rsid w:val="00D07366"/>
    <w:rsid w:val="00D07E7D"/>
    <w:rsid w:val="00D11CB0"/>
    <w:rsid w:val="00D12F8E"/>
    <w:rsid w:val="00D13261"/>
    <w:rsid w:val="00D147AC"/>
    <w:rsid w:val="00D150EB"/>
    <w:rsid w:val="00D15C13"/>
    <w:rsid w:val="00D17260"/>
    <w:rsid w:val="00D20634"/>
    <w:rsid w:val="00D21CA4"/>
    <w:rsid w:val="00D21ECB"/>
    <w:rsid w:val="00D251EB"/>
    <w:rsid w:val="00D2549C"/>
    <w:rsid w:val="00D2591D"/>
    <w:rsid w:val="00D25B17"/>
    <w:rsid w:val="00D30F0B"/>
    <w:rsid w:val="00D31A2F"/>
    <w:rsid w:val="00D34759"/>
    <w:rsid w:val="00D43357"/>
    <w:rsid w:val="00D45C43"/>
    <w:rsid w:val="00D465C2"/>
    <w:rsid w:val="00D50EE3"/>
    <w:rsid w:val="00D512E9"/>
    <w:rsid w:val="00D57A33"/>
    <w:rsid w:val="00D675C4"/>
    <w:rsid w:val="00D7064D"/>
    <w:rsid w:val="00D72FB3"/>
    <w:rsid w:val="00D74CAC"/>
    <w:rsid w:val="00D7694B"/>
    <w:rsid w:val="00D8262F"/>
    <w:rsid w:val="00D858B3"/>
    <w:rsid w:val="00D86AD7"/>
    <w:rsid w:val="00D87499"/>
    <w:rsid w:val="00D87F1E"/>
    <w:rsid w:val="00D90D0B"/>
    <w:rsid w:val="00D92443"/>
    <w:rsid w:val="00D92D58"/>
    <w:rsid w:val="00D95CE9"/>
    <w:rsid w:val="00D9725B"/>
    <w:rsid w:val="00DA12DE"/>
    <w:rsid w:val="00DA3464"/>
    <w:rsid w:val="00DA6FCF"/>
    <w:rsid w:val="00DB10C4"/>
    <w:rsid w:val="00DB14AD"/>
    <w:rsid w:val="00DB3C40"/>
    <w:rsid w:val="00DB7465"/>
    <w:rsid w:val="00DC1032"/>
    <w:rsid w:val="00DC1221"/>
    <w:rsid w:val="00DC33C4"/>
    <w:rsid w:val="00DC78FC"/>
    <w:rsid w:val="00DD069D"/>
    <w:rsid w:val="00DD2445"/>
    <w:rsid w:val="00DD2A31"/>
    <w:rsid w:val="00DD6571"/>
    <w:rsid w:val="00DE3877"/>
    <w:rsid w:val="00DE5AAC"/>
    <w:rsid w:val="00DE6763"/>
    <w:rsid w:val="00DF0ED0"/>
    <w:rsid w:val="00DF1A35"/>
    <w:rsid w:val="00DF3F0D"/>
    <w:rsid w:val="00E02698"/>
    <w:rsid w:val="00E02A19"/>
    <w:rsid w:val="00E031B4"/>
    <w:rsid w:val="00E050A1"/>
    <w:rsid w:val="00E115DE"/>
    <w:rsid w:val="00E11B01"/>
    <w:rsid w:val="00E1222E"/>
    <w:rsid w:val="00E13DA6"/>
    <w:rsid w:val="00E16838"/>
    <w:rsid w:val="00E21992"/>
    <w:rsid w:val="00E246A7"/>
    <w:rsid w:val="00E2479F"/>
    <w:rsid w:val="00E30AA6"/>
    <w:rsid w:val="00E30BE1"/>
    <w:rsid w:val="00E33720"/>
    <w:rsid w:val="00E36031"/>
    <w:rsid w:val="00E4004F"/>
    <w:rsid w:val="00E50543"/>
    <w:rsid w:val="00E518B0"/>
    <w:rsid w:val="00E5769A"/>
    <w:rsid w:val="00E57BBD"/>
    <w:rsid w:val="00E60AA9"/>
    <w:rsid w:val="00E60F0E"/>
    <w:rsid w:val="00E63759"/>
    <w:rsid w:val="00E63F52"/>
    <w:rsid w:val="00E7292E"/>
    <w:rsid w:val="00E74CE5"/>
    <w:rsid w:val="00E769BA"/>
    <w:rsid w:val="00E77F7C"/>
    <w:rsid w:val="00E86E69"/>
    <w:rsid w:val="00E9063D"/>
    <w:rsid w:val="00E90D81"/>
    <w:rsid w:val="00E91F56"/>
    <w:rsid w:val="00E95B8F"/>
    <w:rsid w:val="00E96483"/>
    <w:rsid w:val="00EA2EE5"/>
    <w:rsid w:val="00EA7852"/>
    <w:rsid w:val="00EB1C24"/>
    <w:rsid w:val="00EB5605"/>
    <w:rsid w:val="00EB5751"/>
    <w:rsid w:val="00EB5921"/>
    <w:rsid w:val="00EC5B7F"/>
    <w:rsid w:val="00EC5EDA"/>
    <w:rsid w:val="00EC6603"/>
    <w:rsid w:val="00ED2740"/>
    <w:rsid w:val="00ED3867"/>
    <w:rsid w:val="00ED48C1"/>
    <w:rsid w:val="00ED5D5B"/>
    <w:rsid w:val="00ED7B0F"/>
    <w:rsid w:val="00EE1780"/>
    <w:rsid w:val="00EE21F3"/>
    <w:rsid w:val="00EE2848"/>
    <w:rsid w:val="00EE4CD6"/>
    <w:rsid w:val="00F019DB"/>
    <w:rsid w:val="00F05AF8"/>
    <w:rsid w:val="00F07EC5"/>
    <w:rsid w:val="00F16668"/>
    <w:rsid w:val="00F20D3C"/>
    <w:rsid w:val="00F2195B"/>
    <w:rsid w:val="00F22CE5"/>
    <w:rsid w:val="00F22E13"/>
    <w:rsid w:val="00F241A0"/>
    <w:rsid w:val="00F307D3"/>
    <w:rsid w:val="00F3332E"/>
    <w:rsid w:val="00F37F9F"/>
    <w:rsid w:val="00F46634"/>
    <w:rsid w:val="00F46CE2"/>
    <w:rsid w:val="00F47DA0"/>
    <w:rsid w:val="00F53AC8"/>
    <w:rsid w:val="00F5539E"/>
    <w:rsid w:val="00F55F05"/>
    <w:rsid w:val="00F62CB8"/>
    <w:rsid w:val="00F641CF"/>
    <w:rsid w:val="00F6449D"/>
    <w:rsid w:val="00F70FF2"/>
    <w:rsid w:val="00F715A6"/>
    <w:rsid w:val="00F837F9"/>
    <w:rsid w:val="00F84225"/>
    <w:rsid w:val="00F84DF1"/>
    <w:rsid w:val="00F8643C"/>
    <w:rsid w:val="00F875B2"/>
    <w:rsid w:val="00FA05CD"/>
    <w:rsid w:val="00FA15D5"/>
    <w:rsid w:val="00FA24BD"/>
    <w:rsid w:val="00FA6833"/>
    <w:rsid w:val="00FB1683"/>
    <w:rsid w:val="00FB1B9E"/>
    <w:rsid w:val="00FB1CEB"/>
    <w:rsid w:val="00FB314F"/>
    <w:rsid w:val="00FB40DB"/>
    <w:rsid w:val="00FB5A1B"/>
    <w:rsid w:val="00FB5CCC"/>
    <w:rsid w:val="00FB6551"/>
    <w:rsid w:val="00FB7176"/>
    <w:rsid w:val="00FC4108"/>
    <w:rsid w:val="00FD06CA"/>
    <w:rsid w:val="00FD3FCE"/>
    <w:rsid w:val="00FD568A"/>
    <w:rsid w:val="00FD6258"/>
    <w:rsid w:val="00FE3841"/>
    <w:rsid w:val="00FE3DF9"/>
    <w:rsid w:val="00FE4EC3"/>
    <w:rsid w:val="00FE55A3"/>
    <w:rsid w:val="00FF443C"/>
    <w:rsid w:val="00FF4FAE"/>
    <w:rsid w:val="00FF5E87"/>
    <w:rsid w:val="00FF60DF"/>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B1CBA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62CB8"/>
    <w:rPr>
      <w:rFonts w:ascii="Tahoma" w:hAnsi="Tahoma" w:cs="Tahoma"/>
      <w:sz w:val="16"/>
      <w:szCs w:val="18"/>
      <w:lang w:val="en-US"/>
    </w:rPr>
  </w:style>
  <w:style w:type="character" w:customStyle="1" w:styleId="SprechblasentextZchn">
    <w:name w:val="Sprechblasentext Zchn"/>
    <w:basedOn w:val="Absatz-Standardschriftart"/>
    <w:link w:val="Sprechblasentext"/>
    <w:uiPriority w:val="99"/>
    <w:semiHidden/>
    <w:rsid w:val="00F62CB8"/>
    <w:rPr>
      <w:rFonts w:ascii="Tahoma" w:hAnsi="Tahoma" w:cs="Tahoma"/>
      <w:sz w:val="16"/>
      <w:szCs w:val="18"/>
      <w:lang w:val="en-US"/>
    </w:rPr>
  </w:style>
  <w:style w:type="character" w:styleId="Kommentarzeichen">
    <w:name w:val="annotation reference"/>
    <w:basedOn w:val="Absatz-Standardschriftart"/>
    <w:uiPriority w:val="99"/>
    <w:semiHidden/>
    <w:unhideWhenUsed/>
    <w:rsid w:val="00747798"/>
    <w:rPr>
      <w:sz w:val="18"/>
      <w:szCs w:val="18"/>
    </w:rPr>
  </w:style>
  <w:style w:type="paragraph" w:styleId="Kommentartext">
    <w:name w:val="annotation text"/>
    <w:basedOn w:val="Standard"/>
    <w:link w:val="KommentartextZchn"/>
    <w:uiPriority w:val="99"/>
    <w:semiHidden/>
    <w:unhideWhenUsed/>
    <w:rsid w:val="00747798"/>
  </w:style>
  <w:style w:type="character" w:customStyle="1" w:styleId="KommentartextZchn">
    <w:name w:val="Kommentartext Zchn"/>
    <w:basedOn w:val="Absatz-Standardschriftart"/>
    <w:link w:val="Kommentartext"/>
    <w:uiPriority w:val="99"/>
    <w:semiHidden/>
    <w:rsid w:val="00747798"/>
  </w:style>
  <w:style w:type="paragraph" w:styleId="Kommentarthema">
    <w:name w:val="annotation subject"/>
    <w:basedOn w:val="Kommentartext"/>
    <w:next w:val="Kommentartext"/>
    <w:link w:val="KommentarthemaZchn"/>
    <w:uiPriority w:val="99"/>
    <w:semiHidden/>
    <w:unhideWhenUsed/>
    <w:rsid w:val="00747798"/>
    <w:rPr>
      <w:b/>
      <w:bCs/>
      <w:sz w:val="20"/>
      <w:szCs w:val="20"/>
    </w:rPr>
  </w:style>
  <w:style w:type="character" w:customStyle="1" w:styleId="KommentarthemaZchn">
    <w:name w:val="Kommentarthema Zchn"/>
    <w:basedOn w:val="KommentartextZchn"/>
    <w:link w:val="Kommentarthema"/>
    <w:uiPriority w:val="99"/>
    <w:semiHidden/>
    <w:rsid w:val="00747798"/>
    <w:rPr>
      <w:b/>
      <w:bCs/>
      <w:sz w:val="20"/>
      <w:szCs w:val="20"/>
    </w:rPr>
  </w:style>
  <w:style w:type="character" w:styleId="Link">
    <w:name w:val="Hyperlink"/>
    <w:basedOn w:val="Absatz-Standardschriftart"/>
    <w:uiPriority w:val="99"/>
    <w:unhideWhenUsed/>
    <w:rsid w:val="00BD33D9"/>
    <w:rPr>
      <w:color w:val="0000FF" w:themeColor="hyperlink"/>
      <w:u w:val="single"/>
    </w:rPr>
  </w:style>
  <w:style w:type="paragraph" w:styleId="Funotentext">
    <w:name w:val="footnote text"/>
    <w:basedOn w:val="Standard"/>
    <w:link w:val="FunotentextZchn"/>
    <w:uiPriority w:val="99"/>
    <w:unhideWhenUsed/>
    <w:rsid w:val="00D31A2F"/>
  </w:style>
  <w:style w:type="character" w:customStyle="1" w:styleId="FunotentextZchn">
    <w:name w:val="Fußnotentext Zchn"/>
    <w:basedOn w:val="Absatz-Standardschriftart"/>
    <w:link w:val="Funotentext"/>
    <w:uiPriority w:val="99"/>
    <w:rsid w:val="00D31A2F"/>
  </w:style>
  <w:style w:type="character" w:styleId="Funotenzeichen">
    <w:name w:val="footnote reference"/>
    <w:basedOn w:val="Absatz-Standardschriftart"/>
    <w:uiPriority w:val="99"/>
    <w:unhideWhenUsed/>
    <w:rsid w:val="00D31A2F"/>
    <w:rPr>
      <w:vertAlign w:val="superscript"/>
    </w:rPr>
  </w:style>
  <w:style w:type="paragraph" w:styleId="Listenabsatz">
    <w:name w:val="List Paragraph"/>
    <w:basedOn w:val="Standard"/>
    <w:uiPriority w:val="34"/>
    <w:qFormat/>
    <w:rsid w:val="00BD1B4A"/>
    <w:pPr>
      <w:ind w:left="720"/>
      <w:contextualSpacing/>
    </w:pPr>
  </w:style>
  <w:style w:type="table" w:styleId="Tabellenraster">
    <w:name w:val="Table Grid"/>
    <w:basedOn w:val="NormaleTabelle"/>
    <w:uiPriority w:val="59"/>
    <w:rsid w:val="00B97A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schriftung">
    <w:name w:val="caption"/>
    <w:basedOn w:val="Standard"/>
    <w:next w:val="Standard"/>
    <w:uiPriority w:val="35"/>
    <w:unhideWhenUsed/>
    <w:qFormat/>
    <w:rsid w:val="00B97AF3"/>
    <w:pPr>
      <w:spacing w:after="200"/>
    </w:pPr>
    <w:rPr>
      <w:b/>
      <w:bCs/>
      <w:color w:val="4F81BD" w:themeColor="accent1"/>
      <w:sz w:val="18"/>
      <w:szCs w:val="18"/>
    </w:rPr>
  </w:style>
  <w:style w:type="paragraph" w:styleId="berarbeitung">
    <w:name w:val="Revision"/>
    <w:hidden/>
    <w:uiPriority w:val="99"/>
    <w:semiHidden/>
    <w:rsid w:val="00AA5424"/>
  </w:style>
  <w:style w:type="character" w:styleId="Hervorhebung">
    <w:name w:val="Emphasis"/>
    <w:basedOn w:val="Absatz-Standardschriftart"/>
    <w:uiPriority w:val="20"/>
    <w:qFormat/>
    <w:rsid w:val="00886B4E"/>
    <w:rPr>
      <w:i/>
      <w:iCs/>
    </w:rPr>
  </w:style>
  <w:style w:type="paragraph" w:styleId="StandardWeb">
    <w:name w:val="Normal (Web)"/>
    <w:basedOn w:val="Standard"/>
    <w:uiPriority w:val="99"/>
    <w:unhideWhenUsed/>
    <w:rsid w:val="007D541D"/>
    <w:pPr>
      <w:spacing w:before="100" w:beforeAutospacing="1" w:after="100" w:afterAutospacing="1"/>
    </w:pPr>
    <w:rPr>
      <w:rFonts w:ascii="Times New Roman" w:hAnsi="Times New Roman" w:cs="Times New Roman"/>
      <w:lang w:eastAsia="de-DE"/>
    </w:rPr>
  </w:style>
  <w:style w:type="paragraph" w:styleId="Fuzeile">
    <w:name w:val="footer"/>
    <w:basedOn w:val="Standard"/>
    <w:link w:val="FuzeileZchn"/>
    <w:uiPriority w:val="99"/>
    <w:unhideWhenUsed/>
    <w:rsid w:val="001579BB"/>
    <w:pPr>
      <w:tabs>
        <w:tab w:val="center" w:pos="4536"/>
        <w:tab w:val="right" w:pos="9072"/>
      </w:tabs>
    </w:pPr>
  </w:style>
  <w:style w:type="character" w:customStyle="1" w:styleId="FuzeileZchn">
    <w:name w:val="Fußzeile Zchn"/>
    <w:basedOn w:val="Absatz-Standardschriftart"/>
    <w:link w:val="Fuzeile"/>
    <w:uiPriority w:val="99"/>
    <w:rsid w:val="001579BB"/>
  </w:style>
  <w:style w:type="character" w:styleId="Seitenzahl">
    <w:name w:val="page number"/>
    <w:basedOn w:val="Absatz-Standardschriftart"/>
    <w:uiPriority w:val="99"/>
    <w:semiHidden/>
    <w:unhideWhenUsed/>
    <w:rsid w:val="001579BB"/>
  </w:style>
  <w:style w:type="character" w:styleId="Zeilennummer">
    <w:name w:val="line number"/>
    <w:basedOn w:val="Absatz-Standardschriftart"/>
    <w:uiPriority w:val="99"/>
    <w:semiHidden/>
    <w:unhideWhenUsed/>
    <w:rsid w:val="00E86E69"/>
  </w:style>
  <w:style w:type="paragraph" w:customStyle="1" w:styleId="Correspondence">
    <w:name w:val="Correspondence"/>
    <w:basedOn w:val="Standard"/>
    <w:link w:val="CorrespondenceChar"/>
    <w:qFormat/>
    <w:rsid w:val="00E86E69"/>
    <w:pPr>
      <w:spacing w:before="120" w:after="360"/>
      <w:jc w:val="both"/>
    </w:pPr>
    <w:rPr>
      <w:rFonts w:ascii="Times New Roman" w:eastAsia="Times New Roman" w:hAnsi="Times New Roman" w:cs="Times New Roman"/>
      <w:sz w:val="20"/>
      <w:lang w:val="en-GB" w:eastAsia="de-DE"/>
    </w:rPr>
  </w:style>
  <w:style w:type="character" w:customStyle="1" w:styleId="CorrespondenceChar">
    <w:name w:val="Correspondence Char"/>
    <w:basedOn w:val="Absatz-Standardschriftart"/>
    <w:link w:val="Correspondence"/>
    <w:rsid w:val="00E86E69"/>
    <w:rPr>
      <w:rFonts w:ascii="Times New Roman" w:eastAsia="Times New Roman" w:hAnsi="Times New Roman" w:cs="Times New Roman"/>
      <w:sz w:val="20"/>
      <w:lang w:val="en-GB" w:eastAsia="de-DE"/>
    </w:rPr>
  </w:style>
  <w:style w:type="paragraph" w:customStyle="1" w:styleId="p1">
    <w:name w:val="p1"/>
    <w:basedOn w:val="Standard"/>
    <w:rsid w:val="00126CB0"/>
    <w:pPr>
      <w:spacing w:after="180"/>
    </w:pPr>
    <w:rPr>
      <w:rFonts w:ascii="Helvetica" w:hAnsi="Helvetica" w:cs="Times New Roman"/>
      <w:sz w:val="18"/>
      <w:szCs w:val="18"/>
      <w:lang w:eastAsia="de-DE"/>
    </w:rPr>
  </w:style>
  <w:style w:type="character" w:styleId="BesuchterLink">
    <w:name w:val="FollowedHyperlink"/>
    <w:basedOn w:val="Absatz-Standardschriftart"/>
    <w:uiPriority w:val="99"/>
    <w:semiHidden/>
    <w:unhideWhenUsed/>
    <w:rsid w:val="00351960"/>
    <w:rPr>
      <w:color w:val="800080" w:themeColor="followedHyperlink"/>
      <w:u w:val="single"/>
    </w:rPr>
  </w:style>
  <w:style w:type="paragraph" w:styleId="Kopfzeile">
    <w:name w:val="header"/>
    <w:basedOn w:val="Standard"/>
    <w:link w:val="KopfzeileZchn"/>
    <w:uiPriority w:val="99"/>
    <w:unhideWhenUsed/>
    <w:rsid w:val="00626C4F"/>
    <w:pPr>
      <w:tabs>
        <w:tab w:val="center" w:pos="4536"/>
        <w:tab w:val="right" w:pos="9072"/>
      </w:tabs>
    </w:pPr>
  </w:style>
  <w:style w:type="character" w:customStyle="1" w:styleId="KopfzeileZchn">
    <w:name w:val="Kopfzeile Zchn"/>
    <w:basedOn w:val="Absatz-Standardschriftart"/>
    <w:link w:val="Kopfzeile"/>
    <w:uiPriority w:val="99"/>
    <w:rsid w:val="00626C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430021">
      <w:bodyDiv w:val="1"/>
      <w:marLeft w:val="0"/>
      <w:marRight w:val="0"/>
      <w:marTop w:val="0"/>
      <w:marBottom w:val="0"/>
      <w:divBdr>
        <w:top w:val="none" w:sz="0" w:space="0" w:color="auto"/>
        <w:left w:val="none" w:sz="0" w:space="0" w:color="auto"/>
        <w:bottom w:val="none" w:sz="0" w:space="0" w:color="auto"/>
        <w:right w:val="none" w:sz="0" w:space="0" w:color="auto"/>
      </w:divBdr>
    </w:div>
    <w:div w:id="595676671">
      <w:bodyDiv w:val="1"/>
      <w:marLeft w:val="0"/>
      <w:marRight w:val="0"/>
      <w:marTop w:val="0"/>
      <w:marBottom w:val="0"/>
      <w:divBdr>
        <w:top w:val="none" w:sz="0" w:space="0" w:color="auto"/>
        <w:left w:val="none" w:sz="0" w:space="0" w:color="auto"/>
        <w:bottom w:val="none" w:sz="0" w:space="0" w:color="auto"/>
        <w:right w:val="none" w:sz="0" w:space="0" w:color="auto"/>
      </w:divBdr>
    </w:div>
    <w:div w:id="610236940">
      <w:bodyDiv w:val="1"/>
      <w:marLeft w:val="0"/>
      <w:marRight w:val="0"/>
      <w:marTop w:val="0"/>
      <w:marBottom w:val="0"/>
      <w:divBdr>
        <w:top w:val="none" w:sz="0" w:space="0" w:color="auto"/>
        <w:left w:val="none" w:sz="0" w:space="0" w:color="auto"/>
        <w:bottom w:val="none" w:sz="0" w:space="0" w:color="auto"/>
        <w:right w:val="none" w:sz="0" w:space="0" w:color="auto"/>
      </w:divBdr>
    </w:div>
    <w:div w:id="813063159">
      <w:bodyDiv w:val="1"/>
      <w:marLeft w:val="0"/>
      <w:marRight w:val="0"/>
      <w:marTop w:val="0"/>
      <w:marBottom w:val="0"/>
      <w:divBdr>
        <w:top w:val="none" w:sz="0" w:space="0" w:color="auto"/>
        <w:left w:val="none" w:sz="0" w:space="0" w:color="auto"/>
        <w:bottom w:val="none" w:sz="0" w:space="0" w:color="auto"/>
        <w:right w:val="none" w:sz="0" w:space="0" w:color="auto"/>
      </w:divBdr>
    </w:div>
    <w:div w:id="855269978">
      <w:bodyDiv w:val="1"/>
      <w:marLeft w:val="0"/>
      <w:marRight w:val="0"/>
      <w:marTop w:val="0"/>
      <w:marBottom w:val="0"/>
      <w:divBdr>
        <w:top w:val="none" w:sz="0" w:space="0" w:color="auto"/>
        <w:left w:val="none" w:sz="0" w:space="0" w:color="auto"/>
        <w:bottom w:val="none" w:sz="0" w:space="0" w:color="auto"/>
        <w:right w:val="none" w:sz="0" w:space="0" w:color="auto"/>
      </w:divBdr>
    </w:div>
    <w:div w:id="870652182">
      <w:bodyDiv w:val="1"/>
      <w:marLeft w:val="0"/>
      <w:marRight w:val="0"/>
      <w:marTop w:val="0"/>
      <w:marBottom w:val="0"/>
      <w:divBdr>
        <w:top w:val="none" w:sz="0" w:space="0" w:color="auto"/>
        <w:left w:val="none" w:sz="0" w:space="0" w:color="auto"/>
        <w:bottom w:val="none" w:sz="0" w:space="0" w:color="auto"/>
        <w:right w:val="none" w:sz="0" w:space="0" w:color="auto"/>
      </w:divBdr>
    </w:div>
    <w:div w:id="926038902">
      <w:bodyDiv w:val="1"/>
      <w:marLeft w:val="0"/>
      <w:marRight w:val="0"/>
      <w:marTop w:val="0"/>
      <w:marBottom w:val="0"/>
      <w:divBdr>
        <w:top w:val="none" w:sz="0" w:space="0" w:color="auto"/>
        <w:left w:val="none" w:sz="0" w:space="0" w:color="auto"/>
        <w:bottom w:val="none" w:sz="0" w:space="0" w:color="auto"/>
        <w:right w:val="none" w:sz="0" w:space="0" w:color="auto"/>
      </w:divBdr>
    </w:div>
    <w:div w:id="1141465518">
      <w:bodyDiv w:val="1"/>
      <w:marLeft w:val="0"/>
      <w:marRight w:val="0"/>
      <w:marTop w:val="0"/>
      <w:marBottom w:val="0"/>
      <w:divBdr>
        <w:top w:val="none" w:sz="0" w:space="0" w:color="auto"/>
        <w:left w:val="none" w:sz="0" w:space="0" w:color="auto"/>
        <w:bottom w:val="none" w:sz="0" w:space="0" w:color="auto"/>
        <w:right w:val="none" w:sz="0" w:space="0" w:color="auto"/>
      </w:divBdr>
    </w:div>
    <w:div w:id="1354646259">
      <w:bodyDiv w:val="1"/>
      <w:marLeft w:val="0"/>
      <w:marRight w:val="0"/>
      <w:marTop w:val="0"/>
      <w:marBottom w:val="0"/>
      <w:divBdr>
        <w:top w:val="none" w:sz="0" w:space="0" w:color="auto"/>
        <w:left w:val="none" w:sz="0" w:space="0" w:color="auto"/>
        <w:bottom w:val="none" w:sz="0" w:space="0" w:color="auto"/>
        <w:right w:val="none" w:sz="0" w:space="0" w:color="auto"/>
      </w:divBdr>
    </w:div>
    <w:div w:id="1396704158">
      <w:bodyDiv w:val="1"/>
      <w:marLeft w:val="0"/>
      <w:marRight w:val="0"/>
      <w:marTop w:val="0"/>
      <w:marBottom w:val="0"/>
      <w:divBdr>
        <w:top w:val="none" w:sz="0" w:space="0" w:color="auto"/>
        <w:left w:val="none" w:sz="0" w:space="0" w:color="auto"/>
        <w:bottom w:val="none" w:sz="0" w:space="0" w:color="auto"/>
        <w:right w:val="none" w:sz="0" w:space="0" w:color="auto"/>
      </w:divBdr>
    </w:div>
    <w:div w:id="1419056497">
      <w:bodyDiv w:val="1"/>
      <w:marLeft w:val="0"/>
      <w:marRight w:val="0"/>
      <w:marTop w:val="0"/>
      <w:marBottom w:val="0"/>
      <w:divBdr>
        <w:top w:val="none" w:sz="0" w:space="0" w:color="auto"/>
        <w:left w:val="none" w:sz="0" w:space="0" w:color="auto"/>
        <w:bottom w:val="none" w:sz="0" w:space="0" w:color="auto"/>
        <w:right w:val="none" w:sz="0" w:space="0" w:color="auto"/>
      </w:divBdr>
    </w:div>
    <w:div w:id="1746759090">
      <w:bodyDiv w:val="1"/>
      <w:marLeft w:val="0"/>
      <w:marRight w:val="0"/>
      <w:marTop w:val="0"/>
      <w:marBottom w:val="0"/>
      <w:divBdr>
        <w:top w:val="none" w:sz="0" w:space="0" w:color="auto"/>
        <w:left w:val="none" w:sz="0" w:space="0" w:color="auto"/>
        <w:bottom w:val="none" w:sz="0" w:space="0" w:color="auto"/>
        <w:right w:val="none" w:sz="0" w:space="0" w:color="auto"/>
      </w:divBdr>
      <w:divsChild>
        <w:div w:id="2069721597">
          <w:marLeft w:val="0"/>
          <w:marRight w:val="0"/>
          <w:marTop w:val="0"/>
          <w:marBottom w:val="0"/>
          <w:divBdr>
            <w:top w:val="none" w:sz="0" w:space="0" w:color="auto"/>
            <w:left w:val="none" w:sz="0" w:space="0" w:color="auto"/>
            <w:bottom w:val="none" w:sz="0" w:space="0" w:color="auto"/>
            <w:right w:val="none" w:sz="0" w:space="0" w:color="auto"/>
          </w:divBdr>
        </w:div>
        <w:div w:id="360399756">
          <w:marLeft w:val="0"/>
          <w:marRight w:val="0"/>
          <w:marTop w:val="0"/>
          <w:marBottom w:val="0"/>
          <w:divBdr>
            <w:top w:val="none" w:sz="0" w:space="0" w:color="auto"/>
            <w:left w:val="none" w:sz="0" w:space="0" w:color="auto"/>
            <w:bottom w:val="none" w:sz="0" w:space="0" w:color="auto"/>
            <w:right w:val="none" w:sz="0" w:space="0" w:color="auto"/>
          </w:divBdr>
        </w:div>
      </w:divsChild>
    </w:div>
    <w:div w:id="1747604838">
      <w:bodyDiv w:val="1"/>
      <w:marLeft w:val="0"/>
      <w:marRight w:val="0"/>
      <w:marTop w:val="0"/>
      <w:marBottom w:val="0"/>
      <w:divBdr>
        <w:top w:val="none" w:sz="0" w:space="0" w:color="auto"/>
        <w:left w:val="none" w:sz="0" w:space="0" w:color="auto"/>
        <w:bottom w:val="none" w:sz="0" w:space="0" w:color="auto"/>
        <w:right w:val="none" w:sz="0" w:space="0" w:color="auto"/>
      </w:divBdr>
    </w:div>
    <w:div w:id="1816338905">
      <w:bodyDiv w:val="1"/>
      <w:marLeft w:val="0"/>
      <w:marRight w:val="0"/>
      <w:marTop w:val="0"/>
      <w:marBottom w:val="0"/>
      <w:divBdr>
        <w:top w:val="none" w:sz="0" w:space="0" w:color="auto"/>
        <w:left w:val="none" w:sz="0" w:space="0" w:color="auto"/>
        <w:bottom w:val="none" w:sz="0" w:space="0" w:color="auto"/>
        <w:right w:val="none" w:sz="0" w:space="0" w:color="auto"/>
      </w:divBdr>
      <w:divsChild>
        <w:div w:id="2097482034">
          <w:marLeft w:val="0"/>
          <w:marRight w:val="0"/>
          <w:marTop w:val="0"/>
          <w:marBottom w:val="0"/>
          <w:divBdr>
            <w:top w:val="none" w:sz="0" w:space="0" w:color="auto"/>
            <w:left w:val="none" w:sz="0" w:space="0" w:color="auto"/>
            <w:bottom w:val="none" w:sz="0" w:space="0" w:color="auto"/>
            <w:right w:val="none" w:sz="0" w:space="0" w:color="auto"/>
          </w:divBdr>
        </w:div>
        <w:div w:id="1320157300">
          <w:marLeft w:val="0"/>
          <w:marRight w:val="0"/>
          <w:marTop w:val="0"/>
          <w:marBottom w:val="0"/>
          <w:divBdr>
            <w:top w:val="none" w:sz="0" w:space="0" w:color="auto"/>
            <w:left w:val="none" w:sz="0" w:space="0" w:color="auto"/>
            <w:bottom w:val="none" w:sz="0" w:space="0" w:color="auto"/>
            <w:right w:val="none" w:sz="0" w:space="0" w:color="auto"/>
          </w:divBdr>
        </w:div>
      </w:divsChild>
    </w:div>
    <w:div w:id="1893881919">
      <w:bodyDiv w:val="1"/>
      <w:marLeft w:val="0"/>
      <w:marRight w:val="0"/>
      <w:marTop w:val="0"/>
      <w:marBottom w:val="0"/>
      <w:divBdr>
        <w:top w:val="none" w:sz="0" w:space="0" w:color="auto"/>
        <w:left w:val="none" w:sz="0" w:space="0" w:color="auto"/>
        <w:bottom w:val="none" w:sz="0" w:space="0" w:color="auto"/>
        <w:right w:val="none" w:sz="0" w:space="0" w:color="auto"/>
      </w:divBdr>
    </w:div>
    <w:div w:id="1990132580">
      <w:bodyDiv w:val="1"/>
      <w:marLeft w:val="0"/>
      <w:marRight w:val="0"/>
      <w:marTop w:val="0"/>
      <w:marBottom w:val="0"/>
      <w:divBdr>
        <w:top w:val="none" w:sz="0" w:space="0" w:color="auto"/>
        <w:left w:val="none" w:sz="0" w:space="0" w:color="auto"/>
        <w:bottom w:val="none" w:sz="0" w:space="0" w:color="auto"/>
        <w:right w:val="none" w:sz="0" w:space="0" w:color="auto"/>
      </w:divBdr>
    </w:div>
    <w:div w:id="1998457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microsoft.com/office/2011/relationships/people" Target="peop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image" Target="media/image10.emf"/><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283D1-EF86-104C-875F-80C652648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18006</Words>
  <Characters>113439</Characters>
  <Application>Microsoft Macintosh Word</Application>
  <DocSecurity>0</DocSecurity>
  <Lines>945</Lines>
  <Paragraphs>262</Paragraphs>
  <ScaleCrop>false</ScaleCrop>
  <HeadingPairs>
    <vt:vector size="2" baseType="variant">
      <vt:variant>
        <vt:lpstr>Title</vt:lpstr>
      </vt:variant>
      <vt:variant>
        <vt:i4>1</vt:i4>
      </vt:variant>
    </vt:vector>
  </HeadingPairs>
  <TitlesOfParts>
    <vt:vector size="1" baseType="lpstr">
      <vt:lpstr/>
    </vt:vector>
  </TitlesOfParts>
  <Company>AWI</Company>
  <LinksUpToDate>false</LinksUpToDate>
  <CharactersWithSpaces>131183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 Fischer</dc:creator>
  <cp:lastModifiedBy>P. Fischer</cp:lastModifiedBy>
  <cp:revision>2</cp:revision>
  <cp:lastPrinted>2016-06-30T18:35:00Z</cp:lastPrinted>
  <dcterms:created xsi:type="dcterms:W3CDTF">2017-01-10T17:43:00Z</dcterms:created>
  <dcterms:modified xsi:type="dcterms:W3CDTF">2017-01-10T17:43:00Z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id="http://www.zotero.org/styles/biogeosciences"/&gt;&lt;hasBiblio/&gt;&lt;format class="21"/&gt;&lt;count citations="43" publications="31"/&gt;&lt;/info&gt;PAPERS2_INFO_END</vt:lpwstr>
  </property>
</Properties>
</file>